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EFC" w:rsidRDefault="001F2EFC" w:rsidP="001F2E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/>
        <w:rPr>
          <w:b/>
          <w:sz w:val="26"/>
          <w:szCs w:val="26"/>
        </w:rPr>
      </w:pPr>
      <w:r>
        <w:rPr>
          <w:b/>
          <w:sz w:val="28"/>
        </w:rPr>
        <w:t xml:space="preserve">A-I – </w:t>
      </w:r>
      <w:r>
        <w:rPr>
          <w:b/>
          <w:sz w:val="26"/>
          <w:szCs w:val="26"/>
        </w:rPr>
        <w:t>Základní informace o žádosti o akreditaci</w:t>
      </w:r>
    </w:p>
    <w:p w:rsidR="001F2EFC" w:rsidRDefault="001F2EFC" w:rsidP="001F2EFC">
      <w:pPr>
        <w:rPr>
          <w:b/>
          <w:sz w:val="28"/>
        </w:rPr>
      </w:pPr>
    </w:p>
    <w:p w:rsidR="001F2EFC" w:rsidRDefault="001F2EFC" w:rsidP="001F2EFC">
      <w:pPr>
        <w:spacing w:after="240"/>
        <w:rPr>
          <w:b/>
          <w:sz w:val="28"/>
        </w:rPr>
      </w:pPr>
    </w:p>
    <w:p w:rsidR="001F2EFC" w:rsidRDefault="001F2EFC" w:rsidP="001F2EFC">
      <w:pPr>
        <w:spacing w:after="240"/>
        <w:rPr>
          <w:b/>
          <w:sz w:val="28"/>
        </w:rPr>
      </w:pPr>
      <w:r>
        <w:rPr>
          <w:b/>
          <w:sz w:val="28"/>
        </w:rPr>
        <w:t xml:space="preserve">Název vysoké školy: </w:t>
      </w:r>
      <w:r w:rsidRPr="001A343D">
        <w:rPr>
          <w:b/>
          <w:sz w:val="28"/>
        </w:rPr>
        <w:t>Tomas Bata University in Zlín</w:t>
      </w:r>
    </w:p>
    <w:p w:rsidR="001F2EFC" w:rsidRDefault="001F2EFC" w:rsidP="001F2EFC">
      <w:pPr>
        <w:spacing w:after="240"/>
        <w:rPr>
          <w:b/>
          <w:sz w:val="28"/>
        </w:rPr>
      </w:pPr>
    </w:p>
    <w:p w:rsidR="001F2EFC" w:rsidRDefault="001F2EFC" w:rsidP="001F2EFC">
      <w:pPr>
        <w:spacing w:after="240"/>
        <w:rPr>
          <w:b/>
          <w:sz w:val="28"/>
        </w:rPr>
      </w:pPr>
      <w:r>
        <w:rPr>
          <w:b/>
          <w:sz w:val="28"/>
        </w:rPr>
        <w:t>Název součásti vysoké školy:</w:t>
      </w:r>
      <w:r>
        <w:rPr>
          <w:b/>
          <w:sz w:val="28"/>
        </w:rPr>
        <w:tab/>
      </w:r>
      <w:r w:rsidRPr="001A343D">
        <w:rPr>
          <w:b/>
          <w:sz w:val="28"/>
        </w:rPr>
        <w:t>Faculty of Technology</w:t>
      </w:r>
    </w:p>
    <w:p w:rsidR="001F2EFC" w:rsidRDefault="001F2EFC" w:rsidP="001F2EFC">
      <w:pPr>
        <w:spacing w:after="240"/>
        <w:rPr>
          <w:b/>
          <w:sz w:val="28"/>
        </w:rPr>
      </w:pPr>
    </w:p>
    <w:p w:rsidR="001F2EFC" w:rsidRDefault="001F2EFC" w:rsidP="001F2EFC">
      <w:pPr>
        <w:spacing w:after="240"/>
        <w:rPr>
          <w:b/>
          <w:sz w:val="28"/>
        </w:rPr>
      </w:pPr>
      <w:r>
        <w:rPr>
          <w:b/>
          <w:sz w:val="28"/>
        </w:rPr>
        <w:t xml:space="preserve">Název spolupracující instituce: </w:t>
      </w:r>
    </w:p>
    <w:p w:rsidR="001F2EFC" w:rsidRDefault="001F2EFC" w:rsidP="001F2EFC">
      <w:pPr>
        <w:spacing w:after="240"/>
        <w:rPr>
          <w:b/>
          <w:sz w:val="28"/>
        </w:rPr>
      </w:pPr>
    </w:p>
    <w:p w:rsidR="001F2EFC" w:rsidRDefault="001F2EFC" w:rsidP="001F2EFC">
      <w:pPr>
        <w:spacing w:after="240"/>
        <w:rPr>
          <w:b/>
          <w:sz w:val="28"/>
        </w:rPr>
      </w:pPr>
      <w:r>
        <w:rPr>
          <w:b/>
          <w:sz w:val="28"/>
        </w:rPr>
        <w:t>Název studijního programu:</w:t>
      </w:r>
      <w:r>
        <w:rPr>
          <w:b/>
          <w:sz w:val="28"/>
        </w:rPr>
        <w:tab/>
      </w:r>
      <w:r w:rsidRPr="00DC50BF">
        <w:rPr>
          <w:b/>
          <w:sz w:val="28"/>
        </w:rPr>
        <w:t>Food Technology</w:t>
      </w:r>
    </w:p>
    <w:p w:rsidR="001F2EFC" w:rsidRDefault="001F2EFC" w:rsidP="001F2EFC">
      <w:pPr>
        <w:spacing w:after="240"/>
        <w:rPr>
          <w:b/>
          <w:sz w:val="28"/>
        </w:rPr>
      </w:pPr>
    </w:p>
    <w:p w:rsidR="001F2EFC" w:rsidRDefault="001F2EFC" w:rsidP="001F2EFC">
      <w:pPr>
        <w:spacing w:after="240"/>
        <w:ind w:left="3544" w:hanging="3544"/>
        <w:rPr>
          <w:sz w:val="28"/>
        </w:rPr>
      </w:pPr>
      <w:r>
        <w:rPr>
          <w:b/>
          <w:sz w:val="28"/>
        </w:rPr>
        <w:t>Typ žádosti o akreditaci:</w:t>
      </w:r>
      <w:r>
        <w:rPr>
          <w:sz w:val="28"/>
        </w:rPr>
        <w:tab/>
      </w:r>
      <w:r w:rsidRPr="00C867A3">
        <w:rPr>
          <w:sz w:val="24"/>
          <w:u w:val="single"/>
        </w:rPr>
        <w:t>udělení akreditace</w:t>
      </w:r>
      <w:r>
        <w:rPr>
          <w:sz w:val="24"/>
        </w:rPr>
        <w:t xml:space="preserve"> – </w:t>
      </w:r>
      <w:r w:rsidRPr="00C867A3">
        <w:rPr>
          <w:strike/>
          <w:sz w:val="24"/>
        </w:rPr>
        <w:t>prodloužení platnosti akreditace</w:t>
      </w:r>
      <w:r>
        <w:rPr>
          <w:sz w:val="24"/>
        </w:rPr>
        <w:t xml:space="preserve"> – </w:t>
      </w:r>
      <w:r w:rsidRPr="00C867A3">
        <w:rPr>
          <w:strike/>
          <w:sz w:val="24"/>
        </w:rPr>
        <w:t>rozšíření akreditace</w:t>
      </w:r>
    </w:p>
    <w:p w:rsidR="001F2EFC" w:rsidRDefault="001F2EFC" w:rsidP="001F2EFC">
      <w:pPr>
        <w:spacing w:after="240"/>
        <w:rPr>
          <w:b/>
          <w:sz w:val="28"/>
        </w:rPr>
      </w:pPr>
    </w:p>
    <w:p w:rsidR="001F2EFC" w:rsidRDefault="001F2EFC" w:rsidP="001F2EFC">
      <w:pPr>
        <w:spacing w:after="240"/>
        <w:rPr>
          <w:b/>
          <w:sz w:val="28"/>
        </w:rPr>
      </w:pPr>
      <w:r>
        <w:rPr>
          <w:b/>
          <w:sz w:val="28"/>
        </w:rPr>
        <w:t xml:space="preserve">Schvalující orgán: </w:t>
      </w:r>
      <w:r w:rsidRPr="00C867A3">
        <w:rPr>
          <w:b/>
          <w:sz w:val="28"/>
        </w:rPr>
        <w:t>Rada pro vnitřní hodnocení UTB</w:t>
      </w:r>
    </w:p>
    <w:p w:rsidR="001F2EFC" w:rsidRDefault="001F2EFC" w:rsidP="001F2EFC">
      <w:pPr>
        <w:spacing w:after="240"/>
        <w:rPr>
          <w:b/>
          <w:sz w:val="28"/>
        </w:rPr>
      </w:pPr>
    </w:p>
    <w:p w:rsidR="001F2EFC" w:rsidRDefault="001F2EFC" w:rsidP="001F2EFC">
      <w:pPr>
        <w:spacing w:after="240"/>
        <w:rPr>
          <w:b/>
          <w:sz w:val="28"/>
        </w:rPr>
      </w:pPr>
      <w:r>
        <w:rPr>
          <w:b/>
          <w:sz w:val="28"/>
        </w:rPr>
        <w:t>Datum schválení žádosti:</w:t>
      </w:r>
    </w:p>
    <w:p w:rsidR="001F2EFC" w:rsidRDefault="001F2EFC" w:rsidP="001F2EFC">
      <w:pPr>
        <w:spacing w:after="240"/>
        <w:rPr>
          <w:b/>
          <w:sz w:val="28"/>
        </w:rPr>
      </w:pPr>
    </w:p>
    <w:p w:rsidR="001F2EFC" w:rsidRDefault="001F2EFC" w:rsidP="001F2EFC">
      <w:pPr>
        <w:spacing w:after="240"/>
        <w:rPr>
          <w:b/>
          <w:sz w:val="28"/>
        </w:rPr>
      </w:pPr>
      <w:r>
        <w:rPr>
          <w:b/>
          <w:sz w:val="28"/>
        </w:rPr>
        <w:t>Odkaz na elektronickou podobu žádosti:</w:t>
      </w:r>
    </w:p>
    <w:p w:rsidR="001F2EFC" w:rsidRDefault="001F2EFC" w:rsidP="001F2EFC">
      <w:pPr>
        <w:spacing w:after="240"/>
        <w:rPr>
          <w:b/>
          <w:sz w:val="28"/>
        </w:rPr>
      </w:pPr>
    </w:p>
    <w:p w:rsidR="001F2EFC" w:rsidRDefault="001F2EFC" w:rsidP="001F2EFC">
      <w:pPr>
        <w:spacing w:after="240"/>
        <w:rPr>
          <w:b/>
          <w:sz w:val="28"/>
        </w:rPr>
      </w:pPr>
      <w:r>
        <w:rPr>
          <w:b/>
          <w:sz w:val="28"/>
        </w:rPr>
        <w:t xml:space="preserve">Odkazy na relevantní vnitřní předpisy: </w:t>
      </w:r>
      <w:hyperlink r:id="rId8" w:history="1">
        <w:r w:rsidRPr="008C5008">
          <w:rPr>
            <w:rStyle w:val="Hypertextovodkaz"/>
            <w:b/>
            <w:sz w:val="28"/>
          </w:rPr>
          <w:t>http://www.utb.cz/about-the-university/rules-and-regulations</w:t>
        </w:r>
      </w:hyperlink>
    </w:p>
    <w:p w:rsidR="001F2EFC" w:rsidRDefault="001F2EFC" w:rsidP="001F2EFC">
      <w:pPr>
        <w:spacing w:after="240"/>
        <w:rPr>
          <w:b/>
          <w:sz w:val="28"/>
        </w:rPr>
      </w:pPr>
    </w:p>
    <w:p w:rsidR="0025669F" w:rsidRDefault="001F2EFC" w:rsidP="001F2EFC">
      <w:pPr>
        <w:spacing w:after="240"/>
        <w:rPr>
          <w:b/>
          <w:sz w:val="28"/>
        </w:rPr>
      </w:pPr>
      <w:r>
        <w:rPr>
          <w:b/>
          <w:sz w:val="28"/>
        </w:rPr>
        <w:t>ISCED F: 0721</w:t>
      </w:r>
    </w:p>
    <w:p w:rsidR="0025669F" w:rsidRDefault="0025669F">
      <w:r>
        <w:br w:type="page"/>
      </w:r>
    </w:p>
    <w:tbl>
      <w:tblPr>
        <w:tblW w:w="100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7"/>
        <w:gridCol w:w="7"/>
        <w:gridCol w:w="1924"/>
        <w:gridCol w:w="703"/>
        <w:gridCol w:w="239"/>
        <w:gridCol w:w="172"/>
        <w:gridCol w:w="37"/>
        <w:gridCol w:w="8"/>
        <w:gridCol w:w="73"/>
        <w:gridCol w:w="39"/>
        <w:gridCol w:w="282"/>
        <w:gridCol w:w="127"/>
        <w:gridCol w:w="37"/>
        <w:gridCol w:w="9"/>
        <w:gridCol w:w="254"/>
        <w:gridCol w:w="567"/>
        <w:gridCol w:w="228"/>
        <w:gridCol w:w="37"/>
        <w:gridCol w:w="39"/>
        <w:gridCol w:w="10"/>
        <w:gridCol w:w="838"/>
        <w:gridCol w:w="40"/>
        <w:gridCol w:w="11"/>
        <w:gridCol w:w="169"/>
        <w:gridCol w:w="594"/>
        <w:gridCol w:w="41"/>
        <w:gridCol w:w="12"/>
        <w:gridCol w:w="1041"/>
        <w:gridCol w:w="359"/>
        <w:gridCol w:w="10"/>
        <w:gridCol w:w="135"/>
        <w:gridCol w:w="9"/>
        <w:gridCol w:w="399"/>
        <w:gridCol w:w="148"/>
        <w:gridCol w:w="41"/>
        <w:gridCol w:w="14"/>
        <w:gridCol w:w="375"/>
        <w:gridCol w:w="108"/>
        <w:gridCol w:w="42"/>
        <w:gridCol w:w="14"/>
        <w:gridCol w:w="62"/>
        <w:gridCol w:w="485"/>
        <w:gridCol w:w="15"/>
        <w:gridCol w:w="63"/>
        <w:gridCol w:w="45"/>
        <w:gridCol w:w="176"/>
      </w:tblGrid>
      <w:tr w:rsidR="0025669F" w:rsidTr="004226C7">
        <w:trPr>
          <w:gridBefore w:val="1"/>
          <w:gridAfter w:val="3"/>
          <w:wBefore w:w="27" w:type="dxa"/>
          <w:wAfter w:w="284" w:type="dxa"/>
        </w:trPr>
        <w:tc>
          <w:tcPr>
            <w:tcW w:w="9754" w:type="dxa"/>
            <w:gridSpan w:val="42"/>
            <w:tcBorders>
              <w:bottom w:val="double" w:sz="4" w:space="0" w:color="auto"/>
            </w:tcBorders>
            <w:shd w:val="clear" w:color="auto" w:fill="BDD6EE"/>
          </w:tcPr>
          <w:p w:rsidR="0025669F" w:rsidRDefault="0025669F" w:rsidP="0025669F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B-I – </w:t>
            </w:r>
            <w:r>
              <w:rPr>
                <w:b/>
                <w:sz w:val="26"/>
                <w:szCs w:val="26"/>
              </w:rPr>
              <w:t>Charakteristika studijního programu</w:t>
            </w:r>
          </w:p>
        </w:tc>
      </w:tr>
      <w:tr w:rsidR="0025669F" w:rsidTr="004226C7">
        <w:trPr>
          <w:gridBefore w:val="1"/>
          <w:gridAfter w:val="3"/>
          <w:wBefore w:w="27" w:type="dxa"/>
          <w:wAfter w:w="284" w:type="dxa"/>
        </w:trPr>
        <w:tc>
          <w:tcPr>
            <w:tcW w:w="3163" w:type="dxa"/>
            <w:gridSpan w:val="8"/>
            <w:tcBorders>
              <w:bottom w:val="single" w:sz="2" w:space="0" w:color="auto"/>
            </w:tcBorders>
            <w:shd w:val="clear" w:color="auto" w:fill="F7CAAC"/>
          </w:tcPr>
          <w:p w:rsidR="0025669F" w:rsidRDefault="0025669F" w:rsidP="0025669F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6591" w:type="dxa"/>
            <w:gridSpan w:val="34"/>
            <w:tcBorders>
              <w:bottom w:val="single" w:sz="2" w:space="0" w:color="auto"/>
            </w:tcBorders>
          </w:tcPr>
          <w:p w:rsidR="0025669F" w:rsidRPr="006A7012" w:rsidRDefault="0025669F" w:rsidP="0025669F">
            <w:pPr>
              <w:rPr>
                <w:b/>
              </w:rPr>
            </w:pPr>
            <w:r w:rsidRPr="006A7012">
              <w:rPr>
                <w:b/>
              </w:rPr>
              <w:t>Technologie potravin</w:t>
            </w:r>
          </w:p>
        </w:tc>
      </w:tr>
      <w:tr w:rsidR="0025669F" w:rsidTr="004226C7">
        <w:trPr>
          <w:gridBefore w:val="1"/>
          <w:gridAfter w:val="3"/>
          <w:wBefore w:w="27" w:type="dxa"/>
          <w:wAfter w:w="284" w:type="dxa"/>
        </w:trPr>
        <w:tc>
          <w:tcPr>
            <w:tcW w:w="3163" w:type="dxa"/>
            <w:gridSpan w:val="8"/>
            <w:tcBorders>
              <w:bottom w:val="single" w:sz="2" w:space="0" w:color="auto"/>
            </w:tcBorders>
            <w:shd w:val="clear" w:color="auto" w:fill="F7CAAC"/>
          </w:tcPr>
          <w:p w:rsidR="0025669F" w:rsidRDefault="0025669F" w:rsidP="0025669F">
            <w:pPr>
              <w:jc w:val="both"/>
              <w:rPr>
                <w:b/>
              </w:rPr>
            </w:pPr>
            <w:r>
              <w:rPr>
                <w:b/>
              </w:rPr>
              <w:t>Typ studijního programu</w:t>
            </w:r>
          </w:p>
        </w:tc>
        <w:tc>
          <w:tcPr>
            <w:tcW w:w="6591" w:type="dxa"/>
            <w:gridSpan w:val="34"/>
            <w:tcBorders>
              <w:bottom w:val="single" w:sz="2" w:space="0" w:color="auto"/>
            </w:tcBorders>
          </w:tcPr>
          <w:p w:rsidR="0025669F" w:rsidRDefault="0025669F" w:rsidP="0025669F">
            <w:r>
              <w:t>magisterský</w:t>
            </w:r>
          </w:p>
        </w:tc>
      </w:tr>
      <w:tr w:rsidR="0025669F" w:rsidTr="004226C7">
        <w:trPr>
          <w:gridBefore w:val="1"/>
          <w:gridAfter w:val="3"/>
          <w:wBefore w:w="27" w:type="dxa"/>
          <w:wAfter w:w="284" w:type="dxa"/>
        </w:trPr>
        <w:tc>
          <w:tcPr>
            <w:tcW w:w="3163" w:type="dxa"/>
            <w:gridSpan w:val="8"/>
            <w:tcBorders>
              <w:bottom w:val="single" w:sz="2" w:space="0" w:color="auto"/>
            </w:tcBorders>
            <w:shd w:val="clear" w:color="auto" w:fill="F7CAAC"/>
          </w:tcPr>
          <w:p w:rsidR="0025669F" w:rsidRDefault="0025669F" w:rsidP="0025669F">
            <w:pPr>
              <w:jc w:val="both"/>
              <w:rPr>
                <w:b/>
              </w:rPr>
            </w:pPr>
            <w:r>
              <w:rPr>
                <w:b/>
              </w:rPr>
              <w:t>Profil studijního programu</w:t>
            </w:r>
          </w:p>
        </w:tc>
        <w:tc>
          <w:tcPr>
            <w:tcW w:w="6591" w:type="dxa"/>
            <w:gridSpan w:val="34"/>
            <w:tcBorders>
              <w:bottom w:val="single" w:sz="2" w:space="0" w:color="auto"/>
            </w:tcBorders>
          </w:tcPr>
          <w:p w:rsidR="0025669F" w:rsidRDefault="0025669F" w:rsidP="0025669F">
            <w:r>
              <w:t xml:space="preserve">akademicky zaměřený </w:t>
            </w:r>
          </w:p>
        </w:tc>
      </w:tr>
      <w:tr w:rsidR="0025669F" w:rsidTr="004226C7">
        <w:trPr>
          <w:gridBefore w:val="1"/>
          <w:gridAfter w:val="3"/>
          <w:wBefore w:w="27" w:type="dxa"/>
          <w:wAfter w:w="284" w:type="dxa"/>
        </w:trPr>
        <w:tc>
          <w:tcPr>
            <w:tcW w:w="3163" w:type="dxa"/>
            <w:gridSpan w:val="8"/>
            <w:tcBorders>
              <w:bottom w:val="single" w:sz="2" w:space="0" w:color="auto"/>
            </w:tcBorders>
            <w:shd w:val="clear" w:color="auto" w:fill="F7CAAC"/>
          </w:tcPr>
          <w:p w:rsidR="0025669F" w:rsidRDefault="0025669F" w:rsidP="0025669F">
            <w:pPr>
              <w:jc w:val="both"/>
              <w:rPr>
                <w:b/>
              </w:rPr>
            </w:pPr>
            <w:r>
              <w:rPr>
                <w:b/>
              </w:rPr>
              <w:t>Forma studia</w:t>
            </w:r>
          </w:p>
        </w:tc>
        <w:tc>
          <w:tcPr>
            <w:tcW w:w="6591" w:type="dxa"/>
            <w:gridSpan w:val="34"/>
            <w:tcBorders>
              <w:bottom w:val="single" w:sz="2" w:space="0" w:color="auto"/>
            </w:tcBorders>
          </w:tcPr>
          <w:p w:rsidR="0025669F" w:rsidRDefault="0025669F" w:rsidP="001F2EFC">
            <w:r>
              <w:t xml:space="preserve">prezenční </w:t>
            </w:r>
          </w:p>
        </w:tc>
      </w:tr>
      <w:tr w:rsidR="0025669F" w:rsidTr="004226C7">
        <w:trPr>
          <w:gridBefore w:val="1"/>
          <w:gridAfter w:val="3"/>
          <w:wBefore w:w="27" w:type="dxa"/>
          <w:wAfter w:w="284" w:type="dxa"/>
        </w:trPr>
        <w:tc>
          <w:tcPr>
            <w:tcW w:w="3163" w:type="dxa"/>
            <w:gridSpan w:val="8"/>
            <w:tcBorders>
              <w:bottom w:val="single" w:sz="2" w:space="0" w:color="auto"/>
            </w:tcBorders>
            <w:shd w:val="clear" w:color="auto" w:fill="F7CAAC"/>
          </w:tcPr>
          <w:p w:rsidR="0025669F" w:rsidRDefault="0025669F" w:rsidP="0025669F">
            <w:pPr>
              <w:jc w:val="both"/>
              <w:rPr>
                <w:b/>
              </w:rPr>
            </w:pPr>
            <w:r>
              <w:rPr>
                <w:b/>
              </w:rPr>
              <w:t>Standardní doba studia</w:t>
            </w:r>
          </w:p>
        </w:tc>
        <w:tc>
          <w:tcPr>
            <w:tcW w:w="6591" w:type="dxa"/>
            <w:gridSpan w:val="34"/>
            <w:tcBorders>
              <w:bottom w:val="single" w:sz="2" w:space="0" w:color="auto"/>
            </w:tcBorders>
          </w:tcPr>
          <w:p w:rsidR="0025669F" w:rsidRDefault="0025669F" w:rsidP="0025669F">
            <w:r>
              <w:t>2 roky</w:t>
            </w:r>
          </w:p>
        </w:tc>
      </w:tr>
      <w:tr w:rsidR="0025669F" w:rsidTr="004226C7">
        <w:trPr>
          <w:gridBefore w:val="1"/>
          <w:gridAfter w:val="3"/>
          <w:wBefore w:w="27" w:type="dxa"/>
          <w:wAfter w:w="284" w:type="dxa"/>
        </w:trPr>
        <w:tc>
          <w:tcPr>
            <w:tcW w:w="3163" w:type="dxa"/>
            <w:gridSpan w:val="8"/>
            <w:tcBorders>
              <w:bottom w:val="single" w:sz="2" w:space="0" w:color="auto"/>
            </w:tcBorders>
            <w:shd w:val="clear" w:color="auto" w:fill="F7CAAC"/>
          </w:tcPr>
          <w:p w:rsidR="0025669F" w:rsidRDefault="0025669F" w:rsidP="0025669F">
            <w:pPr>
              <w:jc w:val="both"/>
              <w:rPr>
                <w:b/>
              </w:rPr>
            </w:pPr>
            <w:r>
              <w:rPr>
                <w:b/>
              </w:rPr>
              <w:t>Jazyk studia</w:t>
            </w:r>
          </w:p>
        </w:tc>
        <w:tc>
          <w:tcPr>
            <w:tcW w:w="6591" w:type="dxa"/>
            <w:gridSpan w:val="34"/>
            <w:tcBorders>
              <w:bottom w:val="single" w:sz="2" w:space="0" w:color="auto"/>
            </w:tcBorders>
          </w:tcPr>
          <w:p w:rsidR="0025669F" w:rsidRDefault="001F2EFC" w:rsidP="0025669F">
            <w:r>
              <w:t>anglický</w:t>
            </w:r>
          </w:p>
        </w:tc>
      </w:tr>
      <w:tr w:rsidR="0025669F" w:rsidTr="004226C7">
        <w:trPr>
          <w:gridBefore w:val="1"/>
          <w:gridAfter w:val="3"/>
          <w:wBefore w:w="27" w:type="dxa"/>
          <w:wAfter w:w="284" w:type="dxa"/>
        </w:trPr>
        <w:tc>
          <w:tcPr>
            <w:tcW w:w="3163" w:type="dxa"/>
            <w:gridSpan w:val="8"/>
            <w:tcBorders>
              <w:bottom w:val="single" w:sz="2" w:space="0" w:color="auto"/>
            </w:tcBorders>
            <w:shd w:val="clear" w:color="auto" w:fill="F7CAAC"/>
          </w:tcPr>
          <w:p w:rsidR="0025669F" w:rsidRDefault="0025669F" w:rsidP="0025669F">
            <w:pPr>
              <w:jc w:val="both"/>
              <w:rPr>
                <w:b/>
              </w:rPr>
            </w:pPr>
            <w:r>
              <w:rPr>
                <w:b/>
              </w:rPr>
              <w:t>Udělovaný akademický titul</w:t>
            </w:r>
          </w:p>
        </w:tc>
        <w:tc>
          <w:tcPr>
            <w:tcW w:w="6591" w:type="dxa"/>
            <w:gridSpan w:val="34"/>
            <w:tcBorders>
              <w:bottom w:val="single" w:sz="2" w:space="0" w:color="auto"/>
            </w:tcBorders>
          </w:tcPr>
          <w:p w:rsidR="0025669F" w:rsidRDefault="0025669F" w:rsidP="0025669F">
            <w:r>
              <w:t>inženýr (Ing.)</w:t>
            </w:r>
          </w:p>
        </w:tc>
      </w:tr>
      <w:tr w:rsidR="0025669F" w:rsidTr="004226C7">
        <w:trPr>
          <w:gridBefore w:val="1"/>
          <w:gridAfter w:val="3"/>
          <w:wBefore w:w="27" w:type="dxa"/>
          <w:wAfter w:w="284" w:type="dxa"/>
        </w:trPr>
        <w:tc>
          <w:tcPr>
            <w:tcW w:w="3163" w:type="dxa"/>
            <w:gridSpan w:val="8"/>
            <w:tcBorders>
              <w:bottom w:val="single" w:sz="2" w:space="0" w:color="auto"/>
            </w:tcBorders>
            <w:shd w:val="clear" w:color="auto" w:fill="F7CAAC"/>
          </w:tcPr>
          <w:p w:rsidR="0025669F" w:rsidRDefault="0025669F" w:rsidP="0025669F">
            <w:pPr>
              <w:jc w:val="both"/>
              <w:rPr>
                <w:b/>
              </w:rPr>
            </w:pPr>
            <w:r>
              <w:rPr>
                <w:b/>
              </w:rPr>
              <w:t>Rigorózní řízení</w:t>
            </w:r>
          </w:p>
        </w:tc>
        <w:tc>
          <w:tcPr>
            <w:tcW w:w="1543" w:type="dxa"/>
            <w:gridSpan w:val="8"/>
            <w:tcBorders>
              <w:bottom w:val="single" w:sz="2" w:space="0" w:color="auto"/>
            </w:tcBorders>
          </w:tcPr>
          <w:p w:rsidR="0025669F" w:rsidRDefault="0025669F" w:rsidP="0025669F">
            <w:r>
              <w:t>ne</w:t>
            </w:r>
          </w:p>
        </w:tc>
        <w:tc>
          <w:tcPr>
            <w:tcW w:w="2832" w:type="dxa"/>
            <w:gridSpan w:val="11"/>
            <w:tcBorders>
              <w:bottom w:val="single" w:sz="2" w:space="0" w:color="auto"/>
            </w:tcBorders>
            <w:shd w:val="clear" w:color="auto" w:fill="F7CAAC"/>
          </w:tcPr>
          <w:p w:rsidR="0025669F" w:rsidRPr="005F401C" w:rsidRDefault="0025669F" w:rsidP="0025669F">
            <w:pPr>
              <w:rPr>
                <w:b/>
                <w:bCs/>
              </w:rPr>
            </w:pPr>
            <w:r w:rsidRPr="005F401C">
              <w:rPr>
                <w:b/>
                <w:bCs/>
              </w:rPr>
              <w:t>Udělovaný akademický titul</w:t>
            </w:r>
          </w:p>
        </w:tc>
        <w:tc>
          <w:tcPr>
            <w:tcW w:w="2216" w:type="dxa"/>
            <w:gridSpan w:val="15"/>
            <w:tcBorders>
              <w:bottom w:val="single" w:sz="2" w:space="0" w:color="auto"/>
            </w:tcBorders>
          </w:tcPr>
          <w:p w:rsidR="0025669F" w:rsidRDefault="0025669F" w:rsidP="0025669F">
            <w:r>
              <w:t>---</w:t>
            </w:r>
          </w:p>
        </w:tc>
      </w:tr>
      <w:tr w:rsidR="0025669F" w:rsidTr="004226C7">
        <w:trPr>
          <w:gridBefore w:val="1"/>
          <w:gridAfter w:val="3"/>
          <w:wBefore w:w="27" w:type="dxa"/>
          <w:wAfter w:w="284" w:type="dxa"/>
        </w:trPr>
        <w:tc>
          <w:tcPr>
            <w:tcW w:w="3163" w:type="dxa"/>
            <w:gridSpan w:val="8"/>
            <w:tcBorders>
              <w:bottom w:val="single" w:sz="2" w:space="0" w:color="auto"/>
            </w:tcBorders>
            <w:shd w:val="clear" w:color="auto" w:fill="F7CAAC"/>
          </w:tcPr>
          <w:p w:rsidR="0025669F" w:rsidRDefault="0025669F" w:rsidP="0025669F">
            <w:pPr>
              <w:jc w:val="both"/>
              <w:rPr>
                <w:b/>
              </w:rPr>
            </w:pPr>
            <w:r>
              <w:rPr>
                <w:b/>
              </w:rPr>
              <w:t>Garant studijního programu</w:t>
            </w:r>
          </w:p>
        </w:tc>
        <w:tc>
          <w:tcPr>
            <w:tcW w:w="6591" w:type="dxa"/>
            <w:gridSpan w:val="34"/>
            <w:tcBorders>
              <w:bottom w:val="single" w:sz="2" w:space="0" w:color="auto"/>
            </w:tcBorders>
          </w:tcPr>
          <w:p w:rsidR="0025669F" w:rsidRDefault="0025669F" w:rsidP="0025669F">
            <w:r>
              <w:t>doc. Ing. František Buňka, Ph.D.</w:t>
            </w:r>
          </w:p>
        </w:tc>
      </w:tr>
      <w:tr w:rsidR="0025669F" w:rsidTr="004226C7">
        <w:trPr>
          <w:gridBefore w:val="1"/>
          <w:gridAfter w:val="3"/>
          <w:wBefore w:w="27" w:type="dxa"/>
          <w:wAfter w:w="284" w:type="dxa"/>
        </w:trPr>
        <w:tc>
          <w:tcPr>
            <w:tcW w:w="3163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5669F" w:rsidRDefault="0025669F" w:rsidP="0025669F">
            <w:pPr>
              <w:jc w:val="both"/>
              <w:rPr>
                <w:b/>
              </w:rPr>
            </w:pPr>
            <w:r>
              <w:rPr>
                <w:b/>
              </w:rPr>
              <w:t>Zaměření na přípravu k výkonu regulovaného povolání</w:t>
            </w:r>
          </w:p>
        </w:tc>
        <w:tc>
          <w:tcPr>
            <w:tcW w:w="6591" w:type="dxa"/>
            <w:gridSpan w:val="3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669F" w:rsidRDefault="0025669F" w:rsidP="0025669F">
            <w:r>
              <w:t>ne</w:t>
            </w:r>
          </w:p>
        </w:tc>
      </w:tr>
      <w:tr w:rsidR="0025669F" w:rsidTr="004226C7">
        <w:trPr>
          <w:gridBefore w:val="1"/>
          <w:gridAfter w:val="3"/>
          <w:wBefore w:w="27" w:type="dxa"/>
          <w:wAfter w:w="284" w:type="dxa"/>
        </w:trPr>
        <w:tc>
          <w:tcPr>
            <w:tcW w:w="3163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5669F" w:rsidRDefault="0025669F" w:rsidP="0025669F">
            <w:pPr>
              <w:jc w:val="both"/>
              <w:rPr>
                <w:b/>
              </w:rPr>
            </w:pPr>
            <w:r>
              <w:rPr>
                <w:b/>
              </w:rPr>
              <w:t xml:space="preserve">Zaměření na přípravu odborníků z oblasti bezpečnosti České republiky </w:t>
            </w:r>
          </w:p>
        </w:tc>
        <w:tc>
          <w:tcPr>
            <w:tcW w:w="6591" w:type="dxa"/>
            <w:gridSpan w:val="3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669F" w:rsidRDefault="0025669F" w:rsidP="0025669F">
            <w:r>
              <w:t>ne</w:t>
            </w:r>
          </w:p>
        </w:tc>
      </w:tr>
      <w:tr w:rsidR="0025669F" w:rsidTr="004226C7">
        <w:trPr>
          <w:gridBefore w:val="1"/>
          <w:gridAfter w:val="3"/>
          <w:wBefore w:w="27" w:type="dxa"/>
          <w:wAfter w:w="284" w:type="dxa"/>
          <w:trHeight w:val="201"/>
        </w:trPr>
        <w:tc>
          <w:tcPr>
            <w:tcW w:w="3163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5669F" w:rsidRDefault="0025669F" w:rsidP="0025669F">
            <w:pPr>
              <w:jc w:val="both"/>
              <w:rPr>
                <w:b/>
              </w:rPr>
            </w:pPr>
            <w:r>
              <w:rPr>
                <w:b/>
              </w:rPr>
              <w:t>Uznávací orgán</w:t>
            </w:r>
          </w:p>
        </w:tc>
        <w:tc>
          <w:tcPr>
            <w:tcW w:w="6591" w:type="dxa"/>
            <w:gridSpan w:val="3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669F" w:rsidRDefault="0025669F" w:rsidP="0025669F">
            <w:r>
              <w:t>ne</w:t>
            </w:r>
          </w:p>
        </w:tc>
      </w:tr>
      <w:tr w:rsidR="0025669F" w:rsidTr="004226C7">
        <w:trPr>
          <w:gridBefore w:val="1"/>
          <w:gridAfter w:val="3"/>
          <w:wBefore w:w="27" w:type="dxa"/>
          <w:wAfter w:w="284" w:type="dxa"/>
        </w:trPr>
        <w:tc>
          <w:tcPr>
            <w:tcW w:w="9754" w:type="dxa"/>
            <w:gridSpan w:val="42"/>
            <w:tcBorders>
              <w:top w:val="single" w:sz="2" w:space="0" w:color="auto"/>
            </w:tcBorders>
            <w:shd w:val="clear" w:color="auto" w:fill="F7CAAC"/>
          </w:tcPr>
          <w:p w:rsidR="0025669F" w:rsidRDefault="0025669F" w:rsidP="0025669F">
            <w:pPr>
              <w:jc w:val="both"/>
            </w:pPr>
            <w:r>
              <w:rPr>
                <w:b/>
              </w:rPr>
              <w:t>Oblast(i) vzdělávání a u kombinovaného studijního programu podíl jednotlivých oblastí vzdělávání v %</w:t>
            </w:r>
          </w:p>
        </w:tc>
      </w:tr>
      <w:tr w:rsidR="0025669F" w:rsidTr="004226C7">
        <w:trPr>
          <w:gridBefore w:val="1"/>
          <w:gridAfter w:val="3"/>
          <w:wBefore w:w="27" w:type="dxa"/>
          <w:wAfter w:w="284" w:type="dxa"/>
          <w:trHeight w:val="160"/>
        </w:trPr>
        <w:tc>
          <w:tcPr>
            <w:tcW w:w="9754" w:type="dxa"/>
            <w:gridSpan w:val="42"/>
            <w:shd w:val="clear" w:color="auto" w:fill="FFFFFF"/>
          </w:tcPr>
          <w:p w:rsidR="0025669F" w:rsidRDefault="0025669F" w:rsidP="0025669F">
            <w:pPr>
              <w:spacing w:before="60" w:after="60"/>
            </w:pPr>
            <w:r>
              <w:t>Potravinářství (100%)</w:t>
            </w:r>
          </w:p>
        </w:tc>
      </w:tr>
      <w:tr w:rsidR="0025669F" w:rsidTr="004226C7">
        <w:trPr>
          <w:gridBefore w:val="1"/>
          <w:gridAfter w:val="3"/>
          <w:wBefore w:w="27" w:type="dxa"/>
          <w:wAfter w:w="284" w:type="dxa"/>
          <w:trHeight w:val="70"/>
        </w:trPr>
        <w:tc>
          <w:tcPr>
            <w:tcW w:w="9754" w:type="dxa"/>
            <w:gridSpan w:val="42"/>
            <w:shd w:val="clear" w:color="auto" w:fill="F7CAAC"/>
          </w:tcPr>
          <w:p w:rsidR="0025669F" w:rsidRDefault="0025669F" w:rsidP="0025669F">
            <w:r>
              <w:rPr>
                <w:b/>
              </w:rPr>
              <w:t>Cíle studia ve studijním programu</w:t>
            </w:r>
          </w:p>
        </w:tc>
      </w:tr>
      <w:tr w:rsidR="0025669F" w:rsidTr="004226C7">
        <w:trPr>
          <w:gridBefore w:val="1"/>
          <w:gridAfter w:val="3"/>
          <w:wBefore w:w="27" w:type="dxa"/>
          <w:wAfter w:w="284" w:type="dxa"/>
          <w:trHeight w:val="2108"/>
        </w:trPr>
        <w:tc>
          <w:tcPr>
            <w:tcW w:w="9754" w:type="dxa"/>
            <w:gridSpan w:val="42"/>
            <w:shd w:val="clear" w:color="auto" w:fill="FFFFFF"/>
          </w:tcPr>
          <w:p w:rsidR="0025669F" w:rsidRDefault="0025669F" w:rsidP="0025669F">
            <w:pPr>
              <w:spacing w:before="60" w:after="60" w:line="252" w:lineRule="auto"/>
              <w:jc w:val="both"/>
            </w:pPr>
            <w:r>
              <w:t>Ve dvouletém magisterském studijním programu jsou vychováváni odborníci pro technologické a kontrolní funkce ve výrobních podnicích potravinářského průmyslu, podnicích uvádějících potraviny a nápoje do oběhu, státní správu, výzkumné a vývojové instituce. Studium poskytuje na základě aktuálního stavu vědeckého poznání, výzkumu a vývoje rozšíření teoretických i praktických znalostí v oblastech technologie výroby potravin a nápojů. Součástí studia jsou i disciplíny zaměřené na chemické, biochemické, mikrobiologické a senzorické změny potravin a nápojů během jejich výroby a následného skladování. Zvláštní pozornost je věnována legislativním aspektům celého procesu výroby potravin a jejich uvádění na trh s důrazem na principy zabezpečení zdravotní nezávadnosti potravin. Studium je zakončeno obhajobou diplomové práce a státní závěrečnou zkouškou.</w:t>
            </w:r>
          </w:p>
        </w:tc>
      </w:tr>
      <w:tr w:rsidR="0025669F" w:rsidTr="004226C7">
        <w:trPr>
          <w:gridBefore w:val="1"/>
          <w:gridAfter w:val="3"/>
          <w:wBefore w:w="27" w:type="dxa"/>
          <w:wAfter w:w="284" w:type="dxa"/>
          <w:trHeight w:val="187"/>
        </w:trPr>
        <w:tc>
          <w:tcPr>
            <w:tcW w:w="9754" w:type="dxa"/>
            <w:gridSpan w:val="42"/>
            <w:shd w:val="clear" w:color="auto" w:fill="F7CAAC"/>
          </w:tcPr>
          <w:p w:rsidR="0025669F" w:rsidRDefault="0025669F" w:rsidP="0025669F">
            <w:pPr>
              <w:jc w:val="both"/>
            </w:pPr>
            <w:r>
              <w:rPr>
                <w:b/>
              </w:rPr>
              <w:t>Profil absolventa studijního programu</w:t>
            </w:r>
          </w:p>
        </w:tc>
      </w:tr>
      <w:tr w:rsidR="0025669F" w:rsidTr="004226C7">
        <w:trPr>
          <w:gridBefore w:val="1"/>
          <w:gridAfter w:val="3"/>
          <w:wBefore w:w="27" w:type="dxa"/>
          <w:wAfter w:w="284" w:type="dxa"/>
          <w:trHeight w:val="2694"/>
        </w:trPr>
        <w:tc>
          <w:tcPr>
            <w:tcW w:w="9754" w:type="dxa"/>
            <w:gridSpan w:val="42"/>
            <w:shd w:val="clear" w:color="auto" w:fill="FFFFFF"/>
          </w:tcPr>
          <w:p w:rsidR="0025669F" w:rsidRDefault="0025669F" w:rsidP="0025669F">
            <w:pPr>
              <w:spacing w:before="60" w:after="60" w:line="252" w:lineRule="auto"/>
              <w:jc w:val="both"/>
            </w:pPr>
            <w:r w:rsidRPr="00E36216">
              <w:t>Absolventi jsou odborně vychováváni pro řídící technologické a kontrolní pozice ve výrobních podnicích potravinářského průmyslu, podnicích uvádějících potraviny a nápoje do oběhu, státní správu a také výzkumná a vývojová pracoviště</w:t>
            </w:r>
            <w:r>
              <w:t xml:space="preserve"> zaměřená na technologii potravin a hodnocení jejich jakosti a zdravotní nezávadnosti</w:t>
            </w:r>
            <w:r w:rsidRPr="00E36216">
              <w:t>. Absolventi mají</w:t>
            </w:r>
            <w:r>
              <w:t xml:space="preserve"> hluboké znalosti a porozumění v oblasti technologie a hygieny masa a masných výrobků, mléka a mléčných výrobků, drůbeže, zvěřiny a výrobků z nich, ryb a ostatních vodních živočichů a výrobků mrazíren a mrazírenských výrobků, vajec, polotovarů a tuků živočišného původu, včelích produktů, mlýnských obilních výrobků a pekárenských výrobků a těstovin, brambor, škrobu a výrobků z nich, luštěnin, olejnatých semen a tuků rostlinného původu, cukru, cukrovinek, sladidel, soli, koření, ochucovadel, hořčice, dehydratovaných výrobků, čaje, kávy a kávovin, nápojů, ovoce, zeleniny, suchých plodů, hub a výrobků z nich. Absolventi mají hluboké znalosti a porozumění v oblasti druhů a složení potravin a procesů v nich probíhajících, rozumí oblasti chemické, mikrobiologické, fyzikální a senzorické analýzy potravin a jsou schopni na základě aktuálního stavu predikovat vývoj jakosti a bezpečnosti surovin, meziproduktů i finálních produktů v průběhu doby použitelnosti, resp. doby minimální trvanlivosti. Absolventi mají hluboké znalosti kvality, hygieny a zdravotní nezávadnosti potravin, jsou schopni aplikovat postupy správné výrobní a hygienické praxe v jednotlivých provozech potravinového řetězce a mají hluboké znalosti teorií, konceptů a metod hygieny a technologie potravin, procesů probíhajících v potravinách, v oblasti analýzy potravin, kvality, hygieny a zdravotní nezávadnosti potravin, v oblasti kontroly potravin a dále z oblasti legislativy, ekonomiky managementu a marketingu potravin. </w:t>
            </w:r>
          </w:p>
          <w:p w:rsidR="0025669F" w:rsidRDefault="0025669F" w:rsidP="0025669F">
            <w:pPr>
              <w:spacing w:before="60" w:after="60" w:line="252" w:lineRule="auto"/>
              <w:jc w:val="both"/>
            </w:pPr>
            <w:r>
              <w:t xml:space="preserve">Součástí kompetencí absolventa je i hodnocení výživy člověka z pohledu naplňování zásad správné výživy. Absolventi umí aplikovat poznatky a tvůrčím způsobem řešit komplikované problémy z technologie získávání, výroby, zpracování, skladování, distribuce a prodeje potravin, umí aplikovat i komplikované postupy kontroly potravin. </w:t>
            </w:r>
          </w:p>
        </w:tc>
      </w:tr>
      <w:tr w:rsidR="0025669F" w:rsidTr="004226C7">
        <w:trPr>
          <w:gridBefore w:val="1"/>
          <w:gridAfter w:val="3"/>
          <w:wBefore w:w="27" w:type="dxa"/>
          <w:wAfter w:w="284" w:type="dxa"/>
          <w:trHeight w:val="185"/>
        </w:trPr>
        <w:tc>
          <w:tcPr>
            <w:tcW w:w="9754" w:type="dxa"/>
            <w:gridSpan w:val="42"/>
            <w:shd w:val="clear" w:color="auto" w:fill="F7CAAC"/>
          </w:tcPr>
          <w:p w:rsidR="0025669F" w:rsidRPr="00ED322D" w:rsidRDefault="0025669F" w:rsidP="0025669F">
            <w:r w:rsidRPr="00ED322D">
              <w:rPr>
                <w:b/>
              </w:rPr>
              <w:t>Pravidla a podmínky pro tvorbu studijních plánů</w:t>
            </w:r>
          </w:p>
        </w:tc>
      </w:tr>
      <w:tr w:rsidR="0025669F" w:rsidTr="004226C7">
        <w:trPr>
          <w:gridBefore w:val="1"/>
          <w:gridAfter w:val="3"/>
          <w:wBefore w:w="27" w:type="dxa"/>
          <w:wAfter w:w="284" w:type="dxa"/>
          <w:trHeight w:val="283"/>
        </w:trPr>
        <w:tc>
          <w:tcPr>
            <w:tcW w:w="9754" w:type="dxa"/>
            <w:gridSpan w:val="42"/>
            <w:shd w:val="clear" w:color="auto" w:fill="FFFFFF"/>
          </w:tcPr>
          <w:p w:rsidR="00EA1A3E" w:rsidRDefault="0025669F" w:rsidP="0025669F">
            <w:pPr>
              <w:spacing w:before="60" w:after="60" w:line="252" w:lineRule="auto"/>
              <w:jc w:val="both"/>
            </w:pPr>
            <w:r>
              <w:t xml:space="preserve">Studijní program Technologie potravin je studijní program bez specializací v prezenční formě. Struktura studijního plánu je tvořena povinnými předměty a povinně volitelnými předměty </w:t>
            </w:r>
            <w:r w:rsidR="0098069D">
              <w:t>skupiny 1 a skupiny 2</w:t>
            </w:r>
            <w:r>
              <w:t xml:space="preserve">. </w:t>
            </w:r>
          </w:p>
          <w:p w:rsidR="0025669F" w:rsidRDefault="0025669F" w:rsidP="0025669F">
            <w:pPr>
              <w:spacing w:before="60" w:after="60" w:line="252" w:lineRule="auto"/>
              <w:jc w:val="both"/>
            </w:pPr>
            <w:r>
              <w:t>Ve studijním programu je využíván kreditový systém ECTS představující studijní zátěž 25 až 30 hodin/1kredit. Jedna výuková hodina představuje 50 minut. V rámci magisterského studijního programu je standardní délka studia 2 roky a student musí získat 120 kreditů.</w:t>
            </w:r>
          </w:p>
        </w:tc>
      </w:tr>
      <w:tr w:rsidR="0025669F" w:rsidTr="004226C7">
        <w:trPr>
          <w:gridBefore w:val="1"/>
          <w:gridAfter w:val="3"/>
          <w:wBefore w:w="27" w:type="dxa"/>
          <w:wAfter w:w="284" w:type="dxa"/>
          <w:trHeight w:val="258"/>
        </w:trPr>
        <w:tc>
          <w:tcPr>
            <w:tcW w:w="9754" w:type="dxa"/>
            <w:gridSpan w:val="42"/>
            <w:shd w:val="clear" w:color="auto" w:fill="F7CAAC"/>
          </w:tcPr>
          <w:p w:rsidR="0025669F" w:rsidRDefault="0025669F" w:rsidP="0025669F">
            <w:r>
              <w:rPr>
                <w:b/>
              </w:rPr>
              <w:lastRenderedPageBreak/>
              <w:t xml:space="preserve"> Podmínky k přijetí ke studiu</w:t>
            </w:r>
          </w:p>
        </w:tc>
      </w:tr>
      <w:tr w:rsidR="0025669F" w:rsidTr="004226C7">
        <w:trPr>
          <w:gridBefore w:val="1"/>
          <w:gridAfter w:val="3"/>
          <w:wBefore w:w="27" w:type="dxa"/>
          <w:wAfter w:w="284" w:type="dxa"/>
          <w:trHeight w:val="1111"/>
        </w:trPr>
        <w:tc>
          <w:tcPr>
            <w:tcW w:w="9754" w:type="dxa"/>
            <w:gridSpan w:val="42"/>
            <w:shd w:val="clear" w:color="auto" w:fill="FFFFFF"/>
          </w:tcPr>
          <w:p w:rsidR="0025669F" w:rsidRDefault="0025669F" w:rsidP="0025669F">
            <w:pPr>
              <w:spacing w:before="60" w:after="60" w:line="252" w:lineRule="auto"/>
              <w:jc w:val="both"/>
              <w:rPr>
                <w:b/>
              </w:rPr>
            </w:pPr>
            <w:r>
              <w:t>Podmínky pro přijetí ke studiu jsou stanoveny Směrnicí děkana k přijímacímu řízení, která je každoročně vydávána na Fakultě technologické. V této směrnici jsou konkretizovány požadavky pro přijetí v daném akademickém roce a je zveřejňována na úřední desce FT (</w:t>
            </w:r>
            <w:hyperlink r:id="rId9" w:history="1">
              <w:r w:rsidRPr="001072B1">
                <w:rPr>
                  <w:rStyle w:val="Hypertextovodkaz"/>
                </w:rPr>
                <w:t>http://www.utb.cz/ft/o-fakulte/prijimaci-rizeni</w:t>
              </w:r>
            </w:hyperlink>
            <w:r>
              <w:t>). Základní podmínkou pro přijetí do magisterského studijního programu je absolvování bakalářského stupně studia daného nebo příbuzného studijního programu.</w:t>
            </w:r>
          </w:p>
        </w:tc>
      </w:tr>
      <w:tr w:rsidR="0025669F" w:rsidTr="004226C7">
        <w:trPr>
          <w:gridBefore w:val="1"/>
          <w:gridAfter w:val="3"/>
          <w:wBefore w:w="27" w:type="dxa"/>
          <w:wAfter w:w="284" w:type="dxa"/>
          <w:trHeight w:val="268"/>
        </w:trPr>
        <w:tc>
          <w:tcPr>
            <w:tcW w:w="9754" w:type="dxa"/>
            <w:gridSpan w:val="42"/>
            <w:shd w:val="clear" w:color="auto" w:fill="F7CAAC"/>
          </w:tcPr>
          <w:p w:rsidR="0025669F" w:rsidRDefault="0025669F" w:rsidP="0025669F">
            <w:pPr>
              <w:rPr>
                <w:b/>
              </w:rPr>
            </w:pPr>
            <w:r>
              <w:rPr>
                <w:b/>
              </w:rPr>
              <w:t>Návaznost na další typy studijních programů</w:t>
            </w:r>
          </w:p>
        </w:tc>
      </w:tr>
      <w:tr w:rsidR="0025669F" w:rsidTr="004226C7">
        <w:trPr>
          <w:gridBefore w:val="1"/>
          <w:gridAfter w:val="3"/>
          <w:wBefore w:w="27" w:type="dxa"/>
          <w:wAfter w:w="284" w:type="dxa"/>
          <w:trHeight w:val="2651"/>
        </w:trPr>
        <w:tc>
          <w:tcPr>
            <w:tcW w:w="9754" w:type="dxa"/>
            <w:gridSpan w:val="42"/>
            <w:shd w:val="clear" w:color="auto" w:fill="FFFFFF"/>
          </w:tcPr>
          <w:p w:rsidR="0025669F" w:rsidRDefault="00B2046E" w:rsidP="00B2046E">
            <w:pPr>
              <w:spacing w:before="60" w:after="60" w:line="252" w:lineRule="auto"/>
              <w:jc w:val="both"/>
            </w:pPr>
            <w:r>
              <w:t xml:space="preserve">Na tento studijní program navazuje doktorský studijní obor </w:t>
            </w:r>
            <w:r w:rsidRPr="00B2046E">
              <w:t>Food Technology</w:t>
            </w:r>
            <w:r>
              <w:t xml:space="preserve"> akreditovaný ve studijním programu </w:t>
            </w:r>
            <w:r w:rsidRPr="00B2046E">
              <w:t>Chemistry and Food Technology</w:t>
            </w:r>
            <w:r>
              <w:t xml:space="preserve"> realizovaný na Fakultě technologické v prezenční i kombinované formě.</w:t>
            </w:r>
          </w:p>
          <w:p w:rsidR="00D535C5" w:rsidRDefault="00D535C5" w:rsidP="00B2046E">
            <w:pPr>
              <w:spacing w:before="60" w:after="60" w:line="252" w:lineRule="auto"/>
              <w:jc w:val="both"/>
            </w:pPr>
          </w:p>
          <w:p w:rsidR="00D535C5" w:rsidRDefault="00D535C5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D00138" w:rsidRDefault="00D00138" w:rsidP="0025669F">
            <w:pPr>
              <w:spacing w:before="60" w:after="60" w:line="252" w:lineRule="auto"/>
              <w:jc w:val="both"/>
            </w:pPr>
          </w:p>
          <w:p w:rsidR="00B421D5" w:rsidRDefault="00B421D5" w:rsidP="0025669F">
            <w:pPr>
              <w:spacing w:before="60" w:after="60" w:line="252" w:lineRule="auto"/>
              <w:jc w:val="both"/>
              <w:rPr>
                <w:ins w:id="0" w:author="Simona" w:date="2017-12-19T08:36:00Z"/>
              </w:rPr>
            </w:pPr>
          </w:p>
          <w:p w:rsidR="004226C7" w:rsidRDefault="004226C7" w:rsidP="0025669F">
            <w:pPr>
              <w:spacing w:before="60" w:after="60" w:line="252" w:lineRule="auto"/>
              <w:jc w:val="both"/>
              <w:rPr>
                <w:ins w:id="1" w:author="Simona" w:date="2017-12-19T08:14:00Z"/>
              </w:rPr>
            </w:pPr>
          </w:p>
          <w:p w:rsidR="00B2046E" w:rsidRDefault="00B2046E" w:rsidP="0025669F">
            <w:pPr>
              <w:spacing w:before="60" w:after="60" w:line="252" w:lineRule="auto"/>
              <w:jc w:val="both"/>
            </w:pPr>
          </w:p>
          <w:p w:rsidR="00B421D5" w:rsidRDefault="00B421D5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</w:tc>
      </w:tr>
      <w:tr w:rsidR="0025669F" w:rsidTr="00F81AEA">
        <w:trPr>
          <w:gridBefore w:val="1"/>
          <w:gridAfter w:val="4"/>
          <w:wBefore w:w="27" w:type="dxa"/>
          <w:wAfter w:w="299" w:type="dxa"/>
        </w:trPr>
        <w:tc>
          <w:tcPr>
            <w:tcW w:w="9739" w:type="dxa"/>
            <w:gridSpan w:val="41"/>
            <w:tcBorders>
              <w:bottom w:val="double" w:sz="4" w:space="0" w:color="auto"/>
            </w:tcBorders>
            <w:shd w:val="clear" w:color="auto" w:fill="BDD6EE"/>
          </w:tcPr>
          <w:p w:rsidR="0025669F" w:rsidRDefault="0025669F" w:rsidP="0025669F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B-IIa – Studijní plány a návrh témat prací (bakalářské a magisterské studijní programy)</w:t>
            </w:r>
          </w:p>
        </w:tc>
      </w:tr>
      <w:tr w:rsidR="0025669F" w:rsidTr="00F81AEA">
        <w:trPr>
          <w:gridBefore w:val="1"/>
          <w:gridAfter w:val="4"/>
          <w:wBefore w:w="27" w:type="dxa"/>
          <w:wAfter w:w="299" w:type="dxa"/>
        </w:trPr>
        <w:tc>
          <w:tcPr>
            <w:tcW w:w="2634" w:type="dxa"/>
            <w:gridSpan w:val="3"/>
            <w:shd w:val="clear" w:color="auto" w:fill="F7CAAC"/>
          </w:tcPr>
          <w:p w:rsidR="0025669F" w:rsidRDefault="0025669F" w:rsidP="0025669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Označení studijního plánu</w:t>
            </w:r>
          </w:p>
        </w:tc>
        <w:tc>
          <w:tcPr>
            <w:tcW w:w="7105" w:type="dxa"/>
            <w:gridSpan w:val="38"/>
          </w:tcPr>
          <w:p w:rsidR="0025669F" w:rsidRDefault="00935829" w:rsidP="0093582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Food Technology</w:t>
            </w:r>
            <w:r w:rsidR="0025669F">
              <w:rPr>
                <w:b/>
                <w:sz w:val="22"/>
              </w:rPr>
              <w:t xml:space="preserve"> </w:t>
            </w:r>
          </w:p>
        </w:tc>
      </w:tr>
      <w:tr w:rsidR="0025669F" w:rsidTr="00F81AEA">
        <w:trPr>
          <w:gridBefore w:val="1"/>
          <w:gridAfter w:val="4"/>
          <w:wBefore w:w="27" w:type="dxa"/>
          <w:wAfter w:w="299" w:type="dxa"/>
        </w:trPr>
        <w:tc>
          <w:tcPr>
            <w:tcW w:w="9739" w:type="dxa"/>
            <w:gridSpan w:val="41"/>
            <w:shd w:val="clear" w:color="auto" w:fill="F7CAAC"/>
          </w:tcPr>
          <w:p w:rsidR="0025669F" w:rsidRDefault="0025669F" w:rsidP="0025669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Povinné předměty</w:t>
            </w:r>
          </w:p>
        </w:tc>
      </w:tr>
      <w:tr w:rsidR="00117A25" w:rsidTr="00F81AEA">
        <w:trPr>
          <w:gridBefore w:val="1"/>
          <w:gridAfter w:val="4"/>
          <w:wBefore w:w="27" w:type="dxa"/>
          <w:wAfter w:w="299" w:type="dxa"/>
        </w:trPr>
        <w:tc>
          <w:tcPr>
            <w:tcW w:w="1931" w:type="dxa"/>
            <w:gridSpan w:val="2"/>
            <w:shd w:val="clear" w:color="auto" w:fill="F7CAAC"/>
          </w:tcPr>
          <w:p w:rsidR="0025669F" w:rsidRPr="00117A25" w:rsidRDefault="0025669F" w:rsidP="00117A25">
            <w:pPr>
              <w:tabs>
                <w:tab w:val="right" w:pos="2235"/>
              </w:tabs>
              <w:jc w:val="both"/>
              <w:rPr>
                <w:b/>
                <w:sz w:val="18"/>
                <w:szCs w:val="18"/>
              </w:rPr>
            </w:pPr>
            <w:r w:rsidRPr="00117A25">
              <w:rPr>
                <w:b/>
                <w:sz w:val="18"/>
                <w:szCs w:val="18"/>
              </w:rPr>
              <w:t>Název předmětu</w:t>
            </w:r>
            <w:r w:rsidR="00117A25" w:rsidRPr="00117A25">
              <w:rPr>
                <w:b/>
                <w:sz w:val="18"/>
                <w:szCs w:val="18"/>
              </w:rPr>
              <w:tab/>
            </w:r>
          </w:p>
        </w:tc>
        <w:tc>
          <w:tcPr>
            <w:tcW w:w="1271" w:type="dxa"/>
            <w:gridSpan w:val="7"/>
            <w:shd w:val="clear" w:color="auto" w:fill="F7CAAC"/>
          </w:tcPr>
          <w:p w:rsidR="0025669F" w:rsidRPr="00117A25" w:rsidRDefault="0025669F" w:rsidP="0025669F">
            <w:pPr>
              <w:jc w:val="both"/>
              <w:rPr>
                <w:b/>
                <w:sz w:val="18"/>
                <w:szCs w:val="18"/>
              </w:rPr>
            </w:pPr>
            <w:r w:rsidRPr="00117A25">
              <w:rPr>
                <w:b/>
                <w:sz w:val="18"/>
                <w:szCs w:val="18"/>
              </w:rPr>
              <w:t>rozsah</w:t>
            </w:r>
          </w:p>
        </w:tc>
        <w:tc>
          <w:tcPr>
            <w:tcW w:w="709" w:type="dxa"/>
            <w:gridSpan w:val="5"/>
            <w:shd w:val="clear" w:color="auto" w:fill="F7CAAC"/>
          </w:tcPr>
          <w:p w:rsidR="0025669F" w:rsidRPr="00117A25" w:rsidRDefault="0025669F" w:rsidP="0025669F">
            <w:pPr>
              <w:jc w:val="both"/>
              <w:rPr>
                <w:b/>
                <w:sz w:val="18"/>
                <w:szCs w:val="18"/>
              </w:rPr>
            </w:pPr>
            <w:r w:rsidRPr="00117A25">
              <w:rPr>
                <w:b/>
                <w:sz w:val="18"/>
                <w:szCs w:val="18"/>
              </w:rPr>
              <w:t>způsob  ověř.</w:t>
            </w:r>
          </w:p>
        </w:tc>
        <w:tc>
          <w:tcPr>
            <w:tcW w:w="567" w:type="dxa"/>
            <w:shd w:val="clear" w:color="auto" w:fill="F7CAAC"/>
          </w:tcPr>
          <w:p w:rsidR="0025669F" w:rsidRPr="00117A25" w:rsidRDefault="0025669F" w:rsidP="0025669F">
            <w:pPr>
              <w:jc w:val="both"/>
              <w:rPr>
                <w:b/>
                <w:sz w:val="18"/>
                <w:szCs w:val="18"/>
              </w:rPr>
            </w:pPr>
            <w:r w:rsidRPr="00117A25">
              <w:rPr>
                <w:b/>
                <w:sz w:val="18"/>
                <w:szCs w:val="18"/>
              </w:rPr>
              <w:t>počet kred.</w:t>
            </w:r>
          </w:p>
        </w:tc>
        <w:tc>
          <w:tcPr>
            <w:tcW w:w="3972" w:type="dxa"/>
            <w:gridSpan w:val="17"/>
            <w:shd w:val="clear" w:color="auto" w:fill="F7CAAC"/>
          </w:tcPr>
          <w:p w:rsidR="0025669F" w:rsidRPr="00117A25" w:rsidRDefault="0025669F" w:rsidP="0025669F">
            <w:pPr>
              <w:jc w:val="both"/>
              <w:rPr>
                <w:b/>
                <w:sz w:val="18"/>
                <w:szCs w:val="18"/>
              </w:rPr>
            </w:pPr>
            <w:r w:rsidRPr="00117A25">
              <w:rPr>
                <w:b/>
                <w:sz w:val="18"/>
                <w:szCs w:val="18"/>
              </w:rPr>
              <w:t>vyučující</w:t>
            </w:r>
          </w:p>
        </w:tc>
        <w:tc>
          <w:tcPr>
            <w:tcW w:w="578" w:type="dxa"/>
            <w:gridSpan w:val="4"/>
            <w:shd w:val="clear" w:color="auto" w:fill="F7CAAC"/>
          </w:tcPr>
          <w:p w:rsidR="00117A25" w:rsidRDefault="0025669F" w:rsidP="0025669F">
            <w:pPr>
              <w:jc w:val="both"/>
              <w:rPr>
                <w:b/>
                <w:sz w:val="18"/>
                <w:szCs w:val="18"/>
              </w:rPr>
            </w:pPr>
            <w:r w:rsidRPr="00117A25">
              <w:rPr>
                <w:b/>
                <w:sz w:val="18"/>
                <w:szCs w:val="18"/>
              </w:rPr>
              <w:t>dop. roč./</w:t>
            </w:r>
          </w:p>
          <w:p w:rsidR="0025669F" w:rsidRPr="00117A25" w:rsidRDefault="0025669F" w:rsidP="0025669F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117A25">
              <w:rPr>
                <w:b/>
                <w:sz w:val="18"/>
                <w:szCs w:val="18"/>
              </w:rPr>
              <w:t>sem.</w:t>
            </w:r>
          </w:p>
        </w:tc>
        <w:tc>
          <w:tcPr>
            <w:tcW w:w="711" w:type="dxa"/>
            <w:gridSpan w:val="5"/>
            <w:shd w:val="clear" w:color="auto" w:fill="F7CAAC"/>
          </w:tcPr>
          <w:p w:rsidR="0025669F" w:rsidRPr="00117A25" w:rsidRDefault="0025669F" w:rsidP="0025669F">
            <w:pPr>
              <w:jc w:val="both"/>
              <w:rPr>
                <w:b/>
                <w:sz w:val="18"/>
                <w:szCs w:val="18"/>
              </w:rPr>
            </w:pPr>
            <w:r w:rsidRPr="00117A25">
              <w:rPr>
                <w:b/>
                <w:sz w:val="18"/>
                <w:szCs w:val="18"/>
              </w:rPr>
              <w:t>profil. základ</w:t>
            </w:r>
          </w:p>
        </w:tc>
      </w:tr>
      <w:tr w:rsidR="00117A25" w:rsidTr="00F81AEA">
        <w:trPr>
          <w:gridBefore w:val="1"/>
          <w:gridAfter w:val="4"/>
          <w:wBefore w:w="27" w:type="dxa"/>
          <w:wAfter w:w="299" w:type="dxa"/>
        </w:trPr>
        <w:tc>
          <w:tcPr>
            <w:tcW w:w="1931" w:type="dxa"/>
            <w:gridSpan w:val="2"/>
          </w:tcPr>
          <w:p w:rsidR="0025669F" w:rsidRDefault="00892828" w:rsidP="00935829">
            <w:pPr>
              <w:spacing w:before="20" w:after="20"/>
            </w:pPr>
            <w:hyperlink w:anchor="Tech_výr_potr_živ_pův_I" w:history="1">
              <w:r w:rsidR="0025669F" w:rsidRPr="00925E49">
                <w:rPr>
                  <w:rStyle w:val="Hypertextovodkaz"/>
                </w:rPr>
                <w:t>Technolog</w:t>
              </w:r>
              <w:r w:rsidR="00935829">
                <w:rPr>
                  <w:rStyle w:val="Hypertextovodkaz"/>
                </w:rPr>
                <w:t xml:space="preserve">y of Animal Food Production </w:t>
              </w:r>
              <w:r w:rsidR="0025669F" w:rsidRPr="00925E49">
                <w:rPr>
                  <w:rStyle w:val="Hypertextovodkaz"/>
                </w:rPr>
                <w:t>I</w:t>
              </w:r>
            </w:hyperlink>
          </w:p>
        </w:tc>
        <w:tc>
          <w:tcPr>
            <w:tcW w:w="1271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28p+0s</w:t>
            </w:r>
            <w:r>
              <w:rPr>
                <w:lang w:val="en-GB"/>
              </w:rPr>
              <w:t>+</w:t>
            </w:r>
            <w:r w:rsidR="0025669F">
              <w:t>42l</w:t>
            </w:r>
          </w:p>
        </w:tc>
        <w:tc>
          <w:tcPr>
            <w:tcW w:w="709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z,</w:t>
            </w:r>
            <w:r w:rsidR="00C45D0F">
              <w:t xml:space="preserve"> </w:t>
            </w:r>
            <w:r>
              <w:t>zk</w:t>
            </w:r>
          </w:p>
        </w:tc>
        <w:tc>
          <w:tcPr>
            <w:tcW w:w="567" w:type="dxa"/>
          </w:tcPr>
          <w:p w:rsidR="0025669F" w:rsidRDefault="0025669F" w:rsidP="0003279E">
            <w:pPr>
              <w:spacing w:before="20" w:after="20"/>
              <w:jc w:val="center"/>
            </w:pPr>
            <w:r>
              <w:t>6</w:t>
            </w:r>
          </w:p>
        </w:tc>
        <w:tc>
          <w:tcPr>
            <w:tcW w:w="3972" w:type="dxa"/>
            <w:gridSpan w:val="17"/>
          </w:tcPr>
          <w:p w:rsidR="0025669F" w:rsidRPr="00C24879" w:rsidRDefault="00892828" w:rsidP="0003279E">
            <w:pPr>
              <w:spacing w:before="20" w:after="20"/>
              <w:jc w:val="both"/>
              <w:rPr>
                <w:b/>
              </w:rPr>
            </w:pPr>
            <w:hyperlink w:anchor="Pachlová" w:history="1">
              <w:r w:rsidR="0025669F" w:rsidRPr="00E20FBE">
                <w:rPr>
                  <w:rStyle w:val="Hypertextovodkaz"/>
                  <w:b/>
                </w:rPr>
                <w:t xml:space="preserve">doc. </w:t>
              </w:r>
              <w:r w:rsidR="00117A25" w:rsidRPr="00E20FBE">
                <w:rPr>
                  <w:rStyle w:val="Hypertextovodkaz"/>
                  <w:b/>
                </w:rPr>
                <w:t xml:space="preserve">Ing. Vendula </w:t>
              </w:r>
              <w:r w:rsidR="0025669F" w:rsidRPr="00E20FBE">
                <w:rPr>
                  <w:rStyle w:val="Hypertextovodkaz"/>
                  <w:b/>
                </w:rPr>
                <w:t>Pachlová, Ph.D.</w:t>
              </w:r>
            </w:hyperlink>
            <w:r w:rsidR="00117A25">
              <w:rPr>
                <w:b/>
              </w:rPr>
              <w:t xml:space="preserve"> </w:t>
            </w:r>
            <w:r w:rsidR="00117A25" w:rsidRPr="00CB100E">
              <w:t>(70</w:t>
            </w:r>
            <w:r w:rsidR="0025669F" w:rsidRPr="00CB100E">
              <w:t>% p)</w:t>
            </w:r>
          </w:p>
          <w:p w:rsidR="0025669F" w:rsidRDefault="00892828" w:rsidP="0003279E">
            <w:pPr>
              <w:spacing w:before="20" w:after="20"/>
              <w:jc w:val="both"/>
            </w:pPr>
            <w:hyperlink w:anchor="Buňka" w:history="1">
              <w:r w:rsidR="00117A25" w:rsidRPr="00E20FBE">
                <w:rPr>
                  <w:rStyle w:val="Hypertextovodkaz"/>
                </w:rPr>
                <w:t xml:space="preserve">doc. </w:t>
              </w:r>
              <w:r w:rsidR="00D7772B" w:rsidRPr="00E20FBE">
                <w:rPr>
                  <w:rStyle w:val="Hypertextovodkaz"/>
                </w:rPr>
                <w:t xml:space="preserve">Ing. František </w:t>
              </w:r>
              <w:r w:rsidR="00117A25" w:rsidRPr="00E20FBE">
                <w:rPr>
                  <w:rStyle w:val="Hypertextovodkaz"/>
                </w:rPr>
                <w:t>Buňka, Ph.D.</w:t>
              </w:r>
            </w:hyperlink>
            <w:r w:rsidR="00117A25">
              <w:t xml:space="preserve"> (20</w:t>
            </w:r>
            <w:r w:rsidR="0025669F">
              <w:t>% p)</w:t>
            </w:r>
          </w:p>
          <w:p w:rsidR="0025669F" w:rsidRDefault="00892828" w:rsidP="0003279E">
            <w:pPr>
              <w:spacing w:before="20" w:after="20"/>
              <w:jc w:val="both"/>
            </w:pPr>
            <w:hyperlink w:anchor="Černíková" w:history="1">
              <w:r w:rsidR="00117A25" w:rsidRPr="00E20FBE">
                <w:rPr>
                  <w:rStyle w:val="Hypertextovodkaz"/>
                </w:rPr>
                <w:t xml:space="preserve">MVDr. </w:t>
              </w:r>
              <w:r w:rsidR="00D7772B" w:rsidRPr="00E20FBE">
                <w:rPr>
                  <w:rStyle w:val="Hypertextovodkaz"/>
                </w:rPr>
                <w:t xml:space="preserve">Michaela </w:t>
              </w:r>
              <w:r w:rsidR="00117A25" w:rsidRPr="00E20FBE">
                <w:rPr>
                  <w:rStyle w:val="Hypertextovodkaz"/>
                </w:rPr>
                <w:t>Černíková, Ph.D.</w:t>
              </w:r>
            </w:hyperlink>
            <w:r w:rsidR="00117A25">
              <w:t xml:space="preserve"> (10</w:t>
            </w:r>
            <w:r w:rsidR="0025669F">
              <w:t>% p)</w:t>
            </w:r>
          </w:p>
        </w:tc>
        <w:tc>
          <w:tcPr>
            <w:tcW w:w="578" w:type="dxa"/>
            <w:gridSpan w:val="4"/>
          </w:tcPr>
          <w:p w:rsidR="0025669F" w:rsidRDefault="0025669F" w:rsidP="0003279E">
            <w:pPr>
              <w:spacing w:before="20" w:after="20"/>
              <w:jc w:val="both"/>
            </w:pPr>
            <w:r>
              <w:t>1/ZS</w:t>
            </w:r>
          </w:p>
        </w:tc>
        <w:tc>
          <w:tcPr>
            <w:tcW w:w="711" w:type="dxa"/>
            <w:gridSpan w:val="5"/>
          </w:tcPr>
          <w:p w:rsidR="0025669F" w:rsidRPr="00117A25" w:rsidRDefault="0025669F" w:rsidP="0003279E">
            <w:pPr>
              <w:spacing w:before="20" w:after="20"/>
              <w:jc w:val="center"/>
              <w:rPr>
                <w:b/>
              </w:rPr>
            </w:pPr>
            <w:r w:rsidRPr="00117A25">
              <w:rPr>
                <w:b/>
              </w:rPr>
              <w:t>ZT</w:t>
            </w:r>
          </w:p>
        </w:tc>
      </w:tr>
      <w:tr w:rsidR="00117A25" w:rsidTr="00F81AEA">
        <w:trPr>
          <w:gridBefore w:val="1"/>
          <w:gridAfter w:val="4"/>
          <w:wBefore w:w="27" w:type="dxa"/>
          <w:wAfter w:w="299" w:type="dxa"/>
        </w:trPr>
        <w:tc>
          <w:tcPr>
            <w:tcW w:w="1931" w:type="dxa"/>
            <w:gridSpan w:val="2"/>
          </w:tcPr>
          <w:p w:rsidR="00935829" w:rsidRDefault="00892828" w:rsidP="00935829">
            <w:pPr>
              <w:spacing w:before="20" w:after="20"/>
            </w:pPr>
            <w:hyperlink w:anchor="Tech_výr_potr_rost_pův_I" w:history="1">
              <w:r w:rsidR="00935829" w:rsidRPr="00774C7B">
                <w:rPr>
                  <w:rStyle w:val="Hypertextovodkaz"/>
                </w:rPr>
                <w:t>Food Technology of Plant Foodstuffs I</w:t>
              </w:r>
            </w:hyperlink>
            <w:r w:rsidR="00935829" w:rsidRPr="00935829">
              <w:t xml:space="preserve"> </w:t>
            </w:r>
          </w:p>
          <w:p w:rsidR="0025669F" w:rsidRDefault="0025669F" w:rsidP="0003279E">
            <w:pPr>
              <w:spacing w:before="20" w:after="20"/>
            </w:pPr>
          </w:p>
        </w:tc>
        <w:tc>
          <w:tcPr>
            <w:tcW w:w="1271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28p+0s</w:t>
            </w:r>
            <w:r>
              <w:rPr>
                <w:lang w:val="en-GB"/>
              </w:rPr>
              <w:t>+</w:t>
            </w:r>
            <w:r w:rsidR="0025669F">
              <w:t>42l</w:t>
            </w:r>
          </w:p>
        </w:tc>
        <w:tc>
          <w:tcPr>
            <w:tcW w:w="709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z,</w:t>
            </w:r>
            <w:r w:rsidR="00C45D0F">
              <w:t xml:space="preserve"> </w:t>
            </w:r>
            <w:r>
              <w:t>zk</w:t>
            </w:r>
          </w:p>
        </w:tc>
        <w:tc>
          <w:tcPr>
            <w:tcW w:w="567" w:type="dxa"/>
          </w:tcPr>
          <w:p w:rsidR="0025669F" w:rsidRDefault="0025669F" w:rsidP="0003279E">
            <w:pPr>
              <w:spacing w:before="20" w:after="20"/>
              <w:jc w:val="center"/>
            </w:pPr>
            <w:r>
              <w:t>6</w:t>
            </w:r>
          </w:p>
        </w:tc>
        <w:tc>
          <w:tcPr>
            <w:tcW w:w="3972" w:type="dxa"/>
            <w:gridSpan w:val="17"/>
          </w:tcPr>
          <w:p w:rsidR="0025669F" w:rsidRPr="00C24879" w:rsidRDefault="00892828" w:rsidP="0003279E">
            <w:pPr>
              <w:spacing w:before="20" w:after="20"/>
              <w:jc w:val="both"/>
              <w:rPr>
                <w:b/>
              </w:rPr>
            </w:pPr>
            <w:hyperlink w:anchor="Burešová" w:history="1">
              <w:r w:rsidR="0025669F" w:rsidRPr="00E20FBE">
                <w:rPr>
                  <w:rStyle w:val="Hypertextovodkaz"/>
                  <w:b/>
                </w:rPr>
                <w:t xml:space="preserve">doc. </w:t>
              </w:r>
              <w:r w:rsidR="00D7772B" w:rsidRPr="00E20FBE">
                <w:rPr>
                  <w:rStyle w:val="Hypertextovodkaz"/>
                  <w:b/>
                </w:rPr>
                <w:t xml:space="preserve">RNDr. Iva </w:t>
              </w:r>
              <w:r w:rsidR="0025669F" w:rsidRPr="00E20FBE">
                <w:rPr>
                  <w:rStyle w:val="Hypertextovodkaz"/>
                  <w:b/>
                </w:rPr>
                <w:t>Burešová, Ph.D.</w:t>
              </w:r>
            </w:hyperlink>
            <w:r w:rsidR="00117A25">
              <w:rPr>
                <w:b/>
              </w:rPr>
              <w:t xml:space="preserve"> </w:t>
            </w:r>
            <w:r w:rsidR="00117A25" w:rsidRPr="00CB100E">
              <w:t>(70</w:t>
            </w:r>
            <w:r w:rsidR="0025669F" w:rsidRPr="00CB100E">
              <w:t>% p)</w:t>
            </w:r>
          </w:p>
          <w:p w:rsidR="0025669F" w:rsidRDefault="00892828" w:rsidP="0003279E">
            <w:pPr>
              <w:spacing w:before="20" w:after="20"/>
              <w:jc w:val="both"/>
            </w:pPr>
            <w:hyperlink w:anchor="Lorencová" w:history="1">
              <w:r w:rsidR="00117A25" w:rsidRPr="00E20FBE">
                <w:rPr>
                  <w:rStyle w:val="Hypertextovodkaz"/>
                </w:rPr>
                <w:t>Ing.</w:t>
              </w:r>
              <w:r w:rsidR="00D7772B" w:rsidRPr="00E20FBE">
                <w:rPr>
                  <w:rStyle w:val="Hypertextovodkaz"/>
                </w:rPr>
                <w:t xml:space="preserve"> Eva </w:t>
              </w:r>
              <w:r w:rsidR="00117A25" w:rsidRPr="00E20FBE">
                <w:rPr>
                  <w:rStyle w:val="Hypertextovodkaz"/>
                </w:rPr>
                <w:t>Lorencová, Ph.D.</w:t>
              </w:r>
            </w:hyperlink>
            <w:r w:rsidR="00117A25">
              <w:t xml:space="preserve"> (20</w:t>
            </w:r>
            <w:r w:rsidR="0025669F">
              <w:t>% p)</w:t>
            </w:r>
          </w:p>
          <w:p w:rsidR="0025669F" w:rsidRDefault="00892828" w:rsidP="0003279E">
            <w:pPr>
              <w:spacing w:before="20" w:after="20"/>
              <w:jc w:val="both"/>
            </w:pPr>
            <w:hyperlink w:anchor="Salek" w:history="1">
              <w:r w:rsidR="00117A25" w:rsidRPr="00E20FBE">
                <w:rPr>
                  <w:rStyle w:val="Hypertextovodkaz"/>
                </w:rPr>
                <w:t xml:space="preserve">Ing. </w:t>
              </w:r>
              <w:r w:rsidR="00D7772B" w:rsidRPr="00E20FBE">
                <w:rPr>
                  <w:rStyle w:val="Hypertextovodkaz"/>
                </w:rPr>
                <w:t xml:space="preserve">Richardos Nikolaos </w:t>
              </w:r>
              <w:r w:rsidR="00117A25" w:rsidRPr="00E20FBE">
                <w:rPr>
                  <w:rStyle w:val="Hypertextovodkaz"/>
                </w:rPr>
                <w:t>Salek, Ph.D.</w:t>
              </w:r>
            </w:hyperlink>
            <w:r w:rsidR="00117A25">
              <w:t xml:space="preserve"> (10</w:t>
            </w:r>
            <w:r w:rsidR="0025669F">
              <w:t>% p</w:t>
            </w:r>
            <w:r w:rsidR="00117A25">
              <w:t>)</w:t>
            </w:r>
          </w:p>
        </w:tc>
        <w:tc>
          <w:tcPr>
            <w:tcW w:w="578" w:type="dxa"/>
            <w:gridSpan w:val="4"/>
          </w:tcPr>
          <w:p w:rsidR="0025669F" w:rsidRDefault="0025669F" w:rsidP="0003279E">
            <w:pPr>
              <w:spacing w:before="20" w:after="20"/>
              <w:jc w:val="both"/>
            </w:pPr>
            <w:r>
              <w:t>1/ZS</w:t>
            </w:r>
          </w:p>
        </w:tc>
        <w:tc>
          <w:tcPr>
            <w:tcW w:w="711" w:type="dxa"/>
            <w:gridSpan w:val="5"/>
          </w:tcPr>
          <w:p w:rsidR="0025669F" w:rsidRPr="00117A25" w:rsidRDefault="0025669F" w:rsidP="0003279E">
            <w:pPr>
              <w:spacing w:before="20" w:after="20"/>
              <w:jc w:val="center"/>
              <w:rPr>
                <w:b/>
              </w:rPr>
            </w:pPr>
            <w:r w:rsidRPr="00117A25">
              <w:rPr>
                <w:b/>
              </w:rPr>
              <w:t>ZT</w:t>
            </w:r>
          </w:p>
        </w:tc>
      </w:tr>
      <w:tr w:rsidR="00117A25" w:rsidTr="00F81AEA">
        <w:trPr>
          <w:gridBefore w:val="1"/>
          <w:gridAfter w:val="4"/>
          <w:wBefore w:w="27" w:type="dxa"/>
          <w:wAfter w:w="299" w:type="dxa"/>
        </w:trPr>
        <w:tc>
          <w:tcPr>
            <w:tcW w:w="1931" w:type="dxa"/>
            <w:gridSpan w:val="2"/>
          </w:tcPr>
          <w:p w:rsidR="0025669F" w:rsidRDefault="00892828" w:rsidP="00935829">
            <w:pPr>
              <w:spacing w:before="20" w:after="20"/>
            </w:pPr>
            <w:hyperlink w:anchor="Anal_a_hodn_potr" w:history="1">
              <w:r w:rsidR="0025669F" w:rsidRPr="00925E49">
                <w:rPr>
                  <w:rStyle w:val="Hypertextovodkaz"/>
                </w:rPr>
                <w:t xml:space="preserve">Food Analysis and </w:t>
              </w:r>
              <w:r w:rsidR="00260A7B">
                <w:rPr>
                  <w:rStyle w:val="Hypertextovodkaz"/>
                </w:rPr>
                <w:t>Evaluation</w:t>
              </w:r>
            </w:hyperlink>
            <w:r w:rsidR="0025669F">
              <w:t xml:space="preserve"> </w:t>
            </w:r>
          </w:p>
        </w:tc>
        <w:tc>
          <w:tcPr>
            <w:tcW w:w="1271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28p+</w:t>
            </w:r>
            <w:r w:rsidR="00117A25">
              <w:t>28s+</w:t>
            </w:r>
            <w:r w:rsidR="0025669F">
              <w:t>42l</w:t>
            </w:r>
          </w:p>
        </w:tc>
        <w:tc>
          <w:tcPr>
            <w:tcW w:w="709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z,</w:t>
            </w:r>
            <w:r w:rsidR="00C45D0F">
              <w:t xml:space="preserve"> </w:t>
            </w:r>
            <w:r>
              <w:t>zk</w:t>
            </w:r>
          </w:p>
        </w:tc>
        <w:tc>
          <w:tcPr>
            <w:tcW w:w="567" w:type="dxa"/>
          </w:tcPr>
          <w:p w:rsidR="0025669F" w:rsidRDefault="0025669F" w:rsidP="0003279E">
            <w:pPr>
              <w:spacing w:before="20" w:after="20"/>
              <w:jc w:val="center"/>
            </w:pPr>
            <w:r>
              <w:t>5</w:t>
            </w:r>
          </w:p>
        </w:tc>
        <w:tc>
          <w:tcPr>
            <w:tcW w:w="3972" w:type="dxa"/>
            <w:gridSpan w:val="17"/>
          </w:tcPr>
          <w:p w:rsidR="00117A25" w:rsidRPr="00D7772B" w:rsidRDefault="00892828" w:rsidP="0003279E">
            <w:pPr>
              <w:spacing w:before="20" w:after="20"/>
              <w:jc w:val="both"/>
              <w:rPr>
                <w:b/>
                <w:sz w:val="19"/>
                <w:szCs w:val="19"/>
              </w:rPr>
            </w:pPr>
            <w:hyperlink w:anchor="Sumczynski" w:history="1">
              <w:r w:rsidR="0025669F" w:rsidRPr="00E20FBE">
                <w:rPr>
                  <w:rStyle w:val="Hypertextovodkaz"/>
                  <w:b/>
                  <w:sz w:val="19"/>
                  <w:szCs w:val="19"/>
                </w:rPr>
                <w:t xml:space="preserve">doc. Ing. </w:t>
              </w:r>
              <w:r w:rsidR="00D7772B" w:rsidRPr="00E20FBE">
                <w:rPr>
                  <w:rStyle w:val="Hypertextovodkaz"/>
                  <w:b/>
                  <w:sz w:val="19"/>
                  <w:szCs w:val="19"/>
                </w:rPr>
                <w:t xml:space="preserve">Daniela </w:t>
              </w:r>
              <w:r w:rsidR="0025669F" w:rsidRPr="00E20FBE">
                <w:rPr>
                  <w:rStyle w:val="Hypertextovodkaz"/>
                  <w:b/>
                  <w:sz w:val="19"/>
                  <w:szCs w:val="19"/>
                </w:rPr>
                <w:t>Sumczynski, Ph.D.</w:t>
              </w:r>
            </w:hyperlink>
            <w:r w:rsidR="0025669F" w:rsidRPr="00D7772B">
              <w:rPr>
                <w:b/>
                <w:sz w:val="19"/>
                <w:szCs w:val="19"/>
              </w:rPr>
              <w:t xml:space="preserve"> </w:t>
            </w:r>
            <w:r w:rsidR="0025669F" w:rsidRPr="00CB100E">
              <w:rPr>
                <w:sz w:val="19"/>
                <w:szCs w:val="19"/>
              </w:rPr>
              <w:t>(50% p</w:t>
            </w:r>
            <w:r w:rsidR="00117A25" w:rsidRPr="00CB100E">
              <w:rPr>
                <w:sz w:val="19"/>
                <w:szCs w:val="19"/>
              </w:rPr>
              <w:t>)</w:t>
            </w:r>
          </w:p>
          <w:p w:rsidR="0025669F" w:rsidRPr="00571B6F" w:rsidRDefault="00892828" w:rsidP="00935829">
            <w:pPr>
              <w:spacing w:before="20" w:after="20"/>
              <w:jc w:val="both"/>
              <w:rPr>
                <w:b/>
              </w:rPr>
            </w:pPr>
            <w:hyperlink w:anchor="Fišera" w:history="1">
              <w:r w:rsidR="0025669F" w:rsidRPr="00E20FBE">
                <w:rPr>
                  <w:rStyle w:val="Hypertextovodkaz"/>
                </w:rPr>
                <w:t>doc. Ing.</w:t>
              </w:r>
              <w:r w:rsidR="00D7772B" w:rsidRPr="00E20FBE">
                <w:rPr>
                  <w:rStyle w:val="Hypertextovodkaz"/>
                </w:rPr>
                <w:t xml:space="preserve"> Miroslav</w:t>
              </w:r>
              <w:r w:rsidR="0025669F" w:rsidRPr="00E20FBE">
                <w:rPr>
                  <w:rStyle w:val="Hypertextovodkaz"/>
                </w:rPr>
                <w:t xml:space="preserve"> Fišera, CSc.</w:t>
              </w:r>
            </w:hyperlink>
            <w:r w:rsidR="0025669F" w:rsidRPr="005E17AC">
              <w:t xml:space="preserve"> (</w:t>
            </w:r>
            <w:r w:rsidR="00117A25">
              <w:t>50% p</w:t>
            </w:r>
            <w:r w:rsidR="0025669F" w:rsidRPr="005E17AC">
              <w:t>)</w:t>
            </w:r>
          </w:p>
        </w:tc>
        <w:tc>
          <w:tcPr>
            <w:tcW w:w="578" w:type="dxa"/>
            <w:gridSpan w:val="4"/>
          </w:tcPr>
          <w:p w:rsidR="0025669F" w:rsidRDefault="0025669F" w:rsidP="0003279E">
            <w:pPr>
              <w:spacing w:before="20" w:after="20"/>
              <w:jc w:val="both"/>
            </w:pPr>
            <w:r>
              <w:t>1/ZS</w:t>
            </w:r>
          </w:p>
        </w:tc>
        <w:tc>
          <w:tcPr>
            <w:tcW w:w="711" w:type="dxa"/>
            <w:gridSpan w:val="5"/>
          </w:tcPr>
          <w:p w:rsidR="0025669F" w:rsidRPr="00117A25" w:rsidRDefault="0025669F" w:rsidP="0003279E">
            <w:pPr>
              <w:spacing w:before="20" w:after="20"/>
              <w:jc w:val="center"/>
              <w:rPr>
                <w:b/>
              </w:rPr>
            </w:pPr>
            <w:r w:rsidRPr="00117A25">
              <w:rPr>
                <w:b/>
              </w:rPr>
              <w:t>ZT</w:t>
            </w:r>
          </w:p>
        </w:tc>
      </w:tr>
      <w:tr w:rsidR="00117A25" w:rsidTr="00F81AEA">
        <w:trPr>
          <w:gridBefore w:val="1"/>
          <w:gridAfter w:val="4"/>
          <w:wBefore w:w="27" w:type="dxa"/>
          <w:wAfter w:w="299" w:type="dxa"/>
        </w:trPr>
        <w:tc>
          <w:tcPr>
            <w:tcW w:w="1931" w:type="dxa"/>
            <w:gridSpan w:val="2"/>
          </w:tcPr>
          <w:p w:rsidR="0025669F" w:rsidRDefault="00892828" w:rsidP="0003279E">
            <w:pPr>
              <w:spacing w:before="20" w:after="20"/>
            </w:pPr>
            <w:hyperlink w:anchor="Mikrobiol_potr" w:history="1">
              <w:r w:rsidR="005D0CE6" w:rsidRPr="00774C7B">
                <w:rPr>
                  <w:rStyle w:val="Hypertextovodkaz"/>
                </w:rPr>
                <w:t>Food Microbiology</w:t>
              </w:r>
            </w:hyperlink>
          </w:p>
        </w:tc>
        <w:tc>
          <w:tcPr>
            <w:tcW w:w="1271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28p+</w:t>
            </w:r>
            <w:r w:rsidR="0025669F">
              <w:t>28s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z,</w:t>
            </w:r>
            <w:r w:rsidR="00C45D0F">
              <w:t xml:space="preserve"> </w:t>
            </w:r>
            <w:r>
              <w:t>zk</w:t>
            </w:r>
          </w:p>
        </w:tc>
        <w:tc>
          <w:tcPr>
            <w:tcW w:w="567" w:type="dxa"/>
          </w:tcPr>
          <w:p w:rsidR="0025669F" w:rsidRDefault="0025669F" w:rsidP="0003279E">
            <w:pPr>
              <w:spacing w:before="20" w:after="20"/>
              <w:jc w:val="center"/>
            </w:pPr>
            <w:r>
              <w:t>4</w:t>
            </w:r>
          </w:p>
        </w:tc>
        <w:tc>
          <w:tcPr>
            <w:tcW w:w="3972" w:type="dxa"/>
            <w:gridSpan w:val="17"/>
          </w:tcPr>
          <w:p w:rsidR="00117A25" w:rsidRDefault="00892828" w:rsidP="0003279E">
            <w:pPr>
              <w:spacing w:before="20" w:after="20"/>
              <w:jc w:val="both"/>
              <w:rPr>
                <w:b/>
              </w:rPr>
            </w:pPr>
            <w:hyperlink w:anchor="Buňková" w:history="1">
              <w:r w:rsidR="0025669F" w:rsidRPr="00E20FBE">
                <w:rPr>
                  <w:rStyle w:val="Hypertextovodkaz"/>
                  <w:b/>
                </w:rPr>
                <w:t xml:space="preserve">doc. </w:t>
              </w:r>
              <w:r w:rsidR="00117A25" w:rsidRPr="00E20FBE">
                <w:rPr>
                  <w:rStyle w:val="Hypertextovodkaz"/>
                  <w:b/>
                </w:rPr>
                <w:t xml:space="preserve">RNDr. Leona </w:t>
              </w:r>
              <w:r w:rsidR="0025669F" w:rsidRPr="00E20FBE">
                <w:rPr>
                  <w:rStyle w:val="Hypertextovodkaz"/>
                  <w:b/>
                </w:rPr>
                <w:t>Buňková, Ph.D.</w:t>
              </w:r>
            </w:hyperlink>
            <w:r w:rsidR="00117A25">
              <w:rPr>
                <w:b/>
              </w:rPr>
              <w:t xml:space="preserve"> </w:t>
            </w:r>
            <w:r w:rsidR="00117A25" w:rsidRPr="00CB100E">
              <w:t>(100</w:t>
            </w:r>
            <w:r w:rsidR="0025669F" w:rsidRPr="00CB100E">
              <w:t>% p</w:t>
            </w:r>
            <w:r w:rsidR="00117A25" w:rsidRPr="00CB100E">
              <w:t>)</w:t>
            </w:r>
          </w:p>
          <w:p w:rsidR="0025669F" w:rsidRDefault="0025669F" w:rsidP="0003279E">
            <w:pPr>
              <w:spacing w:before="20" w:after="20"/>
              <w:jc w:val="both"/>
            </w:pPr>
          </w:p>
        </w:tc>
        <w:tc>
          <w:tcPr>
            <w:tcW w:w="578" w:type="dxa"/>
            <w:gridSpan w:val="4"/>
          </w:tcPr>
          <w:p w:rsidR="0025669F" w:rsidRDefault="0025669F" w:rsidP="0003279E">
            <w:pPr>
              <w:spacing w:before="20" w:after="20"/>
              <w:jc w:val="both"/>
            </w:pPr>
            <w:r>
              <w:t>1/ZS</w:t>
            </w:r>
          </w:p>
        </w:tc>
        <w:tc>
          <w:tcPr>
            <w:tcW w:w="711" w:type="dxa"/>
            <w:gridSpan w:val="5"/>
          </w:tcPr>
          <w:p w:rsidR="0025669F" w:rsidRPr="00117A25" w:rsidRDefault="0025669F" w:rsidP="0003279E">
            <w:pPr>
              <w:spacing w:before="20" w:after="20"/>
              <w:jc w:val="center"/>
              <w:rPr>
                <w:b/>
              </w:rPr>
            </w:pPr>
            <w:r w:rsidRPr="00117A25">
              <w:rPr>
                <w:b/>
              </w:rPr>
              <w:t>ZT</w:t>
            </w:r>
          </w:p>
        </w:tc>
      </w:tr>
      <w:tr w:rsidR="00117A25" w:rsidTr="00F81AEA">
        <w:trPr>
          <w:gridBefore w:val="1"/>
          <w:gridAfter w:val="4"/>
          <w:wBefore w:w="27" w:type="dxa"/>
          <w:wAfter w:w="299" w:type="dxa"/>
        </w:trPr>
        <w:tc>
          <w:tcPr>
            <w:tcW w:w="1931" w:type="dxa"/>
            <w:gridSpan w:val="2"/>
          </w:tcPr>
          <w:p w:rsidR="0025669F" w:rsidRDefault="00892828" w:rsidP="0003279E">
            <w:pPr>
              <w:spacing w:before="20" w:after="20"/>
            </w:pPr>
            <w:hyperlink w:anchor="Senz_hodn_potr" w:history="1">
              <w:r w:rsidR="005D0CE6" w:rsidRPr="00774C7B">
                <w:rPr>
                  <w:rStyle w:val="Hypertextovodkaz"/>
                </w:rPr>
                <w:t>Sensory Analysis of Food</w:t>
              </w:r>
            </w:hyperlink>
          </w:p>
        </w:tc>
        <w:tc>
          <w:tcPr>
            <w:tcW w:w="1271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28p+0s</w:t>
            </w:r>
            <w:r>
              <w:rPr>
                <w:lang w:val="en-GB"/>
              </w:rPr>
              <w:t>+</w:t>
            </w:r>
            <w:r w:rsidR="0025669F">
              <w:t>28l</w:t>
            </w:r>
          </w:p>
        </w:tc>
        <w:tc>
          <w:tcPr>
            <w:tcW w:w="709" w:type="dxa"/>
            <w:gridSpan w:val="5"/>
          </w:tcPr>
          <w:p w:rsidR="0025669F" w:rsidRDefault="00C45D0F" w:rsidP="0003279E">
            <w:pPr>
              <w:spacing w:before="20" w:after="20"/>
              <w:jc w:val="both"/>
            </w:pPr>
            <w:r>
              <w:t>klz</w:t>
            </w:r>
          </w:p>
        </w:tc>
        <w:tc>
          <w:tcPr>
            <w:tcW w:w="567" w:type="dxa"/>
          </w:tcPr>
          <w:p w:rsidR="0025669F" w:rsidRDefault="0025669F" w:rsidP="0003279E">
            <w:pPr>
              <w:spacing w:before="20" w:after="20"/>
              <w:jc w:val="center"/>
            </w:pPr>
            <w:r>
              <w:t>4</w:t>
            </w:r>
          </w:p>
        </w:tc>
        <w:tc>
          <w:tcPr>
            <w:tcW w:w="3972" w:type="dxa"/>
            <w:gridSpan w:val="17"/>
          </w:tcPr>
          <w:p w:rsidR="0025669F" w:rsidRPr="00C24879" w:rsidRDefault="00892828" w:rsidP="0003279E">
            <w:pPr>
              <w:spacing w:before="20" w:after="20"/>
              <w:jc w:val="both"/>
              <w:rPr>
                <w:b/>
              </w:rPr>
            </w:pPr>
            <w:hyperlink w:anchor="Lazárková" w:history="1">
              <w:r w:rsidR="0025669F" w:rsidRPr="00E20FBE">
                <w:rPr>
                  <w:rStyle w:val="Hypertextovodkaz"/>
                  <w:b/>
                </w:rPr>
                <w:t xml:space="preserve">Ing. </w:t>
              </w:r>
              <w:r w:rsidR="00D7772B" w:rsidRPr="00E20FBE">
                <w:rPr>
                  <w:rStyle w:val="Hypertextovodkaz"/>
                  <w:b/>
                </w:rPr>
                <w:t xml:space="preserve">Zuzana </w:t>
              </w:r>
              <w:r w:rsidR="001E698B" w:rsidRPr="00E20FBE">
                <w:rPr>
                  <w:rStyle w:val="Hypertextovodkaz"/>
                  <w:b/>
                </w:rPr>
                <w:t>Lazárková,</w:t>
              </w:r>
              <w:r w:rsidR="0025669F" w:rsidRPr="00E20FBE">
                <w:rPr>
                  <w:rStyle w:val="Hypertextovodkaz"/>
                  <w:b/>
                </w:rPr>
                <w:t xml:space="preserve"> Ph.D.</w:t>
              </w:r>
            </w:hyperlink>
            <w:r w:rsidR="00117A25">
              <w:rPr>
                <w:b/>
              </w:rPr>
              <w:t xml:space="preserve"> </w:t>
            </w:r>
            <w:r w:rsidR="00117A25" w:rsidRPr="00CB100E">
              <w:t>(70</w:t>
            </w:r>
            <w:r w:rsidR="0025669F" w:rsidRPr="00CB100E">
              <w:t>% p)</w:t>
            </w:r>
          </w:p>
          <w:p w:rsidR="0025669F" w:rsidRDefault="00892828" w:rsidP="0003279E">
            <w:pPr>
              <w:spacing w:before="20" w:after="20"/>
              <w:jc w:val="both"/>
            </w:pPr>
            <w:hyperlink w:anchor="Buňka" w:history="1">
              <w:r w:rsidR="00117A25" w:rsidRPr="00E20FBE">
                <w:rPr>
                  <w:rStyle w:val="Hypertextovodkaz"/>
                </w:rPr>
                <w:t xml:space="preserve">doc. </w:t>
              </w:r>
              <w:r w:rsidR="00D7772B" w:rsidRPr="00E20FBE">
                <w:rPr>
                  <w:rStyle w:val="Hypertextovodkaz"/>
                </w:rPr>
                <w:t xml:space="preserve">Ing. František </w:t>
              </w:r>
              <w:r w:rsidR="00117A25" w:rsidRPr="00E20FBE">
                <w:rPr>
                  <w:rStyle w:val="Hypertextovodkaz"/>
                </w:rPr>
                <w:t>Buňka, Ph.D.</w:t>
              </w:r>
            </w:hyperlink>
            <w:r w:rsidR="00117A25">
              <w:t xml:space="preserve"> (30</w:t>
            </w:r>
            <w:r w:rsidR="0025669F">
              <w:t>% p)</w:t>
            </w:r>
          </w:p>
        </w:tc>
        <w:tc>
          <w:tcPr>
            <w:tcW w:w="578" w:type="dxa"/>
            <w:gridSpan w:val="4"/>
          </w:tcPr>
          <w:p w:rsidR="0025669F" w:rsidRDefault="0025669F" w:rsidP="0003279E">
            <w:pPr>
              <w:spacing w:before="20" w:after="20"/>
              <w:jc w:val="both"/>
            </w:pPr>
            <w:r>
              <w:t>1/ZS</w:t>
            </w:r>
          </w:p>
        </w:tc>
        <w:tc>
          <w:tcPr>
            <w:tcW w:w="711" w:type="dxa"/>
            <w:gridSpan w:val="5"/>
          </w:tcPr>
          <w:p w:rsidR="0025669F" w:rsidRPr="00117A25" w:rsidRDefault="0025669F" w:rsidP="0003279E">
            <w:pPr>
              <w:spacing w:before="20" w:after="20"/>
              <w:jc w:val="center"/>
              <w:rPr>
                <w:b/>
              </w:rPr>
            </w:pPr>
            <w:r w:rsidRPr="00117A25">
              <w:rPr>
                <w:b/>
              </w:rPr>
              <w:t>PZ</w:t>
            </w:r>
          </w:p>
        </w:tc>
      </w:tr>
      <w:tr w:rsidR="00117A25" w:rsidTr="00F81AEA">
        <w:trPr>
          <w:gridBefore w:val="1"/>
          <w:gridAfter w:val="4"/>
          <w:wBefore w:w="27" w:type="dxa"/>
          <w:wAfter w:w="299" w:type="dxa"/>
        </w:trPr>
        <w:tc>
          <w:tcPr>
            <w:tcW w:w="1931" w:type="dxa"/>
            <w:gridSpan w:val="2"/>
          </w:tcPr>
          <w:p w:rsidR="0025669F" w:rsidRDefault="00892828" w:rsidP="0003279E">
            <w:pPr>
              <w:spacing w:before="20" w:after="20"/>
            </w:pPr>
            <w:hyperlink w:anchor="Výž_a_strav_člov" w:history="1">
              <w:r w:rsidR="005D0CE6" w:rsidRPr="00774C7B">
                <w:rPr>
                  <w:rStyle w:val="Hypertextovodkaz"/>
                </w:rPr>
                <w:t>Human Nutrition and Boarding</w:t>
              </w:r>
            </w:hyperlink>
          </w:p>
        </w:tc>
        <w:tc>
          <w:tcPr>
            <w:tcW w:w="1271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28p+</w:t>
            </w:r>
            <w:r w:rsidR="0025669F">
              <w:t>28s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z,</w:t>
            </w:r>
            <w:r w:rsidR="00C45D0F">
              <w:t xml:space="preserve"> </w:t>
            </w:r>
            <w:r>
              <w:t>zk</w:t>
            </w:r>
          </w:p>
        </w:tc>
        <w:tc>
          <w:tcPr>
            <w:tcW w:w="567" w:type="dxa"/>
          </w:tcPr>
          <w:p w:rsidR="0025669F" w:rsidRDefault="0025669F" w:rsidP="0003279E">
            <w:pPr>
              <w:spacing w:before="20" w:after="20"/>
              <w:jc w:val="center"/>
            </w:pPr>
            <w:r>
              <w:t>4</w:t>
            </w:r>
          </w:p>
        </w:tc>
        <w:tc>
          <w:tcPr>
            <w:tcW w:w="3972" w:type="dxa"/>
            <w:gridSpan w:val="17"/>
          </w:tcPr>
          <w:p w:rsidR="0025669F" w:rsidRPr="00C24879" w:rsidRDefault="00892828" w:rsidP="0003279E">
            <w:pPr>
              <w:spacing w:before="20" w:after="20"/>
              <w:jc w:val="both"/>
              <w:rPr>
                <w:b/>
              </w:rPr>
            </w:pPr>
            <w:hyperlink w:anchor="Bučková" w:history="1">
              <w:r w:rsidR="0025669F" w:rsidRPr="00E20FBE">
                <w:rPr>
                  <w:rStyle w:val="Hypertextovodkaz"/>
                  <w:b/>
                </w:rPr>
                <w:t xml:space="preserve">Mgr. </w:t>
              </w:r>
              <w:r w:rsidR="00D7772B" w:rsidRPr="00E20FBE">
                <w:rPr>
                  <w:rStyle w:val="Hypertextovodkaz"/>
                  <w:b/>
                </w:rPr>
                <w:t xml:space="preserve">Martina </w:t>
              </w:r>
              <w:r w:rsidR="0025669F" w:rsidRPr="00E20FBE">
                <w:rPr>
                  <w:rStyle w:val="Hypertextovodkaz"/>
                  <w:b/>
                </w:rPr>
                <w:t>Bučková, Ph.D.</w:t>
              </w:r>
            </w:hyperlink>
            <w:r w:rsidR="00117A25">
              <w:rPr>
                <w:b/>
              </w:rPr>
              <w:t xml:space="preserve"> </w:t>
            </w:r>
            <w:r w:rsidR="00117A25" w:rsidRPr="00CB100E">
              <w:t>(100</w:t>
            </w:r>
            <w:r w:rsidR="0025669F" w:rsidRPr="00CB100E">
              <w:t>% p)</w:t>
            </w:r>
          </w:p>
          <w:p w:rsidR="0025669F" w:rsidRDefault="0025669F" w:rsidP="0003279E">
            <w:pPr>
              <w:spacing w:before="20" w:after="20"/>
              <w:jc w:val="both"/>
            </w:pPr>
          </w:p>
        </w:tc>
        <w:tc>
          <w:tcPr>
            <w:tcW w:w="578" w:type="dxa"/>
            <w:gridSpan w:val="4"/>
          </w:tcPr>
          <w:p w:rsidR="0025669F" w:rsidRDefault="0025669F" w:rsidP="0003279E">
            <w:pPr>
              <w:spacing w:before="20" w:after="20"/>
              <w:jc w:val="both"/>
            </w:pPr>
            <w:r>
              <w:t>1/ZS</w:t>
            </w:r>
          </w:p>
        </w:tc>
        <w:tc>
          <w:tcPr>
            <w:tcW w:w="711" w:type="dxa"/>
            <w:gridSpan w:val="5"/>
          </w:tcPr>
          <w:p w:rsidR="0025669F" w:rsidRPr="00117A25" w:rsidRDefault="0025669F" w:rsidP="0003279E">
            <w:pPr>
              <w:spacing w:before="20" w:after="20"/>
              <w:jc w:val="center"/>
              <w:rPr>
                <w:b/>
              </w:rPr>
            </w:pPr>
            <w:r w:rsidRPr="00117A25">
              <w:rPr>
                <w:b/>
              </w:rPr>
              <w:t>PZ</w:t>
            </w:r>
          </w:p>
        </w:tc>
      </w:tr>
      <w:tr w:rsidR="00117A25" w:rsidTr="00F81AEA">
        <w:trPr>
          <w:gridBefore w:val="1"/>
          <w:gridAfter w:val="4"/>
          <w:wBefore w:w="27" w:type="dxa"/>
          <w:wAfter w:w="299" w:type="dxa"/>
        </w:trPr>
        <w:tc>
          <w:tcPr>
            <w:tcW w:w="1931" w:type="dxa"/>
            <w:gridSpan w:val="2"/>
          </w:tcPr>
          <w:p w:rsidR="0025669F" w:rsidRDefault="00892828" w:rsidP="005D0CE6">
            <w:pPr>
              <w:spacing w:before="20" w:after="20"/>
            </w:pPr>
            <w:hyperlink w:anchor="Obor_sem" w:history="1">
              <w:r w:rsidR="005D0CE6">
                <w:rPr>
                  <w:rStyle w:val="Hypertextovodkaz"/>
                </w:rPr>
                <w:t>Branch Seminar</w:t>
              </w:r>
            </w:hyperlink>
          </w:p>
        </w:tc>
        <w:tc>
          <w:tcPr>
            <w:tcW w:w="1271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 w:rsidR="0025669F">
              <w:t>14s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z</w:t>
            </w:r>
          </w:p>
        </w:tc>
        <w:tc>
          <w:tcPr>
            <w:tcW w:w="567" w:type="dxa"/>
          </w:tcPr>
          <w:p w:rsidR="0025669F" w:rsidRDefault="0025669F" w:rsidP="0003279E">
            <w:pPr>
              <w:spacing w:before="20" w:after="20"/>
              <w:jc w:val="center"/>
            </w:pPr>
            <w:r>
              <w:t>1</w:t>
            </w:r>
          </w:p>
        </w:tc>
        <w:tc>
          <w:tcPr>
            <w:tcW w:w="3972" w:type="dxa"/>
            <w:gridSpan w:val="17"/>
          </w:tcPr>
          <w:p w:rsidR="00531827" w:rsidRDefault="00892828" w:rsidP="0003279E">
            <w:pPr>
              <w:spacing w:before="20" w:after="20"/>
              <w:jc w:val="both"/>
            </w:pPr>
            <w:hyperlink w:anchor="Pachlová" w:history="1">
              <w:r w:rsidR="0025669F" w:rsidRPr="00E20FBE">
                <w:rPr>
                  <w:rStyle w:val="Hypertextovodkaz"/>
                </w:rPr>
                <w:t xml:space="preserve">doc. </w:t>
              </w:r>
              <w:r w:rsidR="00D7772B" w:rsidRPr="00E20FBE">
                <w:rPr>
                  <w:rStyle w:val="Hypertextovodkaz"/>
                </w:rPr>
                <w:t xml:space="preserve">Ing. Vendula </w:t>
              </w:r>
              <w:r w:rsidR="0025669F" w:rsidRPr="00E20FBE">
                <w:rPr>
                  <w:rStyle w:val="Hypertextovodkaz"/>
                </w:rPr>
                <w:t>Pachlová, Ph.D.</w:t>
              </w:r>
            </w:hyperlink>
            <w:r w:rsidR="00117A25">
              <w:t xml:space="preserve"> (100</w:t>
            </w:r>
            <w:r w:rsidR="0025669F" w:rsidRPr="00117A25">
              <w:t>% s)</w:t>
            </w:r>
          </w:p>
          <w:p w:rsidR="0003279E" w:rsidRPr="00117A25" w:rsidRDefault="0003279E" w:rsidP="0003279E">
            <w:pPr>
              <w:spacing w:before="20" w:after="20"/>
              <w:jc w:val="both"/>
            </w:pPr>
          </w:p>
        </w:tc>
        <w:tc>
          <w:tcPr>
            <w:tcW w:w="578" w:type="dxa"/>
            <w:gridSpan w:val="4"/>
          </w:tcPr>
          <w:p w:rsidR="0025669F" w:rsidRDefault="0025669F" w:rsidP="0003279E">
            <w:pPr>
              <w:spacing w:before="20" w:after="20"/>
              <w:jc w:val="both"/>
            </w:pPr>
            <w:r>
              <w:t>1/ZS</w:t>
            </w:r>
          </w:p>
        </w:tc>
        <w:tc>
          <w:tcPr>
            <w:tcW w:w="711" w:type="dxa"/>
            <w:gridSpan w:val="5"/>
          </w:tcPr>
          <w:p w:rsidR="0025669F" w:rsidRDefault="0025669F" w:rsidP="0003279E">
            <w:pPr>
              <w:spacing w:before="20" w:after="20"/>
              <w:jc w:val="center"/>
            </w:pPr>
          </w:p>
        </w:tc>
      </w:tr>
      <w:tr w:rsidR="00117A25" w:rsidTr="00F81AEA">
        <w:trPr>
          <w:gridBefore w:val="1"/>
          <w:gridAfter w:val="4"/>
          <w:wBefore w:w="27" w:type="dxa"/>
          <w:wAfter w:w="299" w:type="dxa"/>
        </w:trPr>
        <w:tc>
          <w:tcPr>
            <w:tcW w:w="1931" w:type="dxa"/>
            <w:gridSpan w:val="2"/>
          </w:tcPr>
          <w:p w:rsidR="0025669F" w:rsidRDefault="00892828" w:rsidP="0003279E">
            <w:pPr>
              <w:spacing w:before="20" w:after="20"/>
            </w:pPr>
            <w:hyperlink w:anchor="Tech_výr_potr_živ_pův_II" w:history="1">
              <w:r w:rsidR="005D0CE6" w:rsidRPr="00774C7B">
                <w:rPr>
                  <w:rStyle w:val="Hypertextovodkaz"/>
                </w:rPr>
                <w:t>Technology of Animal Food Production II</w:t>
              </w:r>
            </w:hyperlink>
          </w:p>
        </w:tc>
        <w:tc>
          <w:tcPr>
            <w:tcW w:w="1271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28p+14s+</w:t>
            </w:r>
            <w:r w:rsidR="0025669F">
              <w:t>28l</w:t>
            </w:r>
          </w:p>
        </w:tc>
        <w:tc>
          <w:tcPr>
            <w:tcW w:w="709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z,</w:t>
            </w:r>
            <w:r w:rsidR="00C45D0F">
              <w:t xml:space="preserve"> </w:t>
            </w:r>
            <w:r>
              <w:t>zk</w:t>
            </w:r>
          </w:p>
        </w:tc>
        <w:tc>
          <w:tcPr>
            <w:tcW w:w="567" w:type="dxa"/>
          </w:tcPr>
          <w:p w:rsidR="0025669F" w:rsidRDefault="0025669F" w:rsidP="0003279E">
            <w:pPr>
              <w:spacing w:before="20" w:after="20"/>
              <w:jc w:val="center"/>
            </w:pPr>
            <w:r>
              <w:t>5</w:t>
            </w:r>
          </w:p>
        </w:tc>
        <w:tc>
          <w:tcPr>
            <w:tcW w:w="3972" w:type="dxa"/>
            <w:gridSpan w:val="17"/>
          </w:tcPr>
          <w:p w:rsidR="0025669F" w:rsidRPr="00C24879" w:rsidRDefault="00892828" w:rsidP="0003279E">
            <w:pPr>
              <w:spacing w:before="20" w:after="20"/>
              <w:jc w:val="both"/>
              <w:rPr>
                <w:b/>
              </w:rPr>
            </w:pPr>
            <w:hyperlink w:anchor="Buňka" w:history="1">
              <w:r w:rsidR="0025669F" w:rsidRPr="00E20FBE">
                <w:rPr>
                  <w:rStyle w:val="Hypertextovodkaz"/>
                  <w:b/>
                </w:rPr>
                <w:t xml:space="preserve">doc. </w:t>
              </w:r>
              <w:r w:rsidR="00D7772B" w:rsidRPr="00E20FBE">
                <w:rPr>
                  <w:rStyle w:val="Hypertextovodkaz"/>
                  <w:b/>
                </w:rPr>
                <w:t xml:space="preserve">Ing. František </w:t>
              </w:r>
              <w:r w:rsidR="0025669F" w:rsidRPr="00E20FBE">
                <w:rPr>
                  <w:rStyle w:val="Hypertextovodkaz"/>
                  <w:b/>
                </w:rPr>
                <w:t>Buňka, Ph.D.</w:t>
              </w:r>
            </w:hyperlink>
            <w:r w:rsidR="00117A25">
              <w:rPr>
                <w:b/>
              </w:rPr>
              <w:t xml:space="preserve"> </w:t>
            </w:r>
            <w:r w:rsidR="00117A25" w:rsidRPr="00CB100E">
              <w:t>(50</w:t>
            </w:r>
            <w:r w:rsidR="0025669F" w:rsidRPr="00CB100E">
              <w:t>% p)</w:t>
            </w:r>
          </w:p>
          <w:p w:rsidR="0025669F" w:rsidRDefault="00892828" w:rsidP="0003279E">
            <w:pPr>
              <w:spacing w:before="20" w:after="20"/>
              <w:jc w:val="both"/>
            </w:pPr>
            <w:hyperlink w:anchor="Černíková" w:history="1">
              <w:r w:rsidR="00117A25" w:rsidRPr="00230F53">
                <w:rPr>
                  <w:rStyle w:val="Hypertextovodkaz"/>
                </w:rPr>
                <w:t xml:space="preserve">MVDr. </w:t>
              </w:r>
              <w:r w:rsidR="00D7772B" w:rsidRPr="00230F53">
                <w:rPr>
                  <w:rStyle w:val="Hypertextovodkaz"/>
                </w:rPr>
                <w:t xml:space="preserve">Michaela </w:t>
              </w:r>
              <w:r w:rsidR="00117A25" w:rsidRPr="00230F53">
                <w:rPr>
                  <w:rStyle w:val="Hypertextovodkaz"/>
                </w:rPr>
                <w:t>Černíková, Ph.D.</w:t>
              </w:r>
            </w:hyperlink>
            <w:r w:rsidR="00117A25">
              <w:t xml:space="preserve"> (25</w:t>
            </w:r>
            <w:r w:rsidR="0025669F">
              <w:t>% p)</w:t>
            </w:r>
          </w:p>
          <w:p w:rsidR="0025669F" w:rsidRDefault="00892828" w:rsidP="0003279E">
            <w:pPr>
              <w:spacing w:before="20" w:after="20"/>
              <w:jc w:val="both"/>
            </w:pPr>
            <w:hyperlink w:anchor="Gál" w:history="1">
              <w:r w:rsidR="00117A25" w:rsidRPr="00230F53">
                <w:rPr>
                  <w:rStyle w:val="Hypertextovodkaz"/>
                </w:rPr>
                <w:t xml:space="preserve">Ing. </w:t>
              </w:r>
              <w:r w:rsidR="00D7772B" w:rsidRPr="00230F53">
                <w:rPr>
                  <w:rStyle w:val="Hypertextovodkaz"/>
                </w:rPr>
                <w:t xml:space="preserve">Robert </w:t>
              </w:r>
              <w:r w:rsidR="00117A25" w:rsidRPr="00230F53">
                <w:rPr>
                  <w:rStyle w:val="Hypertextovodkaz"/>
                </w:rPr>
                <w:t>Gál, Ph.D.</w:t>
              </w:r>
            </w:hyperlink>
            <w:r w:rsidR="00117A25">
              <w:t xml:space="preserve"> (25</w:t>
            </w:r>
            <w:r w:rsidR="0025669F">
              <w:t>% p)</w:t>
            </w:r>
          </w:p>
        </w:tc>
        <w:tc>
          <w:tcPr>
            <w:tcW w:w="578" w:type="dxa"/>
            <w:gridSpan w:val="4"/>
          </w:tcPr>
          <w:p w:rsidR="0025669F" w:rsidRDefault="0025669F" w:rsidP="0003279E">
            <w:pPr>
              <w:spacing w:before="20" w:after="20"/>
              <w:jc w:val="both"/>
            </w:pPr>
            <w:r>
              <w:t>1/LS</w:t>
            </w:r>
          </w:p>
        </w:tc>
        <w:tc>
          <w:tcPr>
            <w:tcW w:w="711" w:type="dxa"/>
            <w:gridSpan w:val="5"/>
          </w:tcPr>
          <w:p w:rsidR="0025669F" w:rsidRPr="00117A25" w:rsidRDefault="0025669F" w:rsidP="0003279E">
            <w:pPr>
              <w:spacing w:before="20" w:after="20"/>
              <w:jc w:val="center"/>
              <w:rPr>
                <w:b/>
              </w:rPr>
            </w:pPr>
            <w:r w:rsidRPr="00117A25">
              <w:rPr>
                <w:b/>
              </w:rPr>
              <w:t>ZT</w:t>
            </w:r>
          </w:p>
        </w:tc>
      </w:tr>
      <w:tr w:rsidR="00117A25" w:rsidTr="00F81AEA">
        <w:trPr>
          <w:gridBefore w:val="1"/>
          <w:gridAfter w:val="4"/>
          <w:wBefore w:w="27" w:type="dxa"/>
          <w:wAfter w:w="299" w:type="dxa"/>
        </w:trPr>
        <w:tc>
          <w:tcPr>
            <w:tcW w:w="1931" w:type="dxa"/>
            <w:gridSpan w:val="2"/>
          </w:tcPr>
          <w:p w:rsidR="005D0CE6" w:rsidRDefault="00892828" w:rsidP="005D0CE6">
            <w:pPr>
              <w:spacing w:before="20" w:after="20"/>
            </w:pPr>
            <w:hyperlink w:anchor="Tech_výr_potr_rost_pův_II" w:history="1">
              <w:r w:rsidR="005D0CE6" w:rsidRPr="00774C7B">
                <w:rPr>
                  <w:rStyle w:val="Hypertextovodkaz"/>
                </w:rPr>
                <w:t>Food Technology of Plant Foodstuffs II</w:t>
              </w:r>
            </w:hyperlink>
            <w:r w:rsidR="005D0CE6" w:rsidRPr="00935829">
              <w:t xml:space="preserve"> </w:t>
            </w:r>
          </w:p>
          <w:p w:rsidR="0025669F" w:rsidRDefault="0025669F" w:rsidP="0003279E">
            <w:pPr>
              <w:spacing w:before="20" w:after="20"/>
            </w:pPr>
          </w:p>
        </w:tc>
        <w:tc>
          <w:tcPr>
            <w:tcW w:w="1271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28p+14s+</w:t>
            </w:r>
            <w:r w:rsidR="0025669F">
              <w:t>28l</w:t>
            </w:r>
          </w:p>
        </w:tc>
        <w:tc>
          <w:tcPr>
            <w:tcW w:w="709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z,</w:t>
            </w:r>
            <w:r w:rsidR="00C45D0F">
              <w:t xml:space="preserve"> </w:t>
            </w:r>
            <w:r>
              <w:t>zk</w:t>
            </w:r>
          </w:p>
        </w:tc>
        <w:tc>
          <w:tcPr>
            <w:tcW w:w="567" w:type="dxa"/>
          </w:tcPr>
          <w:p w:rsidR="0025669F" w:rsidRDefault="0025669F" w:rsidP="0003279E">
            <w:pPr>
              <w:spacing w:before="20" w:after="20"/>
              <w:jc w:val="center"/>
            </w:pPr>
            <w:r>
              <w:t>5</w:t>
            </w:r>
          </w:p>
        </w:tc>
        <w:tc>
          <w:tcPr>
            <w:tcW w:w="3972" w:type="dxa"/>
            <w:gridSpan w:val="17"/>
          </w:tcPr>
          <w:p w:rsidR="0025669F" w:rsidRPr="00C24879" w:rsidRDefault="00892828" w:rsidP="0003279E">
            <w:pPr>
              <w:spacing w:before="20" w:after="20"/>
              <w:jc w:val="both"/>
              <w:rPr>
                <w:b/>
              </w:rPr>
            </w:pPr>
            <w:hyperlink w:anchor="Burešová" w:history="1">
              <w:r w:rsidR="0025669F" w:rsidRPr="00230F53">
                <w:rPr>
                  <w:rStyle w:val="Hypertextovodkaz"/>
                  <w:b/>
                </w:rPr>
                <w:t xml:space="preserve">doc. </w:t>
              </w:r>
              <w:r w:rsidR="00D7772B" w:rsidRPr="00230F53">
                <w:rPr>
                  <w:rStyle w:val="Hypertextovodkaz"/>
                  <w:b/>
                </w:rPr>
                <w:t xml:space="preserve">RNDr. Iva </w:t>
              </w:r>
              <w:r w:rsidR="0025669F" w:rsidRPr="00230F53">
                <w:rPr>
                  <w:rStyle w:val="Hypertextovodkaz"/>
                  <w:b/>
                </w:rPr>
                <w:t>Burešová, Ph.D.</w:t>
              </w:r>
            </w:hyperlink>
            <w:r w:rsidR="00117A25">
              <w:rPr>
                <w:b/>
              </w:rPr>
              <w:t xml:space="preserve"> </w:t>
            </w:r>
            <w:r w:rsidR="00117A25" w:rsidRPr="00CB100E">
              <w:t>(60</w:t>
            </w:r>
            <w:r w:rsidR="0025669F" w:rsidRPr="00CB100E">
              <w:t>% p)</w:t>
            </w:r>
          </w:p>
          <w:p w:rsidR="0025669F" w:rsidRDefault="00892828" w:rsidP="0003279E">
            <w:pPr>
              <w:spacing w:before="20" w:after="20"/>
              <w:jc w:val="both"/>
            </w:pPr>
            <w:hyperlink w:anchor="Lorencová" w:history="1">
              <w:r w:rsidR="00117A25" w:rsidRPr="00230F53">
                <w:rPr>
                  <w:rStyle w:val="Hypertextovodkaz"/>
                </w:rPr>
                <w:t xml:space="preserve">Ing. </w:t>
              </w:r>
              <w:r w:rsidR="00D7772B" w:rsidRPr="00230F53">
                <w:rPr>
                  <w:rStyle w:val="Hypertextovodkaz"/>
                </w:rPr>
                <w:t xml:space="preserve">Eva </w:t>
              </w:r>
              <w:r w:rsidR="00117A25" w:rsidRPr="00230F53">
                <w:rPr>
                  <w:rStyle w:val="Hypertextovodkaz"/>
                </w:rPr>
                <w:t>Lorencová, Ph.D.</w:t>
              </w:r>
            </w:hyperlink>
            <w:r w:rsidR="00117A25">
              <w:t xml:space="preserve"> (20</w:t>
            </w:r>
            <w:r w:rsidR="0025669F">
              <w:t>% p)</w:t>
            </w:r>
          </w:p>
          <w:p w:rsidR="0025669F" w:rsidRDefault="00892828" w:rsidP="0003279E">
            <w:pPr>
              <w:spacing w:before="20" w:after="20"/>
              <w:jc w:val="both"/>
            </w:pPr>
            <w:hyperlink w:anchor="Salek" w:history="1">
              <w:r w:rsidR="00117A25" w:rsidRPr="00230F53">
                <w:rPr>
                  <w:rStyle w:val="Hypertextovodkaz"/>
                </w:rPr>
                <w:t xml:space="preserve">Ing. </w:t>
              </w:r>
              <w:r w:rsidR="00D7772B" w:rsidRPr="00230F53">
                <w:rPr>
                  <w:rStyle w:val="Hypertextovodkaz"/>
                </w:rPr>
                <w:t xml:space="preserve">Richardos Nikolaos </w:t>
              </w:r>
              <w:r w:rsidR="00117A25" w:rsidRPr="00230F53">
                <w:rPr>
                  <w:rStyle w:val="Hypertextovodkaz"/>
                </w:rPr>
                <w:t>Salek, Ph.D.</w:t>
              </w:r>
            </w:hyperlink>
            <w:r w:rsidR="00117A25">
              <w:t xml:space="preserve"> (20</w:t>
            </w:r>
            <w:r w:rsidR="0025669F">
              <w:t>% p)</w:t>
            </w:r>
          </w:p>
        </w:tc>
        <w:tc>
          <w:tcPr>
            <w:tcW w:w="578" w:type="dxa"/>
            <w:gridSpan w:val="4"/>
          </w:tcPr>
          <w:p w:rsidR="0025669F" w:rsidRDefault="0025669F" w:rsidP="0003279E">
            <w:pPr>
              <w:spacing w:before="20" w:after="20"/>
              <w:jc w:val="both"/>
            </w:pPr>
            <w:r>
              <w:t>1/LS</w:t>
            </w:r>
          </w:p>
        </w:tc>
        <w:tc>
          <w:tcPr>
            <w:tcW w:w="711" w:type="dxa"/>
            <w:gridSpan w:val="5"/>
          </w:tcPr>
          <w:p w:rsidR="0025669F" w:rsidRPr="00117A25" w:rsidRDefault="0025669F" w:rsidP="0003279E">
            <w:pPr>
              <w:spacing w:before="20" w:after="20"/>
              <w:jc w:val="center"/>
              <w:rPr>
                <w:b/>
              </w:rPr>
            </w:pPr>
            <w:r w:rsidRPr="00117A25">
              <w:rPr>
                <w:b/>
              </w:rPr>
              <w:t>ZT</w:t>
            </w:r>
          </w:p>
        </w:tc>
      </w:tr>
      <w:tr w:rsidR="00117A25" w:rsidTr="00F81AEA">
        <w:trPr>
          <w:gridBefore w:val="1"/>
          <w:gridAfter w:val="4"/>
          <w:wBefore w:w="27" w:type="dxa"/>
          <w:wAfter w:w="299" w:type="dxa"/>
        </w:trPr>
        <w:tc>
          <w:tcPr>
            <w:tcW w:w="1931" w:type="dxa"/>
            <w:gridSpan w:val="2"/>
          </w:tcPr>
          <w:p w:rsidR="0025669F" w:rsidRDefault="00892828" w:rsidP="005D0CE6">
            <w:pPr>
              <w:spacing w:before="20" w:after="20"/>
            </w:pPr>
            <w:hyperlink w:anchor="Molek_biol" w:history="1">
              <w:r w:rsidR="005D0CE6">
                <w:rPr>
                  <w:rStyle w:val="Hypertextovodkaz"/>
                </w:rPr>
                <w:t>Molecular Biology</w:t>
              </w:r>
            </w:hyperlink>
          </w:p>
        </w:tc>
        <w:tc>
          <w:tcPr>
            <w:tcW w:w="1271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28p+0s</w:t>
            </w:r>
            <w:r>
              <w:rPr>
                <w:lang w:val="en-GB"/>
              </w:rPr>
              <w:t>+</w:t>
            </w:r>
            <w:r w:rsidR="0025669F">
              <w:t>28l</w:t>
            </w:r>
          </w:p>
        </w:tc>
        <w:tc>
          <w:tcPr>
            <w:tcW w:w="709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z,</w:t>
            </w:r>
            <w:r w:rsidR="00C45D0F">
              <w:t xml:space="preserve"> </w:t>
            </w:r>
            <w:r>
              <w:t>zk</w:t>
            </w:r>
          </w:p>
        </w:tc>
        <w:tc>
          <w:tcPr>
            <w:tcW w:w="567" w:type="dxa"/>
          </w:tcPr>
          <w:p w:rsidR="0025669F" w:rsidRDefault="0025669F" w:rsidP="0003279E">
            <w:pPr>
              <w:spacing w:before="20" w:after="20"/>
              <w:jc w:val="center"/>
            </w:pPr>
            <w:r>
              <w:t>4</w:t>
            </w:r>
          </w:p>
        </w:tc>
        <w:tc>
          <w:tcPr>
            <w:tcW w:w="3972" w:type="dxa"/>
            <w:gridSpan w:val="17"/>
          </w:tcPr>
          <w:p w:rsidR="0025669F" w:rsidRPr="00C24879" w:rsidRDefault="00892828" w:rsidP="0003279E">
            <w:pPr>
              <w:spacing w:before="20" w:after="20"/>
              <w:jc w:val="both"/>
              <w:rPr>
                <w:b/>
              </w:rPr>
            </w:pPr>
            <w:hyperlink w:anchor="Buňková" w:history="1">
              <w:r w:rsidR="0025669F" w:rsidRPr="00230F53">
                <w:rPr>
                  <w:rStyle w:val="Hypertextovodkaz"/>
                  <w:b/>
                </w:rPr>
                <w:t xml:space="preserve">doc. </w:t>
              </w:r>
              <w:r w:rsidR="00D7772B" w:rsidRPr="00230F53">
                <w:rPr>
                  <w:rStyle w:val="Hypertextovodkaz"/>
                  <w:b/>
                </w:rPr>
                <w:t xml:space="preserve">RNDr. Leona </w:t>
              </w:r>
              <w:r w:rsidR="0025669F" w:rsidRPr="00230F53">
                <w:rPr>
                  <w:rStyle w:val="Hypertextovodkaz"/>
                  <w:b/>
                </w:rPr>
                <w:t>Buňková, Ph.D.</w:t>
              </w:r>
            </w:hyperlink>
            <w:r w:rsidR="00117A25">
              <w:rPr>
                <w:b/>
              </w:rPr>
              <w:t xml:space="preserve"> </w:t>
            </w:r>
            <w:r w:rsidR="00117A25" w:rsidRPr="00CB100E">
              <w:t>(70</w:t>
            </w:r>
            <w:r w:rsidR="0025669F" w:rsidRPr="00CB100E">
              <w:t>% p)</w:t>
            </w:r>
          </w:p>
          <w:p w:rsidR="0025669F" w:rsidRDefault="00892828" w:rsidP="0003279E">
            <w:pPr>
              <w:spacing w:before="20" w:after="20"/>
              <w:jc w:val="both"/>
            </w:pPr>
            <w:hyperlink w:anchor="Janalíková" w:history="1">
              <w:r w:rsidR="00117A25" w:rsidRPr="00230F53">
                <w:rPr>
                  <w:rStyle w:val="Hypertextovodkaz"/>
                </w:rPr>
                <w:t xml:space="preserve">Mgr. </w:t>
              </w:r>
              <w:r w:rsidR="00D7772B" w:rsidRPr="00230F53">
                <w:rPr>
                  <w:rStyle w:val="Hypertextovodkaz"/>
                </w:rPr>
                <w:t>Magda Janalíková</w:t>
              </w:r>
              <w:r w:rsidR="00117A25" w:rsidRPr="00230F53">
                <w:rPr>
                  <w:rStyle w:val="Hypertextovodkaz"/>
                </w:rPr>
                <w:t>, Ph.D.</w:t>
              </w:r>
            </w:hyperlink>
            <w:r w:rsidR="00117A25">
              <w:t xml:space="preserve"> (30</w:t>
            </w:r>
            <w:r w:rsidR="0025669F">
              <w:t>% p)</w:t>
            </w:r>
          </w:p>
        </w:tc>
        <w:tc>
          <w:tcPr>
            <w:tcW w:w="578" w:type="dxa"/>
            <w:gridSpan w:val="4"/>
          </w:tcPr>
          <w:p w:rsidR="0025669F" w:rsidRDefault="0025669F" w:rsidP="0003279E">
            <w:pPr>
              <w:spacing w:before="20" w:after="20"/>
              <w:jc w:val="both"/>
            </w:pPr>
            <w:r>
              <w:t>1/LS</w:t>
            </w:r>
          </w:p>
        </w:tc>
        <w:tc>
          <w:tcPr>
            <w:tcW w:w="711" w:type="dxa"/>
            <w:gridSpan w:val="5"/>
          </w:tcPr>
          <w:p w:rsidR="0025669F" w:rsidRPr="00117A25" w:rsidRDefault="0025669F" w:rsidP="0003279E">
            <w:pPr>
              <w:spacing w:before="20" w:after="20"/>
              <w:jc w:val="center"/>
              <w:rPr>
                <w:b/>
              </w:rPr>
            </w:pPr>
            <w:r w:rsidRPr="00117A25">
              <w:rPr>
                <w:b/>
              </w:rPr>
              <w:t>ZT</w:t>
            </w:r>
          </w:p>
        </w:tc>
      </w:tr>
      <w:tr w:rsidR="00117A25" w:rsidTr="00F81AEA">
        <w:trPr>
          <w:gridBefore w:val="1"/>
          <w:gridAfter w:val="4"/>
          <w:wBefore w:w="27" w:type="dxa"/>
          <w:wAfter w:w="299" w:type="dxa"/>
        </w:trPr>
        <w:tc>
          <w:tcPr>
            <w:tcW w:w="1931" w:type="dxa"/>
            <w:gridSpan w:val="2"/>
          </w:tcPr>
          <w:p w:rsidR="0025669F" w:rsidRDefault="00892828" w:rsidP="0003279E">
            <w:pPr>
              <w:spacing w:before="20" w:after="20"/>
            </w:pPr>
            <w:hyperlink w:anchor="Lab_mikrob_potr" w:history="1">
              <w:r w:rsidR="005D0CE6" w:rsidRPr="00774C7B">
                <w:rPr>
                  <w:rStyle w:val="Hypertextovodkaz"/>
                </w:rPr>
                <w:t>Laboratory of Food Microbiology</w:t>
              </w:r>
            </w:hyperlink>
          </w:p>
        </w:tc>
        <w:tc>
          <w:tcPr>
            <w:tcW w:w="1271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="0025669F">
              <w:t>28l</w:t>
            </w:r>
          </w:p>
        </w:tc>
        <w:tc>
          <w:tcPr>
            <w:tcW w:w="709" w:type="dxa"/>
            <w:gridSpan w:val="5"/>
          </w:tcPr>
          <w:p w:rsidR="0025669F" w:rsidRDefault="00C45D0F" w:rsidP="0003279E">
            <w:pPr>
              <w:spacing w:before="20" w:after="20"/>
              <w:jc w:val="both"/>
            </w:pPr>
            <w:r>
              <w:t>klz</w:t>
            </w:r>
          </w:p>
        </w:tc>
        <w:tc>
          <w:tcPr>
            <w:tcW w:w="567" w:type="dxa"/>
          </w:tcPr>
          <w:p w:rsidR="0025669F" w:rsidRDefault="0025669F" w:rsidP="0003279E">
            <w:pPr>
              <w:spacing w:before="20" w:after="20"/>
              <w:jc w:val="center"/>
            </w:pPr>
            <w:r>
              <w:t>2</w:t>
            </w:r>
          </w:p>
        </w:tc>
        <w:tc>
          <w:tcPr>
            <w:tcW w:w="3972" w:type="dxa"/>
            <w:gridSpan w:val="17"/>
          </w:tcPr>
          <w:p w:rsidR="0025669F" w:rsidRPr="002234A4" w:rsidRDefault="00892828" w:rsidP="0003279E">
            <w:pPr>
              <w:spacing w:before="20" w:after="20"/>
              <w:jc w:val="both"/>
              <w:rPr>
                <w:b/>
              </w:rPr>
            </w:pPr>
            <w:hyperlink w:anchor="Janalíková" w:history="1">
              <w:r w:rsidR="00117A25" w:rsidRPr="00230F53">
                <w:rPr>
                  <w:rStyle w:val="Hypertextovodkaz"/>
                  <w:b/>
                </w:rPr>
                <w:t xml:space="preserve">Mgr. </w:t>
              </w:r>
              <w:r w:rsidR="00D7772B" w:rsidRPr="00230F53">
                <w:rPr>
                  <w:rStyle w:val="Hypertextovodkaz"/>
                  <w:b/>
                </w:rPr>
                <w:t>Magda Janalíková</w:t>
              </w:r>
              <w:r w:rsidR="00117A25" w:rsidRPr="00230F53">
                <w:rPr>
                  <w:rStyle w:val="Hypertextovodkaz"/>
                  <w:b/>
                </w:rPr>
                <w:t>, Ph.D.</w:t>
              </w:r>
            </w:hyperlink>
            <w:r w:rsidR="00117A25">
              <w:rPr>
                <w:b/>
              </w:rPr>
              <w:t xml:space="preserve"> </w:t>
            </w:r>
            <w:r w:rsidR="00117A25" w:rsidRPr="00CB100E">
              <w:t>(50</w:t>
            </w:r>
            <w:r w:rsidR="0025669F" w:rsidRPr="00CB100E">
              <w:t>% l)</w:t>
            </w:r>
          </w:p>
          <w:p w:rsidR="0025669F" w:rsidRDefault="0025669F" w:rsidP="0003279E">
            <w:pPr>
              <w:spacing w:before="20" w:after="20"/>
              <w:jc w:val="both"/>
            </w:pPr>
          </w:p>
        </w:tc>
        <w:tc>
          <w:tcPr>
            <w:tcW w:w="578" w:type="dxa"/>
            <w:gridSpan w:val="4"/>
          </w:tcPr>
          <w:p w:rsidR="0025669F" w:rsidRDefault="0025669F" w:rsidP="0003279E">
            <w:pPr>
              <w:spacing w:before="20" w:after="20"/>
              <w:jc w:val="both"/>
            </w:pPr>
            <w:r>
              <w:t>1/LS</w:t>
            </w:r>
          </w:p>
        </w:tc>
        <w:tc>
          <w:tcPr>
            <w:tcW w:w="711" w:type="dxa"/>
            <w:gridSpan w:val="5"/>
          </w:tcPr>
          <w:p w:rsidR="0025669F" w:rsidRPr="00117A25" w:rsidRDefault="0025669F" w:rsidP="0003279E">
            <w:pPr>
              <w:spacing w:before="20" w:after="20"/>
              <w:jc w:val="center"/>
              <w:rPr>
                <w:b/>
              </w:rPr>
            </w:pPr>
            <w:r w:rsidRPr="00117A25">
              <w:rPr>
                <w:b/>
              </w:rPr>
              <w:t>PZ</w:t>
            </w:r>
          </w:p>
        </w:tc>
      </w:tr>
      <w:tr w:rsidR="00117A25" w:rsidTr="00F81AEA">
        <w:trPr>
          <w:gridBefore w:val="1"/>
          <w:gridAfter w:val="4"/>
          <w:wBefore w:w="27" w:type="dxa"/>
          <w:wAfter w:w="299" w:type="dxa"/>
        </w:trPr>
        <w:tc>
          <w:tcPr>
            <w:tcW w:w="1931" w:type="dxa"/>
            <w:gridSpan w:val="2"/>
          </w:tcPr>
          <w:p w:rsidR="0025669F" w:rsidRDefault="00892828" w:rsidP="0003279E">
            <w:pPr>
              <w:spacing w:before="20" w:after="20"/>
            </w:pPr>
            <w:hyperlink w:anchor="Apl_pov_a_kol_chem_v_potr" w:history="1">
              <w:r w:rsidR="005D0CE6" w:rsidRPr="00774C7B">
                <w:rPr>
                  <w:rStyle w:val="Hypertextovodkaz"/>
                </w:rPr>
                <w:t>Applied Surface and Colloid Chemistry in Food Technology</w:t>
              </w:r>
            </w:hyperlink>
          </w:p>
        </w:tc>
        <w:tc>
          <w:tcPr>
            <w:tcW w:w="1271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28p</w:t>
            </w:r>
            <w:r w:rsidR="0025669F"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="0025669F">
              <w:t>28l</w:t>
            </w:r>
          </w:p>
        </w:tc>
        <w:tc>
          <w:tcPr>
            <w:tcW w:w="709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z,</w:t>
            </w:r>
            <w:r w:rsidR="00C45D0F">
              <w:t xml:space="preserve"> </w:t>
            </w:r>
            <w:r>
              <w:t>zk</w:t>
            </w:r>
          </w:p>
        </w:tc>
        <w:tc>
          <w:tcPr>
            <w:tcW w:w="567" w:type="dxa"/>
          </w:tcPr>
          <w:p w:rsidR="0025669F" w:rsidRDefault="0025669F" w:rsidP="0003279E">
            <w:pPr>
              <w:spacing w:before="20" w:after="20"/>
              <w:jc w:val="center"/>
            </w:pPr>
            <w:r>
              <w:t>4</w:t>
            </w:r>
          </w:p>
        </w:tc>
        <w:tc>
          <w:tcPr>
            <w:tcW w:w="3972" w:type="dxa"/>
            <w:gridSpan w:val="17"/>
          </w:tcPr>
          <w:p w:rsidR="0025669F" w:rsidRPr="002234A4" w:rsidRDefault="00892828" w:rsidP="0003279E">
            <w:pPr>
              <w:spacing w:before="20" w:after="20"/>
              <w:jc w:val="both"/>
              <w:rPr>
                <w:b/>
              </w:rPr>
            </w:pPr>
            <w:hyperlink w:anchor="Lapčík" w:history="1">
              <w:r w:rsidR="0025669F" w:rsidRPr="00D06A8B">
                <w:rPr>
                  <w:rStyle w:val="Hypertextovodkaz"/>
                  <w:b/>
                </w:rPr>
                <w:t xml:space="preserve">prof. </w:t>
              </w:r>
              <w:r w:rsidR="00D7772B" w:rsidRPr="00D06A8B">
                <w:rPr>
                  <w:rStyle w:val="Hypertextovodkaz"/>
                  <w:b/>
                </w:rPr>
                <w:t xml:space="preserve">Ing. Lubomír </w:t>
              </w:r>
              <w:r w:rsidR="0025669F" w:rsidRPr="00D06A8B">
                <w:rPr>
                  <w:rStyle w:val="Hypertextovodkaz"/>
                  <w:b/>
                </w:rPr>
                <w:t xml:space="preserve">Lapčík, </w:t>
              </w:r>
              <w:r w:rsidR="00117A25" w:rsidRPr="00D06A8B">
                <w:rPr>
                  <w:rStyle w:val="Hypertextovodkaz"/>
                  <w:b/>
                </w:rPr>
                <w:t>CSc</w:t>
              </w:r>
              <w:r w:rsidR="0025669F" w:rsidRPr="00D06A8B">
                <w:rPr>
                  <w:rStyle w:val="Hypertextovodkaz"/>
                  <w:b/>
                </w:rPr>
                <w:t>.</w:t>
              </w:r>
            </w:hyperlink>
            <w:r w:rsidR="00117A25">
              <w:rPr>
                <w:b/>
              </w:rPr>
              <w:t xml:space="preserve"> </w:t>
            </w:r>
            <w:r w:rsidR="00117A25" w:rsidRPr="00CB100E">
              <w:t>(80</w:t>
            </w:r>
            <w:r w:rsidR="0025669F" w:rsidRPr="00CB100E">
              <w:t>% p)</w:t>
            </w:r>
          </w:p>
          <w:p w:rsidR="0025669F" w:rsidRDefault="00892828" w:rsidP="0003279E">
            <w:pPr>
              <w:spacing w:before="20" w:after="20"/>
              <w:jc w:val="both"/>
            </w:pPr>
            <w:hyperlink w:anchor="Lapčíková" w:history="1">
              <w:r w:rsidR="00117A25" w:rsidRPr="00D06A8B">
                <w:rPr>
                  <w:rStyle w:val="Hypertextovodkaz"/>
                </w:rPr>
                <w:t xml:space="preserve">doc. </w:t>
              </w:r>
              <w:r w:rsidR="00D7772B" w:rsidRPr="00D06A8B">
                <w:rPr>
                  <w:rStyle w:val="Hypertextovodkaz"/>
                </w:rPr>
                <w:t xml:space="preserve">Mgr. Barbora </w:t>
              </w:r>
              <w:r w:rsidR="00117A25" w:rsidRPr="00D06A8B">
                <w:rPr>
                  <w:rStyle w:val="Hypertextovodkaz"/>
                </w:rPr>
                <w:t>Lapčíková, Ph.D.</w:t>
              </w:r>
            </w:hyperlink>
            <w:r w:rsidR="00117A25">
              <w:t xml:space="preserve"> (20</w:t>
            </w:r>
            <w:r w:rsidR="0025669F">
              <w:t>% p)</w:t>
            </w:r>
          </w:p>
        </w:tc>
        <w:tc>
          <w:tcPr>
            <w:tcW w:w="578" w:type="dxa"/>
            <w:gridSpan w:val="4"/>
          </w:tcPr>
          <w:p w:rsidR="0025669F" w:rsidRDefault="0025669F" w:rsidP="0003279E">
            <w:pPr>
              <w:spacing w:before="20" w:after="20"/>
              <w:jc w:val="both"/>
            </w:pPr>
            <w:r>
              <w:t>1/LS</w:t>
            </w:r>
          </w:p>
        </w:tc>
        <w:tc>
          <w:tcPr>
            <w:tcW w:w="711" w:type="dxa"/>
            <w:gridSpan w:val="5"/>
          </w:tcPr>
          <w:p w:rsidR="0025669F" w:rsidRPr="00117A25" w:rsidRDefault="0025669F" w:rsidP="0003279E">
            <w:pPr>
              <w:spacing w:before="20" w:after="20"/>
              <w:jc w:val="center"/>
              <w:rPr>
                <w:b/>
              </w:rPr>
            </w:pPr>
            <w:r w:rsidRPr="00117A25">
              <w:rPr>
                <w:b/>
              </w:rPr>
              <w:t>ZT</w:t>
            </w:r>
          </w:p>
        </w:tc>
      </w:tr>
      <w:tr w:rsidR="00117A25" w:rsidTr="00F81AEA">
        <w:trPr>
          <w:gridBefore w:val="1"/>
          <w:gridAfter w:val="4"/>
          <w:wBefore w:w="27" w:type="dxa"/>
          <w:wAfter w:w="299" w:type="dxa"/>
        </w:trPr>
        <w:tc>
          <w:tcPr>
            <w:tcW w:w="1931" w:type="dxa"/>
            <w:gridSpan w:val="2"/>
          </w:tcPr>
          <w:p w:rsidR="0025669F" w:rsidRDefault="00892828" w:rsidP="005D0CE6">
            <w:pPr>
              <w:spacing w:before="20" w:after="20"/>
            </w:pPr>
            <w:hyperlink w:anchor="Technol_cvič_I" w:history="1">
              <w:r w:rsidR="0025669F" w:rsidRPr="00925E49">
                <w:rPr>
                  <w:rStyle w:val="Hypertextovodkaz"/>
                </w:rPr>
                <w:t>Technologic</w:t>
              </w:r>
              <w:r w:rsidR="005D0CE6">
                <w:rPr>
                  <w:rStyle w:val="Hypertextovodkaz"/>
                </w:rPr>
                <w:t>al Practice I</w:t>
              </w:r>
            </w:hyperlink>
          </w:p>
        </w:tc>
        <w:tc>
          <w:tcPr>
            <w:tcW w:w="1271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="0025669F">
              <w:t>42l</w:t>
            </w:r>
          </w:p>
        </w:tc>
        <w:tc>
          <w:tcPr>
            <w:tcW w:w="709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z</w:t>
            </w:r>
          </w:p>
        </w:tc>
        <w:tc>
          <w:tcPr>
            <w:tcW w:w="567" w:type="dxa"/>
          </w:tcPr>
          <w:p w:rsidR="0025669F" w:rsidRDefault="0025669F" w:rsidP="0003279E">
            <w:pPr>
              <w:spacing w:before="20" w:after="20"/>
              <w:jc w:val="center"/>
            </w:pPr>
            <w:r>
              <w:t>3</w:t>
            </w:r>
          </w:p>
        </w:tc>
        <w:tc>
          <w:tcPr>
            <w:tcW w:w="3972" w:type="dxa"/>
            <w:gridSpan w:val="17"/>
          </w:tcPr>
          <w:p w:rsidR="0025669F" w:rsidRPr="002234A4" w:rsidRDefault="00892828" w:rsidP="0003279E">
            <w:pPr>
              <w:spacing w:before="20" w:after="20"/>
              <w:jc w:val="both"/>
              <w:rPr>
                <w:b/>
              </w:rPr>
            </w:pPr>
            <w:hyperlink w:anchor="Pachlová" w:history="1">
              <w:r w:rsidR="00D7772B" w:rsidRPr="00D06A8B">
                <w:rPr>
                  <w:rStyle w:val="Hypertextovodkaz"/>
                  <w:b/>
                </w:rPr>
                <w:t>doc. Ing. Vendula Pachlová, Ph.D.</w:t>
              </w:r>
            </w:hyperlink>
            <w:r w:rsidR="00D7772B">
              <w:rPr>
                <w:b/>
              </w:rPr>
              <w:t xml:space="preserve"> </w:t>
            </w:r>
            <w:r w:rsidR="00D7772B" w:rsidRPr="00CB100E">
              <w:t>(40</w:t>
            </w:r>
            <w:r w:rsidR="0025669F" w:rsidRPr="00CB100E">
              <w:t>% l)</w:t>
            </w:r>
          </w:p>
          <w:p w:rsidR="0025669F" w:rsidRDefault="0025669F" w:rsidP="0003279E">
            <w:pPr>
              <w:spacing w:before="20" w:after="20"/>
              <w:jc w:val="both"/>
            </w:pPr>
          </w:p>
        </w:tc>
        <w:tc>
          <w:tcPr>
            <w:tcW w:w="578" w:type="dxa"/>
            <w:gridSpan w:val="4"/>
          </w:tcPr>
          <w:p w:rsidR="0025669F" w:rsidRDefault="0025669F" w:rsidP="0003279E">
            <w:pPr>
              <w:spacing w:before="20" w:after="20"/>
              <w:jc w:val="both"/>
            </w:pPr>
            <w:r>
              <w:t>1/LS</w:t>
            </w:r>
          </w:p>
        </w:tc>
        <w:tc>
          <w:tcPr>
            <w:tcW w:w="711" w:type="dxa"/>
            <w:gridSpan w:val="5"/>
          </w:tcPr>
          <w:p w:rsidR="0025669F" w:rsidRPr="00117A25" w:rsidRDefault="0025669F" w:rsidP="0003279E">
            <w:pPr>
              <w:spacing w:before="20" w:after="20"/>
              <w:jc w:val="center"/>
              <w:rPr>
                <w:b/>
              </w:rPr>
            </w:pPr>
            <w:r w:rsidRPr="00117A25">
              <w:rPr>
                <w:b/>
              </w:rPr>
              <w:t>PZ</w:t>
            </w:r>
          </w:p>
        </w:tc>
      </w:tr>
      <w:tr w:rsidR="00117A25" w:rsidTr="00F81AEA">
        <w:trPr>
          <w:gridBefore w:val="1"/>
          <w:gridAfter w:val="4"/>
          <w:wBefore w:w="27" w:type="dxa"/>
          <w:wAfter w:w="299" w:type="dxa"/>
        </w:trPr>
        <w:tc>
          <w:tcPr>
            <w:tcW w:w="1931" w:type="dxa"/>
            <w:gridSpan w:val="2"/>
          </w:tcPr>
          <w:p w:rsidR="0025669F" w:rsidRDefault="00892828" w:rsidP="0003279E">
            <w:pPr>
              <w:spacing w:before="20" w:after="20"/>
            </w:pPr>
            <w:hyperlink w:anchor="Podp_příp_a_real_výr_potr_II" w:history="1">
              <w:r w:rsidR="005D0CE6" w:rsidRPr="00774C7B">
                <w:rPr>
                  <w:rStyle w:val="Hypertextovodkaz"/>
                </w:rPr>
                <w:t>Preparation and Realization Support of Food Production II</w:t>
              </w:r>
            </w:hyperlink>
          </w:p>
        </w:tc>
        <w:tc>
          <w:tcPr>
            <w:tcW w:w="1271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14s+</w:t>
            </w:r>
            <w:r w:rsidR="0025669F">
              <w:t>28l</w:t>
            </w:r>
          </w:p>
        </w:tc>
        <w:tc>
          <w:tcPr>
            <w:tcW w:w="709" w:type="dxa"/>
            <w:gridSpan w:val="5"/>
          </w:tcPr>
          <w:p w:rsidR="0025669F" w:rsidRDefault="00C45D0F" w:rsidP="0003279E">
            <w:pPr>
              <w:spacing w:before="20" w:after="20"/>
              <w:jc w:val="both"/>
            </w:pPr>
            <w:r>
              <w:t>klz</w:t>
            </w:r>
          </w:p>
        </w:tc>
        <w:tc>
          <w:tcPr>
            <w:tcW w:w="567" w:type="dxa"/>
          </w:tcPr>
          <w:p w:rsidR="0025669F" w:rsidRDefault="0025669F" w:rsidP="0003279E">
            <w:pPr>
              <w:spacing w:before="20" w:after="20"/>
              <w:jc w:val="center"/>
            </w:pPr>
            <w:r>
              <w:t>3</w:t>
            </w:r>
          </w:p>
        </w:tc>
        <w:tc>
          <w:tcPr>
            <w:tcW w:w="3972" w:type="dxa"/>
            <w:gridSpan w:val="17"/>
          </w:tcPr>
          <w:p w:rsidR="0025669F" w:rsidRPr="00D7772B" w:rsidRDefault="00892828" w:rsidP="0003279E">
            <w:pPr>
              <w:spacing w:before="20" w:after="20"/>
              <w:jc w:val="both"/>
              <w:rPr>
                <w:b/>
                <w:sz w:val="19"/>
                <w:szCs w:val="19"/>
              </w:rPr>
            </w:pPr>
            <w:hyperlink w:anchor="Salek" w:history="1">
              <w:r w:rsidR="0025669F" w:rsidRPr="00D06A8B">
                <w:rPr>
                  <w:rStyle w:val="Hypertextovodkaz"/>
                  <w:b/>
                  <w:sz w:val="19"/>
                  <w:szCs w:val="19"/>
                </w:rPr>
                <w:t xml:space="preserve">Ing. </w:t>
              </w:r>
              <w:r w:rsidR="00D7772B" w:rsidRPr="00D06A8B">
                <w:rPr>
                  <w:rStyle w:val="Hypertextovodkaz"/>
                  <w:b/>
                  <w:sz w:val="19"/>
                  <w:szCs w:val="19"/>
                </w:rPr>
                <w:t>Richardos Nikolaos</w:t>
              </w:r>
              <w:r w:rsidR="00D7772B" w:rsidRPr="00D06A8B">
                <w:rPr>
                  <w:rStyle w:val="Hypertextovodkaz"/>
                  <w:sz w:val="19"/>
                  <w:szCs w:val="19"/>
                </w:rPr>
                <w:t xml:space="preserve"> </w:t>
              </w:r>
              <w:r w:rsidR="0025669F" w:rsidRPr="00D06A8B">
                <w:rPr>
                  <w:rStyle w:val="Hypertextovodkaz"/>
                  <w:b/>
                  <w:sz w:val="19"/>
                  <w:szCs w:val="19"/>
                </w:rPr>
                <w:t>Salek, Ph.D.</w:t>
              </w:r>
            </w:hyperlink>
            <w:r w:rsidR="0025669F" w:rsidRPr="00D7772B">
              <w:rPr>
                <w:b/>
                <w:sz w:val="19"/>
                <w:szCs w:val="19"/>
              </w:rPr>
              <w:t xml:space="preserve"> </w:t>
            </w:r>
            <w:r w:rsidR="0025669F" w:rsidRPr="00CB100E">
              <w:rPr>
                <w:sz w:val="19"/>
                <w:szCs w:val="19"/>
              </w:rPr>
              <w:t xml:space="preserve">(100% </w:t>
            </w:r>
            <w:r w:rsidR="00D7772B" w:rsidRPr="00CB100E">
              <w:rPr>
                <w:sz w:val="19"/>
                <w:szCs w:val="19"/>
              </w:rPr>
              <w:t>s)</w:t>
            </w:r>
          </w:p>
          <w:p w:rsidR="0025669F" w:rsidRPr="002234A4" w:rsidRDefault="0025669F" w:rsidP="0003279E">
            <w:pPr>
              <w:spacing w:before="20" w:after="20"/>
              <w:jc w:val="both"/>
            </w:pPr>
          </w:p>
        </w:tc>
        <w:tc>
          <w:tcPr>
            <w:tcW w:w="578" w:type="dxa"/>
            <w:gridSpan w:val="4"/>
          </w:tcPr>
          <w:p w:rsidR="0025669F" w:rsidRDefault="0025669F" w:rsidP="0003279E">
            <w:pPr>
              <w:spacing w:before="20" w:after="20"/>
              <w:jc w:val="both"/>
            </w:pPr>
            <w:r>
              <w:t>1/LS</w:t>
            </w:r>
          </w:p>
        </w:tc>
        <w:tc>
          <w:tcPr>
            <w:tcW w:w="711" w:type="dxa"/>
            <w:gridSpan w:val="5"/>
          </w:tcPr>
          <w:p w:rsidR="0025669F" w:rsidRPr="00117A25" w:rsidRDefault="0025669F" w:rsidP="0003279E">
            <w:pPr>
              <w:spacing w:before="20" w:after="20"/>
              <w:jc w:val="center"/>
              <w:rPr>
                <w:b/>
              </w:rPr>
            </w:pPr>
            <w:r w:rsidRPr="00117A25">
              <w:rPr>
                <w:b/>
              </w:rPr>
              <w:t>PZ</w:t>
            </w:r>
          </w:p>
        </w:tc>
      </w:tr>
      <w:tr w:rsidR="00117A25" w:rsidTr="00F81AEA">
        <w:trPr>
          <w:gridBefore w:val="1"/>
          <w:gridAfter w:val="4"/>
          <w:wBefore w:w="27" w:type="dxa"/>
          <w:wAfter w:w="299" w:type="dxa"/>
        </w:trPr>
        <w:tc>
          <w:tcPr>
            <w:tcW w:w="1931" w:type="dxa"/>
            <w:gridSpan w:val="2"/>
          </w:tcPr>
          <w:p w:rsidR="0025669F" w:rsidRPr="0027795E" w:rsidRDefault="00892828" w:rsidP="005D0CE6">
            <w:pPr>
              <w:spacing w:before="20" w:after="20"/>
            </w:pPr>
            <w:hyperlink w:anchor="Ang_v_TP" w:history="1">
              <w:r w:rsidR="005D0CE6">
                <w:rPr>
                  <w:rStyle w:val="Hypertextovodkaz"/>
                </w:rPr>
                <w:t>English in Food Technology</w:t>
              </w:r>
            </w:hyperlink>
          </w:p>
        </w:tc>
        <w:tc>
          <w:tcPr>
            <w:tcW w:w="1271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 w:rsidR="0025669F">
              <w:t>28s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zk</w:t>
            </w:r>
          </w:p>
        </w:tc>
        <w:tc>
          <w:tcPr>
            <w:tcW w:w="567" w:type="dxa"/>
          </w:tcPr>
          <w:p w:rsidR="0025669F" w:rsidRDefault="0025669F" w:rsidP="0003279E">
            <w:pPr>
              <w:spacing w:before="20" w:after="20"/>
              <w:jc w:val="center"/>
            </w:pPr>
            <w:r>
              <w:t>2</w:t>
            </w:r>
          </w:p>
        </w:tc>
        <w:tc>
          <w:tcPr>
            <w:tcW w:w="3972" w:type="dxa"/>
            <w:gridSpan w:val="17"/>
          </w:tcPr>
          <w:p w:rsidR="0025669F" w:rsidRDefault="00117A25" w:rsidP="0003279E">
            <w:pPr>
              <w:spacing w:before="20" w:after="20"/>
              <w:jc w:val="both"/>
            </w:pPr>
            <w:r w:rsidRPr="00D8376A">
              <w:rPr>
                <w:i/>
              </w:rPr>
              <w:t>Předmět má pro zamě</w:t>
            </w:r>
            <w:r>
              <w:rPr>
                <w:i/>
              </w:rPr>
              <w:t>ř</w:t>
            </w:r>
            <w:r w:rsidRPr="00D8376A">
              <w:rPr>
                <w:i/>
              </w:rPr>
              <w:t>ení SP doplňující charakter.</w:t>
            </w:r>
          </w:p>
        </w:tc>
        <w:tc>
          <w:tcPr>
            <w:tcW w:w="578" w:type="dxa"/>
            <w:gridSpan w:val="4"/>
          </w:tcPr>
          <w:p w:rsidR="0025669F" w:rsidRDefault="0025669F" w:rsidP="0003279E">
            <w:pPr>
              <w:spacing w:before="20" w:after="20"/>
              <w:jc w:val="both"/>
            </w:pPr>
            <w:r>
              <w:t>1/LS</w:t>
            </w:r>
          </w:p>
        </w:tc>
        <w:tc>
          <w:tcPr>
            <w:tcW w:w="711" w:type="dxa"/>
            <w:gridSpan w:val="5"/>
          </w:tcPr>
          <w:p w:rsidR="0025669F" w:rsidRDefault="0025669F" w:rsidP="0003279E">
            <w:pPr>
              <w:spacing w:before="20" w:after="20"/>
              <w:jc w:val="center"/>
            </w:pPr>
          </w:p>
        </w:tc>
      </w:tr>
      <w:tr w:rsidR="00117A25" w:rsidTr="00F81AEA">
        <w:trPr>
          <w:gridBefore w:val="1"/>
          <w:gridAfter w:val="4"/>
          <w:wBefore w:w="27" w:type="dxa"/>
          <w:wAfter w:w="299" w:type="dxa"/>
        </w:trPr>
        <w:tc>
          <w:tcPr>
            <w:tcW w:w="1931" w:type="dxa"/>
            <w:gridSpan w:val="2"/>
          </w:tcPr>
          <w:p w:rsidR="0025669F" w:rsidRDefault="00892828" w:rsidP="005D0CE6">
            <w:pPr>
              <w:spacing w:before="20" w:after="20"/>
            </w:pPr>
            <w:hyperlink w:anchor="Leg_v_potr_II" w:history="1">
              <w:r w:rsidR="0025669F" w:rsidRPr="00925E49">
                <w:rPr>
                  <w:rStyle w:val="Hypertextovodkaz"/>
                </w:rPr>
                <w:t>Legislat</w:t>
              </w:r>
              <w:r w:rsidR="005D0CE6">
                <w:rPr>
                  <w:rStyle w:val="Hypertextovodkaz"/>
                </w:rPr>
                <w:t xml:space="preserve">ion in Food Industry </w:t>
              </w:r>
              <w:r w:rsidR="0025669F" w:rsidRPr="00925E49">
                <w:rPr>
                  <w:rStyle w:val="Hypertextovodkaz"/>
                </w:rPr>
                <w:t>II</w:t>
              </w:r>
            </w:hyperlink>
          </w:p>
        </w:tc>
        <w:tc>
          <w:tcPr>
            <w:tcW w:w="1271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28p+</w:t>
            </w:r>
            <w:r w:rsidR="0025669F">
              <w:t>28s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z,</w:t>
            </w:r>
            <w:r w:rsidR="00C45D0F">
              <w:t xml:space="preserve"> </w:t>
            </w:r>
            <w:r>
              <w:t>zk</w:t>
            </w:r>
          </w:p>
        </w:tc>
        <w:tc>
          <w:tcPr>
            <w:tcW w:w="567" w:type="dxa"/>
          </w:tcPr>
          <w:p w:rsidR="0025669F" w:rsidRDefault="0025669F" w:rsidP="0003279E">
            <w:pPr>
              <w:spacing w:before="20" w:after="20"/>
              <w:jc w:val="center"/>
            </w:pPr>
            <w:r>
              <w:t>5</w:t>
            </w:r>
          </w:p>
        </w:tc>
        <w:tc>
          <w:tcPr>
            <w:tcW w:w="3972" w:type="dxa"/>
            <w:gridSpan w:val="17"/>
          </w:tcPr>
          <w:p w:rsidR="0025669F" w:rsidRPr="002234A4" w:rsidRDefault="00892828" w:rsidP="0003279E">
            <w:pPr>
              <w:spacing w:before="20" w:after="20"/>
              <w:jc w:val="both"/>
              <w:rPr>
                <w:b/>
              </w:rPr>
            </w:pPr>
            <w:hyperlink w:anchor="Černíková" w:history="1">
              <w:r w:rsidR="00D7772B" w:rsidRPr="00D06A8B">
                <w:rPr>
                  <w:rStyle w:val="Hypertextovodkaz"/>
                  <w:b/>
                </w:rPr>
                <w:t>MVDr. Michaela Černíková, Ph.D.</w:t>
              </w:r>
            </w:hyperlink>
            <w:r w:rsidR="00D7772B">
              <w:rPr>
                <w:b/>
              </w:rPr>
              <w:t xml:space="preserve"> </w:t>
            </w:r>
            <w:r w:rsidR="00D7772B" w:rsidRPr="00CB100E">
              <w:t>(</w:t>
            </w:r>
            <w:r w:rsidR="00D7772B" w:rsidRPr="004C7CAE">
              <w:t>100</w:t>
            </w:r>
            <w:r w:rsidR="0025669F" w:rsidRPr="004C7CAE">
              <w:t>% p</w:t>
            </w:r>
            <w:r w:rsidR="0025669F" w:rsidRPr="00CB100E">
              <w:t>)</w:t>
            </w:r>
          </w:p>
          <w:p w:rsidR="0025669F" w:rsidRDefault="0025669F" w:rsidP="0003279E">
            <w:pPr>
              <w:spacing w:before="20" w:after="20"/>
              <w:jc w:val="both"/>
            </w:pPr>
          </w:p>
        </w:tc>
        <w:tc>
          <w:tcPr>
            <w:tcW w:w="578" w:type="dxa"/>
            <w:gridSpan w:val="4"/>
          </w:tcPr>
          <w:p w:rsidR="0025669F" w:rsidRDefault="0025669F" w:rsidP="0003279E">
            <w:pPr>
              <w:spacing w:before="20" w:after="20"/>
              <w:jc w:val="both"/>
            </w:pPr>
            <w:r>
              <w:t>2/ZS</w:t>
            </w:r>
          </w:p>
        </w:tc>
        <w:tc>
          <w:tcPr>
            <w:tcW w:w="711" w:type="dxa"/>
            <w:gridSpan w:val="5"/>
          </w:tcPr>
          <w:p w:rsidR="0025669F" w:rsidRPr="00117A25" w:rsidRDefault="0025669F" w:rsidP="0003279E">
            <w:pPr>
              <w:spacing w:before="20" w:after="20"/>
              <w:jc w:val="center"/>
              <w:rPr>
                <w:b/>
              </w:rPr>
            </w:pPr>
            <w:r w:rsidRPr="00117A25">
              <w:rPr>
                <w:b/>
              </w:rPr>
              <w:t>PZ</w:t>
            </w:r>
          </w:p>
        </w:tc>
      </w:tr>
      <w:tr w:rsidR="00117A25" w:rsidTr="00F81AEA">
        <w:trPr>
          <w:gridBefore w:val="1"/>
          <w:gridAfter w:val="4"/>
          <w:wBefore w:w="27" w:type="dxa"/>
          <w:wAfter w:w="299" w:type="dxa"/>
        </w:trPr>
        <w:tc>
          <w:tcPr>
            <w:tcW w:w="1931" w:type="dxa"/>
            <w:gridSpan w:val="2"/>
          </w:tcPr>
          <w:p w:rsidR="0025669F" w:rsidRDefault="00892828" w:rsidP="005D0CE6">
            <w:pPr>
              <w:spacing w:before="20" w:after="20"/>
            </w:pPr>
            <w:hyperlink w:anchor="Tech_tuků_a_deterg" w:history="1">
              <w:r w:rsidR="005D0CE6">
                <w:rPr>
                  <w:rStyle w:val="Hypertextovodkaz"/>
                </w:rPr>
                <w:t>Technology of Fats and Detergents</w:t>
              </w:r>
            </w:hyperlink>
          </w:p>
        </w:tc>
        <w:tc>
          <w:tcPr>
            <w:tcW w:w="1271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28p</w:t>
            </w:r>
            <w:r w:rsidR="0025669F"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="0025669F">
              <w:t>28l</w:t>
            </w:r>
          </w:p>
        </w:tc>
        <w:tc>
          <w:tcPr>
            <w:tcW w:w="709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z,</w:t>
            </w:r>
            <w:r w:rsidR="00C45D0F">
              <w:t xml:space="preserve"> </w:t>
            </w:r>
            <w:r>
              <w:t>zk</w:t>
            </w:r>
          </w:p>
        </w:tc>
        <w:tc>
          <w:tcPr>
            <w:tcW w:w="567" w:type="dxa"/>
          </w:tcPr>
          <w:p w:rsidR="0025669F" w:rsidRDefault="0025669F" w:rsidP="0003279E">
            <w:pPr>
              <w:spacing w:before="20" w:after="20"/>
              <w:jc w:val="center"/>
            </w:pPr>
            <w:r>
              <w:t>4</w:t>
            </w:r>
          </w:p>
        </w:tc>
        <w:tc>
          <w:tcPr>
            <w:tcW w:w="3972" w:type="dxa"/>
            <w:gridSpan w:val="17"/>
          </w:tcPr>
          <w:p w:rsidR="0025669F" w:rsidRPr="00C435DF" w:rsidRDefault="00892828" w:rsidP="0003279E">
            <w:pPr>
              <w:spacing w:before="20" w:after="20"/>
              <w:jc w:val="both"/>
              <w:rPr>
                <w:b/>
              </w:rPr>
            </w:pPr>
            <w:hyperlink w:anchor="Kašpárková" w:history="1">
              <w:r w:rsidR="00D7772B" w:rsidRPr="00D06A8B">
                <w:rPr>
                  <w:rStyle w:val="Hypertextovodkaz"/>
                  <w:b/>
                </w:rPr>
                <w:t>doc. Ing. Věra Kašpárková, CSc.</w:t>
              </w:r>
            </w:hyperlink>
            <w:r w:rsidR="00D7772B">
              <w:rPr>
                <w:b/>
              </w:rPr>
              <w:t xml:space="preserve"> </w:t>
            </w:r>
            <w:r w:rsidR="00D7772B" w:rsidRPr="00CB100E">
              <w:t>(50</w:t>
            </w:r>
            <w:r w:rsidR="0025669F" w:rsidRPr="00CB100E">
              <w:t>% p)</w:t>
            </w:r>
          </w:p>
          <w:p w:rsidR="0025669F" w:rsidRPr="005E17AC" w:rsidRDefault="00892828" w:rsidP="0003279E">
            <w:pPr>
              <w:spacing w:before="20" w:after="20"/>
              <w:jc w:val="both"/>
            </w:pPr>
            <w:hyperlink w:anchor="Sedlaříková" w:history="1">
              <w:r w:rsidR="00D7772B" w:rsidRPr="00D06A8B">
                <w:rPr>
                  <w:rStyle w:val="Hypertextovodkaz"/>
                </w:rPr>
                <w:t>Ing. Jana Sedlaříková, Ph.D.</w:t>
              </w:r>
            </w:hyperlink>
            <w:r w:rsidR="00D7772B">
              <w:t xml:space="preserve"> </w:t>
            </w:r>
            <w:r w:rsidR="0025669F" w:rsidRPr="005E17AC">
              <w:t xml:space="preserve">(50% p) </w:t>
            </w:r>
          </w:p>
        </w:tc>
        <w:tc>
          <w:tcPr>
            <w:tcW w:w="578" w:type="dxa"/>
            <w:gridSpan w:val="4"/>
          </w:tcPr>
          <w:p w:rsidR="0025669F" w:rsidRDefault="0025669F" w:rsidP="0003279E">
            <w:pPr>
              <w:spacing w:before="20" w:after="20"/>
              <w:jc w:val="both"/>
            </w:pPr>
            <w:r>
              <w:t>2/ZS</w:t>
            </w:r>
          </w:p>
        </w:tc>
        <w:tc>
          <w:tcPr>
            <w:tcW w:w="711" w:type="dxa"/>
            <w:gridSpan w:val="5"/>
          </w:tcPr>
          <w:p w:rsidR="0025669F" w:rsidRPr="00117A25" w:rsidRDefault="0025669F" w:rsidP="0003279E">
            <w:pPr>
              <w:spacing w:before="20" w:after="20"/>
              <w:jc w:val="center"/>
              <w:rPr>
                <w:b/>
              </w:rPr>
            </w:pPr>
            <w:r w:rsidRPr="00117A25">
              <w:rPr>
                <w:b/>
              </w:rPr>
              <w:t>ZT</w:t>
            </w:r>
          </w:p>
        </w:tc>
      </w:tr>
      <w:tr w:rsidR="00117A25" w:rsidTr="00F81AEA">
        <w:trPr>
          <w:gridBefore w:val="1"/>
          <w:gridAfter w:val="4"/>
          <w:wBefore w:w="27" w:type="dxa"/>
          <w:wAfter w:w="299" w:type="dxa"/>
        </w:trPr>
        <w:tc>
          <w:tcPr>
            <w:tcW w:w="1931" w:type="dxa"/>
            <w:gridSpan w:val="2"/>
          </w:tcPr>
          <w:p w:rsidR="0025669F" w:rsidRPr="001D5CC9" w:rsidRDefault="00892828" w:rsidP="0003279E">
            <w:pPr>
              <w:spacing w:before="20" w:after="20"/>
            </w:pPr>
            <w:hyperlink w:anchor="Výr_alkoh_a_nealkoh_náp" w:history="1">
              <w:r w:rsidR="005D0CE6" w:rsidRPr="00774C7B">
                <w:rPr>
                  <w:rStyle w:val="Hypertextovodkaz"/>
                </w:rPr>
                <w:t>Production of Alcoholic and Non-Alcoholic Beverages</w:t>
              </w:r>
            </w:hyperlink>
          </w:p>
        </w:tc>
        <w:tc>
          <w:tcPr>
            <w:tcW w:w="1271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28p</w:t>
            </w:r>
            <w:r w:rsidR="0025669F"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="0025669F">
              <w:t>28l</w:t>
            </w:r>
          </w:p>
        </w:tc>
        <w:tc>
          <w:tcPr>
            <w:tcW w:w="709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z,</w:t>
            </w:r>
            <w:r w:rsidR="00C45D0F">
              <w:t xml:space="preserve"> </w:t>
            </w:r>
            <w:r>
              <w:t>zk</w:t>
            </w:r>
          </w:p>
        </w:tc>
        <w:tc>
          <w:tcPr>
            <w:tcW w:w="567" w:type="dxa"/>
          </w:tcPr>
          <w:p w:rsidR="0025669F" w:rsidRDefault="0025669F" w:rsidP="0003279E">
            <w:pPr>
              <w:spacing w:before="20" w:after="20"/>
              <w:jc w:val="center"/>
            </w:pPr>
            <w:r>
              <w:t>4</w:t>
            </w:r>
          </w:p>
        </w:tc>
        <w:tc>
          <w:tcPr>
            <w:tcW w:w="3972" w:type="dxa"/>
            <w:gridSpan w:val="17"/>
          </w:tcPr>
          <w:p w:rsidR="0025669F" w:rsidRPr="002234A4" w:rsidRDefault="00892828" w:rsidP="0003279E">
            <w:pPr>
              <w:spacing w:before="20" w:after="20"/>
              <w:jc w:val="both"/>
              <w:rPr>
                <w:b/>
              </w:rPr>
            </w:pPr>
            <w:hyperlink w:anchor="Lorencová" w:history="1">
              <w:r w:rsidR="00D7772B" w:rsidRPr="00D06A8B">
                <w:rPr>
                  <w:rStyle w:val="Hypertextovodkaz"/>
                  <w:b/>
                </w:rPr>
                <w:t>Ing. Eva Lorencová, Ph.D.</w:t>
              </w:r>
            </w:hyperlink>
            <w:r w:rsidR="00D7772B">
              <w:rPr>
                <w:b/>
              </w:rPr>
              <w:t xml:space="preserve"> </w:t>
            </w:r>
            <w:r w:rsidR="00D7772B" w:rsidRPr="00CB100E">
              <w:t>(50</w:t>
            </w:r>
            <w:r w:rsidR="0025669F" w:rsidRPr="00CB100E">
              <w:t>% p)</w:t>
            </w:r>
          </w:p>
          <w:p w:rsidR="0025669F" w:rsidRDefault="00892828" w:rsidP="0003279E">
            <w:pPr>
              <w:spacing w:before="20" w:after="20"/>
              <w:jc w:val="both"/>
            </w:pPr>
            <w:hyperlink w:anchor="Salek" w:history="1">
              <w:r w:rsidR="00D7772B" w:rsidRPr="00D06A8B">
                <w:rPr>
                  <w:rStyle w:val="Hypertextovodkaz"/>
                </w:rPr>
                <w:t>Ing. Richardos Nikolaos Salek, Ph.D.</w:t>
              </w:r>
            </w:hyperlink>
            <w:r w:rsidR="00D7772B">
              <w:t xml:space="preserve"> (50% p</w:t>
            </w:r>
            <w:r w:rsidR="0025669F">
              <w:t>)</w:t>
            </w:r>
          </w:p>
        </w:tc>
        <w:tc>
          <w:tcPr>
            <w:tcW w:w="578" w:type="dxa"/>
            <w:gridSpan w:val="4"/>
          </w:tcPr>
          <w:p w:rsidR="0025669F" w:rsidRDefault="0025669F" w:rsidP="0003279E">
            <w:pPr>
              <w:spacing w:before="20" w:after="20"/>
              <w:jc w:val="both"/>
            </w:pPr>
            <w:r>
              <w:t>2/ZS</w:t>
            </w:r>
          </w:p>
        </w:tc>
        <w:tc>
          <w:tcPr>
            <w:tcW w:w="711" w:type="dxa"/>
            <w:gridSpan w:val="5"/>
          </w:tcPr>
          <w:p w:rsidR="0025669F" w:rsidRPr="00117A25" w:rsidRDefault="0025669F" w:rsidP="0003279E">
            <w:pPr>
              <w:spacing w:before="20" w:after="20"/>
              <w:jc w:val="center"/>
              <w:rPr>
                <w:b/>
              </w:rPr>
            </w:pPr>
            <w:r w:rsidRPr="00117A25">
              <w:rPr>
                <w:b/>
              </w:rPr>
              <w:t>PZ</w:t>
            </w:r>
          </w:p>
        </w:tc>
      </w:tr>
      <w:tr w:rsidR="00117A25" w:rsidTr="00F81AEA">
        <w:trPr>
          <w:gridBefore w:val="1"/>
          <w:gridAfter w:val="4"/>
          <w:wBefore w:w="27" w:type="dxa"/>
          <w:wAfter w:w="299" w:type="dxa"/>
        </w:trPr>
        <w:tc>
          <w:tcPr>
            <w:tcW w:w="1931" w:type="dxa"/>
            <w:gridSpan w:val="2"/>
          </w:tcPr>
          <w:p w:rsidR="0025669F" w:rsidRDefault="00892828" w:rsidP="0003279E">
            <w:pPr>
              <w:spacing w:before="20" w:after="20"/>
            </w:pPr>
            <w:hyperlink w:anchor="Říz_bezp_potr_II" w:history="1">
              <w:r w:rsidR="005D0CE6" w:rsidRPr="00774C7B">
                <w:rPr>
                  <w:rStyle w:val="Hypertextovodkaz"/>
                </w:rPr>
                <w:t>Food Safety Management II</w:t>
              </w:r>
            </w:hyperlink>
          </w:p>
        </w:tc>
        <w:tc>
          <w:tcPr>
            <w:tcW w:w="1271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14p</w:t>
            </w:r>
            <w:r w:rsidR="0025669F">
              <w:t>+28s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klz</w:t>
            </w:r>
          </w:p>
        </w:tc>
        <w:tc>
          <w:tcPr>
            <w:tcW w:w="567" w:type="dxa"/>
          </w:tcPr>
          <w:p w:rsidR="0025669F" w:rsidRDefault="0025669F" w:rsidP="0003279E">
            <w:pPr>
              <w:spacing w:before="20" w:after="20"/>
              <w:jc w:val="center"/>
            </w:pPr>
            <w:r>
              <w:t>3</w:t>
            </w:r>
          </w:p>
        </w:tc>
        <w:tc>
          <w:tcPr>
            <w:tcW w:w="3972" w:type="dxa"/>
            <w:gridSpan w:val="17"/>
          </w:tcPr>
          <w:p w:rsidR="0025669F" w:rsidRPr="002234A4" w:rsidRDefault="00892828" w:rsidP="0003279E">
            <w:pPr>
              <w:spacing w:before="20" w:after="20"/>
              <w:jc w:val="both"/>
              <w:rPr>
                <w:b/>
              </w:rPr>
            </w:pPr>
            <w:hyperlink w:anchor="Černíková" w:history="1">
              <w:r w:rsidR="0025669F" w:rsidRPr="00D06A8B">
                <w:rPr>
                  <w:rStyle w:val="Hypertextovodkaz"/>
                  <w:b/>
                </w:rPr>
                <w:t xml:space="preserve">MVDr. </w:t>
              </w:r>
              <w:r w:rsidR="00DE5970" w:rsidRPr="00D06A8B">
                <w:rPr>
                  <w:rStyle w:val="Hypertextovodkaz"/>
                  <w:b/>
                </w:rPr>
                <w:t xml:space="preserve">Michaela </w:t>
              </w:r>
              <w:r w:rsidR="0025669F" w:rsidRPr="00D06A8B">
                <w:rPr>
                  <w:rStyle w:val="Hypertextovodkaz"/>
                  <w:b/>
                </w:rPr>
                <w:t>Černíková, Ph.D.</w:t>
              </w:r>
            </w:hyperlink>
            <w:r w:rsidR="0025669F">
              <w:t xml:space="preserve"> </w:t>
            </w:r>
            <w:r w:rsidR="0025669F" w:rsidRPr="00CB100E">
              <w:t>(6</w:t>
            </w:r>
            <w:r w:rsidR="00D7772B" w:rsidRPr="00CB100E">
              <w:t>0</w:t>
            </w:r>
            <w:r w:rsidR="0025669F" w:rsidRPr="00CB100E">
              <w:t>% p)</w:t>
            </w:r>
          </w:p>
          <w:p w:rsidR="0025669F" w:rsidRDefault="00892828" w:rsidP="0003279E">
            <w:pPr>
              <w:spacing w:before="20" w:after="20"/>
              <w:jc w:val="both"/>
            </w:pPr>
            <w:hyperlink w:anchor="Buňka" w:history="1">
              <w:r w:rsidR="00D7772B" w:rsidRPr="00D06A8B">
                <w:rPr>
                  <w:rStyle w:val="Hypertextovodkaz"/>
                </w:rPr>
                <w:t xml:space="preserve">doc. </w:t>
              </w:r>
              <w:r w:rsidR="00DE5970" w:rsidRPr="00D06A8B">
                <w:rPr>
                  <w:rStyle w:val="Hypertextovodkaz"/>
                </w:rPr>
                <w:t xml:space="preserve">Ing. František </w:t>
              </w:r>
              <w:r w:rsidR="00D7772B" w:rsidRPr="00D06A8B">
                <w:rPr>
                  <w:rStyle w:val="Hypertextovodkaz"/>
                </w:rPr>
                <w:t>Buňka, Ph.D.</w:t>
              </w:r>
            </w:hyperlink>
            <w:r w:rsidR="00D7772B">
              <w:t xml:space="preserve"> (40</w:t>
            </w:r>
            <w:r w:rsidR="0025669F">
              <w:t xml:space="preserve">% p) </w:t>
            </w:r>
          </w:p>
        </w:tc>
        <w:tc>
          <w:tcPr>
            <w:tcW w:w="578" w:type="dxa"/>
            <w:gridSpan w:val="4"/>
          </w:tcPr>
          <w:p w:rsidR="0025669F" w:rsidRDefault="0025669F" w:rsidP="0003279E">
            <w:pPr>
              <w:spacing w:before="20" w:after="20"/>
              <w:jc w:val="both"/>
            </w:pPr>
            <w:r>
              <w:t>2/ZS</w:t>
            </w:r>
          </w:p>
        </w:tc>
        <w:tc>
          <w:tcPr>
            <w:tcW w:w="711" w:type="dxa"/>
            <w:gridSpan w:val="5"/>
          </w:tcPr>
          <w:p w:rsidR="0025669F" w:rsidRPr="00117A25" w:rsidRDefault="0025669F" w:rsidP="0003279E">
            <w:pPr>
              <w:spacing w:before="20" w:after="20"/>
              <w:jc w:val="center"/>
              <w:rPr>
                <w:b/>
              </w:rPr>
            </w:pPr>
            <w:r w:rsidRPr="00117A25">
              <w:rPr>
                <w:b/>
              </w:rPr>
              <w:t>PZ</w:t>
            </w:r>
          </w:p>
        </w:tc>
      </w:tr>
      <w:tr w:rsidR="00117A25" w:rsidTr="00F81AEA">
        <w:trPr>
          <w:gridBefore w:val="1"/>
          <w:gridAfter w:val="4"/>
          <w:wBefore w:w="27" w:type="dxa"/>
          <w:wAfter w:w="299" w:type="dxa"/>
        </w:trPr>
        <w:tc>
          <w:tcPr>
            <w:tcW w:w="1931" w:type="dxa"/>
            <w:gridSpan w:val="2"/>
          </w:tcPr>
          <w:p w:rsidR="0025669F" w:rsidRPr="00D7772B" w:rsidRDefault="00892828" w:rsidP="005D0CE6">
            <w:pPr>
              <w:spacing w:before="20" w:after="20"/>
              <w:rPr>
                <w:highlight w:val="yellow"/>
              </w:rPr>
            </w:pPr>
            <w:hyperlink w:anchor="Ročn_projekt" w:history="1">
              <w:r w:rsidR="005D0CE6" w:rsidRPr="009B7667">
                <w:rPr>
                  <w:rStyle w:val="Hypertextovodkaz"/>
                </w:rPr>
                <w:t>Year Project</w:t>
              </w:r>
            </w:hyperlink>
          </w:p>
        </w:tc>
        <w:tc>
          <w:tcPr>
            <w:tcW w:w="1271" w:type="dxa"/>
            <w:gridSpan w:val="7"/>
          </w:tcPr>
          <w:p w:rsidR="0025669F" w:rsidRPr="00FA63C9" w:rsidRDefault="00C45D0F" w:rsidP="0003279E">
            <w:pPr>
              <w:spacing w:before="20" w:after="20"/>
              <w:jc w:val="both"/>
            </w:pPr>
            <w:r w:rsidRPr="00FA63C9">
              <w:t>0p</w:t>
            </w:r>
            <w:r w:rsidRPr="00FA63C9">
              <w:rPr>
                <w:lang w:val="en-GB"/>
              </w:rPr>
              <w:t>+</w:t>
            </w:r>
            <w:r w:rsidRPr="00FA63C9">
              <w:t>0s</w:t>
            </w:r>
            <w:r w:rsidRPr="00FA63C9">
              <w:rPr>
                <w:lang w:val="en-GB"/>
              </w:rPr>
              <w:t>+</w:t>
            </w:r>
            <w:r w:rsidR="0025669F" w:rsidRPr="00FA63C9">
              <w:t>28l</w:t>
            </w:r>
          </w:p>
        </w:tc>
        <w:tc>
          <w:tcPr>
            <w:tcW w:w="709" w:type="dxa"/>
            <w:gridSpan w:val="5"/>
          </w:tcPr>
          <w:p w:rsidR="0025669F" w:rsidRPr="00FA63C9" w:rsidRDefault="0025669F" w:rsidP="0003279E">
            <w:pPr>
              <w:spacing w:before="20" w:after="20"/>
              <w:jc w:val="both"/>
            </w:pPr>
            <w:r w:rsidRPr="00FA63C9">
              <w:t>klz</w:t>
            </w:r>
          </w:p>
        </w:tc>
        <w:tc>
          <w:tcPr>
            <w:tcW w:w="567" w:type="dxa"/>
          </w:tcPr>
          <w:p w:rsidR="0025669F" w:rsidRPr="00FA63C9" w:rsidRDefault="0025669F" w:rsidP="0003279E">
            <w:pPr>
              <w:spacing w:before="20" w:after="20"/>
              <w:jc w:val="center"/>
            </w:pPr>
            <w:r w:rsidRPr="00FA63C9">
              <w:t>2</w:t>
            </w:r>
          </w:p>
        </w:tc>
        <w:tc>
          <w:tcPr>
            <w:tcW w:w="3972" w:type="dxa"/>
            <w:gridSpan w:val="17"/>
          </w:tcPr>
          <w:p w:rsidR="005D0E50" w:rsidRPr="00D7772B" w:rsidRDefault="00892828" w:rsidP="00774C7B">
            <w:pPr>
              <w:spacing w:before="20" w:after="20"/>
              <w:jc w:val="both"/>
              <w:rPr>
                <w:highlight w:val="yellow"/>
              </w:rPr>
            </w:pPr>
            <w:hyperlink w:anchor="Salek" w:history="1">
              <w:r w:rsidR="0025669F" w:rsidRPr="00FA63C9">
                <w:rPr>
                  <w:rStyle w:val="Hypertextovodkaz"/>
                  <w:b/>
                  <w:sz w:val="19"/>
                  <w:szCs w:val="19"/>
                </w:rPr>
                <w:t xml:space="preserve">Ing. </w:t>
              </w:r>
              <w:r w:rsidR="00DE5970" w:rsidRPr="00FA63C9">
                <w:rPr>
                  <w:rStyle w:val="Hypertextovodkaz"/>
                  <w:b/>
                  <w:sz w:val="19"/>
                  <w:szCs w:val="19"/>
                </w:rPr>
                <w:t>Richardos Nikolaos</w:t>
              </w:r>
              <w:r w:rsidR="00DE5970" w:rsidRPr="00FA63C9">
                <w:rPr>
                  <w:rStyle w:val="Hypertextovodkaz"/>
                  <w:sz w:val="19"/>
                  <w:szCs w:val="19"/>
                </w:rPr>
                <w:t xml:space="preserve"> </w:t>
              </w:r>
              <w:r w:rsidR="0025669F" w:rsidRPr="00FA63C9">
                <w:rPr>
                  <w:rStyle w:val="Hypertextovodkaz"/>
                  <w:b/>
                  <w:sz w:val="19"/>
                  <w:szCs w:val="19"/>
                </w:rPr>
                <w:t>Salek, Ph.D.</w:t>
              </w:r>
            </w:hyperlink>
            <w:r w:rsidR="0025669F" w:rsidRPr="00FA63C9">
              <w:rPr>
                <w:b/>
                <w:sz w:val="19"/>
                <w:szCs w:val="19"/>
              </w:rPr>
              <w:t xml:space="preserve"> </w:t>
            </w:r>
            <w:r w:rsidR="0025669F" w:rsidRPr="00FA63C9">
              <w:rPr>
                <w:sz w:val="19"/>
                <w:szCs w:val="19"/>
              </w:rPr>
              <w:t>(</w:t>
            </w:r>
            <w:r w:rsidR="00FA63C9" w:rsidRPr="00FA63C9">
              <w:rPr>
                <w:sz w:val="19"/>
                <w:szCs w:val="19"/>
              </w:rPr>
              <w:t>25</w:t>
            </w:r>
            <w:r w:rsidR="0025669F" w:rsidRPr="00FA63C9">
              <w:rPr>
                <w:sz w:val="19"/>
                <w:szCs w:val="19"/>
              </w:rPr>
              <w:t xml:space="preserve">% </w:t>
            </w:r>
            <w:r w:rsidR="00FA63C9" w:rsidRPr="00FA63C9">
              <w:rPr>
                <w:sz w:val="19"/>
                <w:szCs w:val="19"/>
              </w:rPr>
              <w:t>l</w:t>
            </w:r>
            <w:r w:rsidR="0025669F" w:rsidRPr="00FA63C9">
              <w:rPr>
                <w:sz w:val="19"/>
                <w:szCs w:val="19"/>
              </w:rPr>
              <w:t>)</w:t>
            </w:r>
          </w:p>
        </w:tc>
        <w:tc>
          <w:tcPr>
            <w:tcW w:w="578" w:type="dxa"/>
            <w:gridSpan w:val="4"/>
          </w:tcPr>
          <w:p w:rsidR="0025669F" w:rsidRDefault="0025669F" w:rsidP="0003279E">
            <w:pPr>
              <w:spacing w:before="20" w:after="20"/>
              <w:jc w:val="both"/>
            </w:pPr>
            <w:r>
              <w:t>2/ZS</w:t>
            </w:r>
          </w:p>
        </w:tc>
        <w:tc>
          <w:tcPr>
            <w:tcW w:w="711" w:type="dxa"/>
            <w:gridSpan w:val="5"/>
          </w:tcPr>
          <w:p w:rsidR="0025669F" w:rsidRPr="00117A25" w:rsidRDefault="0025669F" w:rsidP="0003279E">
            <w:pPr>
              <w:spacing w:before="20" w:after="20"/>
              <w:jc w:val="center"/>
              <w:rPr>
                <w:b/>
              </w:rPr>
            </w:pPr>
            <w:r w:rsidRPr="00117A25">
              <w:rPr>
                <w:b/>
              </w:rPr>
              <w:t>PZ</w:t>
            </w:r>
          </w:p>
        </w:tc>
      </w:tr>
      <w:tr w:rsidR="00117A25" w:rsidTr="00F81AEA">
        <w:trPr>
          <w:gridBefore w:val="1"/>
          <w:gridAfter w:val="4"/>
          <w:wBefore w:w="27" w:type="dxa"/>
          <w:wAfter w:w="299" w:type="dxa"/>
        </w:trPr>
        <w:tc>
          <w:tcPr>
            <w:tcW w:w="1931" w:type="dxa"/>
            <w:gridSpan w:val="2"/>
          </w:tcPr>
          <w:p w:rsidR="0025669F" w:rsidRDefault="00892828" w:rsidP="005D0CE6">
            <w:pPr>
              <w:spacing w:before="20" w:after="20"/>
            </w:pPr>
            <w:hyperlink w:anchor="Sem_k_DP" w:history="1">
              <w:r w:rsidR="005D0CE6">
                <w:rPr>
                  <w:rStyle w:val="Hypertextovodkaz"/>
                </w:rPr>
                <w:t>Master Thesis Seminar</w:t>
              </w:r>
            </w:hyperlink>
          </w:p>
        </w:tc>
        <w:tc>
          <w:tcPr>
            <w:tcW w:w="1271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 w:rsidR="0025669F">
              <w:t>14s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z</w:t>
            </w:r>
          </w:p>
        </w:tc>
        <w:tc>
          <w:tcPr>
            <w:tcW w:w="567" w:type="dxa"/>
          </w:tcPr>
          <w:p w:rsidR="0025669F" w:rsidRDefault="0025669F" w:rsidP="0003279E">
            <w:pPr>
              <w:spacing w:before="20" w:after="20"/>
              <w:jc w:val="center"/>
            </w:pPr>
            <w:r>
              <w:t>1</w:t>
            </w:r>
          </w:p>
        </w:tc>
        <w:tc>
          <w:tcPr>
            <w:tcW w:w="3972" w:type="dxa"/>
            <w:gridSpan w:val="17"/>
          </w:tcPr>
          <w:p w:rsidR="0025669F" w:rsidRPr="00117A25" w:rsidRDefault="00892828" w:rsidP="0003279E">
            <w:pPr>
              <w:spacing w:before="20" w:after="20"/>
              <w:jc w:val="both"/>
            </w:pPr>
            <w:hyperlink w:anchor="Buňka" w:history="1">
              <w:r w:rsidR="0025669F" w:rsidRPr="00D06A8B">
                <w:rPr>
                  <w:rStyle w:val="Hypertextovodkaz"/>
                </w:rPr>
                <w:t xml:space="preserve">doc. </w:t>
              </w:r>
              <w:r w:rsidR="00DE5970" w:rsidRPr="00D06A8B">
                <w:rPr>
                  <w:rStyle w:val="Hypertextovodkaz"/>
                </w:rPr>
                <w:t xml:space="preserve">Ing. František </w:t>
              </w:r>
              <w:r w:rsidR="0025669F" w:rsidRPr="00D06A8B">
                <w:rPr>
                  <w:rStyle w:val="Hypertextovodkaz"/>
                </w:rPr>
                <w:t>Buňka, Ph.D.</w:t>
              </w:r>
            </w:hyperlink>
            <w:r w:rsidR="0025669F" w:rsidRPr="00117A25">
              <w:t xml:space="preserve"> </w:t>
            </w:r>
            <w:r w:rsidR="00D7772B">
              <w:t>(100</w:t>
            </w:r>
            <w:r w:rsidR="0025669F" w:rsidRPr="00117A25">
              <w:t>% s)</w:t>
            </w:r>
          </w:p>
        </w:tc>
        <w:tc>
          <w:tcPr>
            <w:tcW w:w="578" w:type="dxa"/>
            <w:gridSpan w:val="4"/>
          </w:tcPr>
          <w:p w:rsidR="0025669F" w:rsidRDefault="0025669F" w:rsidP="0003279E">
            <w:pPr>
              <w:spacing w:before="20" w:after="20"/>
              <w:jc w:val="both"/>
            </w:pPr>
            <w:r>
              <w:t>2/ZS</w:t>
            </w:r>
          </w:p>
        </w:tc>
        <w:tc>
          <w:tcPr>
            <w:tcW w:w="711" w:type="dxa"/>
            <w:gridSpan w:val="5"/>
          </w:tcPr>
          <w:p w:rsidR="0025669F" w:rsidRDefault="0025669F" w:rsidP="0003279E">
            <w:pPr>
              <w:spacing w:before="20" w:after="20"/>
              <w:jc w:val="center"/>
            </w:pPr>
          </w:p>
        </w:tc>
      </w:tr>
      <w:tr w:rsidR="00117A25" w:rsidTr="00F81AEA">
        <w:trPr>
          <w:gridBefore w:val="1"/>
          <w:gridAfter w:val="4"/>
          <w:wBefore w:w="27" w:type="dxa"/>
          <w:wAfter w:w="299" w:type="dxa"/>
        </w:trPr>
        <w:tc>
          <w:tcPr>
            <w:tcW w:w="1931" w:type="dxa"/>
            <w:gridSpan w:val="2"/>
          </w:tcPr>
          <w:p w:rsidR="0025669F" w:rsidRDefault="00892828" w:rsidP="0003279E">
            <w:pPr>
              <w:spacing w:before="20" w:after="20"/>
            </w:pPr>
            <w:hyperlink w:anchor="Fyz_vlast_potr" w:history="1">
              <w:r w:rsidR="005D0CE6" w:rsidRPr="00774C7B">
                <w:rPr>
                  <w:rStyle w:val="Hypertextovodkaz"/>
                </w:rPr>
                <w:t>Physical Characteristics of Foodstuffs</w:t>
              </w:r>
            </w:hyperlink>
          </w:p>
        </w:tc>
        <w:tc>
          <w:tcPr>
            <w:tcW w:w="1271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14p</w:t>
            </w:r>
            <w:r w:rsidR="0025669F"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="0025669F">
              <w:t>28l</w:t>
            </w:r>
          </w:p>
        </w:tc>
        <w:tc>
          <w:tcPr>
            <w:tcW w:w="709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klz</w:t>
            </w:r>
          </w:p>
        </w:tc>
        <w:tc>
          <w:tcPr>
            <w:tcW w:w="567" w:type="dxa"/>
          </w:tcPr>
          <w:p w:rsidR="0025669F" w:rsidRDefault="0025669F" w:rsidP="0003279E">
            <w:pPr>
              <w:spacing w:before="20" w:after="20"/>
              <w:jc w:val="center"/>
            </w:pPr>
            <w:r>
              <w:t>3</w:t>
            </w:r>
          </w:p>
        </w:tc>
        <w:tc>
          <w:tcPr>
            <w:tcW w:w="3972" w:type="dxa"/>
            <w:gridSpan w:val="17"/>
          </w:tcPr>
          <w:p w:rsidR="0025669F" w:rsidRPr="002234A4" w:rsidRDefault="00892828" w:rsidP="0003279E">
            <w:pPr>
              <w:spacing w:before="20" w:after="20"/>
              <w:jc w:val="both"/>
              <w:rPr>
                <w:b/>
              </w:rPr>
            </w:pPr>
            <w:hyperlink w:anchor="Lapčík" w:history="1">
              <w:r w:rsidR="0025669F" w:rsidRPr="00D06A8B">
                <w:rPr>
                  <w:rStyle w:val="Hypertextovodkaz"/>
                  <w:b/>
                </w:rPr>
                <w:t xml:space="preserve">prof. </w:t>
              </w:r>
              <w:r w:rsidR="00DE5970" w:rsidRPr="00D06A8B">
                <w:rPr>
                  <w:rStyle w:val="Hypertextovodkaz"/>
                  <w:b/>
                </w:rPr>
                <w:t xml:space="preserve">Ing. Lubomír </w:t>
              </w:r>
              <w:r w:rsidR="0025669F" w:rsidRPr="00D06A8B">
                <w:rPr>
                  <w:rStyle w:val="Hypertextovodkaz"/>
                  <w:b/>
                </w:rPr>
                <w:t xml:space="preserve">Lapčík, </w:t>
              </w:r>
              <w:r w:rsidR="00D7772B" w:rsidRPr="00D06A8B">
                <w:rPr>
                  <w:rStyle w:val="Hypertextovodkaz"/>
                  <w:b/>
                </w:rPr>
                <w:t>CSc</w:t>
              </w:r>
              <w:r w:rsidR="0025669F" w:rsidRPr="00D06A8B">
                <w:rPr>
                  <w:rStyle w:val="Hypertextovodkaz"/>
                  <w:b/>
                </w:rPr>
                <w:t>.</w:t>
              </w:r>
            </w:hyperlink>
            <w:r w:rsidR="00D7772B">
              <w:rPr>
                <w:b/>
              </w:rPr>
              <w:t xml:space="preserve"> </w:t>
            </w:r>
            <w:r w:rsidR="00D7772B" w:rsidRPr="00CB100E">
              <w:t>(80</w:t>
            </w:r>
            <w:r w:rsidR="0025669F" w:rsidRPr="00CB100E">
              <w:t>% p)</w:t>
            </w:r>
          </w:p>
          <w:p w:rsidR="0025669F" w:rsidRDefault="00892828" w:rsidP="0003279E">
            <w:pPr>
              <w:spacing w:before="20" w:after="20"/>
              <w:jc w:val="both"/>
            </w:pPr>
            <w:hyperlink w:anchor="Lapčíková" w:history="1">
              <w:r w:rsidR="00D7772B" w:rsidRPr="00D06A8B">
                <w:rPr>
                  <w:rStyle w:val="Hypertextovodkaz"/>
                </w:rPr>
                <w:t>doc.</w:t>
              </w:r>
              <w:r w:rsidR="00DE5970" w:rsidRPr="00D06A8B">
                <w:rPr>
                  <w:rStyle w:val="Hypertextovodkaz"/>
                </w:rPr>
                <w:t xml:space="preserve"> Mgr. Barbora </w:t>
              </w:r>
              <w:r w:rsidR="00D7772B" w:rsidRPr="00D06A8B">
                <w:rPr>
                  <w:rStyle w:val="Hypertextovodkaz"/>
                </w:rPr>
                <w:t>Lapčíková, Ph.D.</w:t>
              </w:r>
            </w:hyperlink>
            <w:r w:rsidR="00D7772B">
              <w:t xml:space="preserve"> (20% p</w:t>
            </w:r>
            <w:r w:rsidR="0025669F">
              <w:t>)</w:t>
            </w:r>
          </w:p>
        </w:tc>
        <w:tc>
          <w:tcPr>
            <w:tcW w:w="578" w:type="dxa"/>
            <w:gridSpan w:val="4"/>
          </w:tcPr>
          <w:p w:rsidR="0025669F" w:rsidRDefault="0025669F" w:rsidP="0003279E">
            <w:pPr>
              <w:spacing w:before="20" w:after="20"/>
              <w:jc w:val="both"/>
            </w:pPr>
            <w:r>
              <w:t>2/ZS</w:t>
            </w:r>
          </w:p>
        </w:tc>
        <w:tc>
          <w:tcPr>
            <w:tcW w:w="711" w:type="dxa"/>
            <w:gridSpan w:val="5"/>
          </w:tcPr>
          <w:p w:rsidR="0025669F" w:rsidRPr="00117A25" w:rsidRDefault="0025669F" w:rsidP="0003279E">
            <w:pPr>
              <w:spacing w:before="20" w:after="20"/>
              <w:jc w:val="center"/>
              <w:rPr>
                <w:b/>
              </w:rPr>
            </w:pPr>
            <w:r w:rsidRPr="00117A25">
              <w:rPr>
                <w:b/>
              </w:rPr>
              <w:t>PZ</w:t>
            </w:r>
          </w:p>
        </w:tc>
      </w:tr>
      <w:tr w:rsidR="00117A25" w:rsidTr="00F81AEA">
        <w:trPr>
          <w:gridBefore w:val="1"/>
          <w:gridAfter w:val="4"/>
          <w:wBefore w:w="27" w:type="dxa"/>
          <w:wAfter w:w="299" w:type="dxa"/>
        </w:trPr>
        <w:tc>
          <w:tcPr>
            <w:tcW w:w="1931" w:type="dxa"/>
            <w:gridSpan w:val="2"/>
          </w:tcPr>
          <w:p w:rsidR="0025669F" w:rsidRPr="00E300C6" w:rsidRDefault="00892828" w:rsidP="005D0CE6">
            <w:pPr>
              <w:spacing w:before="20" w:after="20"/>
            </w:pPr>
            <w:hyperlink w:anchor="Zprac_a_princ_úchov_ov_a_zel" w:history="1">
              <w:r w:rsidR="005D0CE6" w:rsidRPr="00774C7B">
                <w:rPr>
                  <w:rStyle w:val="Hypertextovodkaz"/>
                </w:rPr>
                <w:t>Technology of Fruits, Vegetables and Minor Plant Materials</w:t>
              </w:r>
            </w:hyperlink>
          </w:p>
        </w:tc>
        <w:tc>
          <w:tcPr>
            <w:tcW w:w="1271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14p</w:t>
            </w:r>
            <w:r w:rsidR="0025669F">
              <w:t>+</w:t>
            </w:r>
            <w:r>
              <w:t>14s</w:t>
            </w:r>
            <w:r w:rsidR="0025669F">
              <w:t>+14l</w:t>
            </w:r>
          </w:p>
        </w:tc>
        <w:tc>
          <w:tcPr>
            <w:tcW w:w="709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klz</w:t>
            </w:r>
          </w:p>
        </w:tc>
        <w:tc>
          <w:tcPr>
            <w:tcW w:w="567" w:type="dxa"/>
          </w:tcPr>
          <w:p w:rsidR="0025669F" w:rsidRDefault="0025669F" w:rsidP="0003279E">
            <w:pPr>
              <w:spacing w:before="20" w:after="20"/>
              <w:jc w:val="center"/>
            </w:pPr>
            <w:r>
              <w:t>4</w:t>
            </w:r>
          </w:p>
        </w:tc>
        <w:tc>
          <w:tcPr>
            <w:tcW w:w="3972" w:type="dxa"/>
            <w:gridSpan w:val="17"/>
          </w:tcPr>
          <w:p w:rsidR="003F07A3" w:rsidRPr="00D7772B" w:rsidRDefault="00892828" w:rsidP="0003279E">
            <w:pPr>
              <w:spacing w:before="20" w:after="20"/>
              <w:jc w:val="both"/>
              <w:rPr>
                <w:b/>
                <w:sz w:val="19"/>
                <w:szCs w:val="19"/>
              </w:rPr>
            </w:pPr>
            <w:hyperlink w:anchor="Sumczynski" w:history="1">
              <w:r w:rsidR="003F07A3" w:rsidRPr="00E20FBE">
                <w:rPr>
                  <w:rStyle w:val="Hypertextovodkaz"/>
                  <w:b/>
                  <w:sz w:val="19"/>
                  <w:szCs w:val="19"/>
                </w:rPr>
                <w:t>doc. Ing. Daniela Sumczynski, Ph.D.</w:t>
              </w:r>
            </w:hyperlink>
            <w:r w:rsidR="003F07A3" w:rsidRPr="00D7772B">
              <w:rPr>
                <w:b/>
                <w:sz w:val="19"/>
                <w:szCs w:val="19"/>
              </w:rPr>
              <w:t xml:space="preserve"> </w:t>
            </w:r>
            <w:r w:rsidR="003F07A3" w:rsidRPr="00CB100E">
              <w:rPr>
                <w:sz w:val="19"/>
                <w:szCs w:val="19"/>
              </w:rPr>
              <w:t>(</w:t>
            </w:r>
            <w:r w:rsidR="003F07A3">
              <w:rPr>
                <w:sz w:val="19"/>
                <w:szCs w:val="19"/>
              </w:rPr>
              <w:t>10</w:t>
            </w:r>
            <w:r w:rsidR="003F07A3" w:rsidRPr="00CB100E">
              <w:rPr>
                <w:sz w:val="19"/>
                <w:szCs w:val="19"/>
              </w:rPr>
              <w:t>0% p)</w:t>
            </w:r>
          </w:p>
          <w:p w:rsidR="0025669F" w:rsidRPr="005E17AC" w:rsidRDefault="0025669F" w:rsidP="0003279E">
            <w:pPr>
              <w:spacing w:before="20" w:after="20"/>
              <w:jc w:val="both"/>
            </w:pPr>
          </w:p>
        </w:tc>
        <w:tc>
          <w:tcPr>
            <w:tcW w:w="578" w:type="dxa"/>
            <w:gridSpan w:val="4"/>
          </w:tcPr>
          <w:p w:rsidR="0025669F" w:rsidRDefault="0025669F" w:rsidP="0003279E">
            <w:pPr>
              <w:spacing w:before="20" w:after="20"/>
              <w:jc w:val="both"/>
            </w:pPr>
            <w:r>
              <w:t>2/ZS</w:t>
            </w:r>
          </w:p>
        </w:tc>
        <w:tc>
          <w:tcPr>
            <w:tcW w:w="711" w:type="dxa"/>
            <w:gridSpan w:val="5"/>
          </w:tcPr>
          <w:p w:rsidR="0025669F" w:rsidRPr="00117A25" w:rsidRDefault="0025669F" w:rsidP="0003279E">
            <w:pPr>
              <w:spacing w:before="20" w:after="20"/>
              <w:jc w:val="center"/>
              <w:rPr>
                <w:b/>
              </w:rPr>
            </w:pPr>
            <w:r w:rsidRPr="00117A25">
              <w:rPr>
                <w:b/>
              </w:rPr>
              <w:t>ZT</w:t>
            </w:r>
          </w:p>
        </w:tc>
      </w:tr>
      <w:tr w:rsidR="00117A25" w:rsidTr="00F81AEA">
        <w:trPr>
          <w:gridBefore w:val="1"/>
          <w:gridAfter w:val="4"/>
          <w:wBefore w:w="27" w:type="dxa"/>
          <w:wAfter w:w="299" w:type="dxa"/>
        </w:trPr>
        <w:tc>
          <w:tcPr>
            <w:tcW w:w="1931" w:type="dxa"/>
            <w:gridSpan w:val="2"/>
          </w:tcPr>
          <w:p w:rsidR="0025669F" w:rsidRDefault="00892828" w:rsidP="005D0CE6">
            <w:pPr>
              <w:spacing w:before="20" w:after="20"/>
            </w:pPr>
            <w:hyperlink w:anchor="Exkurze" w:history="1">
              <w:r w:rsidR="005D0CE6" w:rsidRPr="00774C7B">
                <w:rPr>
                  <w:rStyle w:val="Hypertextovodkaz"/>
                </w:rPr>
                <w:t>Educational Excursion</w:t>
              </w:r>
            </w:hyperlink>
          </w:p>
        </w:tc>
        <w:tc>
          <w:tcPr>
            <w:tcW w:w="1271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 w:rsidR="00913E6B">
              <w:t>0s</w:t>
            </w:r>
            <w:r>
              <w:rPr>
                <w:lang w:val="en-GB"/>
              </w:rPr>
              <w:t>+</w:t>
            </w:r>
            <w:r w:rsidR="00913E6B">
              <w:t>28</w:t>
            </w:r>
            <w:r>
              <w:t>l</w:t>
            </w:r>
          </w:p>
        </w:tc>
        <w:tc>
          <w:tcPr>
            <w:tcW w:w="709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z</w:t>
            </w:r>
          </w:p>
        </w:tc>
        <w:tc>
          <w:tcPr>
            <w:tcW w:w="567" w:type="dxa"/>
          </w:tcPr>
          <w:p w:rsidR="0025669F" w:rsidRDefault="0025669F" w:rsidP="0003279E">
            <w:pPr>
              <w:spacing w:before="20" w:after="20"/>
              <w:jc w:val="center"/>
            </w:pPr>
            <w:r>
              <w:t>1</w:t>
            </w:r>
          </w:p>
        </w:tc>
        <w:tc>
          <w:tcPr>
            <w:tcW w:w="3972" w:type="dxa"/>
            <w:gridSpan w:val="17"/>
          </w:tcPr>
          <w:p w:rsidR="00531827" w:rsidRDefault="00892828" w:rsidP="0003279E">
            <w:pPr>
              <w:spacing w:before="20" w:after="20"/>
              <w:jc w:val="both"/>
            </w:pPr>
            <w:hyperlink w:anchor="Polášek" w:history="1">
              <w:r w:rsidR="0025669F" w:rsidRPr="00D06A8B">
                <w:rPr>
                  <w:rStyle w:val="Hypertextovodkaz"/>
                </w:rPr>
                <w:t xml:space="preserve">MVDr. </w:t>
              </w:r>
              <w:r w:rsidR="00DE5970" w:rsidRPr="00D06A8B">
                <w:rPr>
                  <w:rStyle w:val="Hypertextovodkaz"/>
                </w:rPr>
                <w:t xml:space="preserve">Zdeněk </w:t>
              </w:r>
              <w:r w:rsidR="0025669F" w:rsidRPr="00D06A8B">
                <w:rPr>
                  <w:rStyle w:val="Hypertextovodkaz"/>
                </w:rPr>
                <w:t>Polášek</w:t>
              </w:r>
            </w:hyperlink>
            <w:r w:rsidR="0025669F" w:rsidRPr="00117A25">
              <w:t xml:space="preserve"> (100% </w:t>
            </w:r>
            <w:r w:rsidR="00913E6B">
              <w:t>l</w:t>
            </w:r>
            <w:r w:rsidR="0025669F" w:rsidRPr="00117A25">
              <w:t>)</w:t>
            </w:r>
          </w:p>
          <w:p w:rsidR="005D0E50" w:rsidRPr="00117A25" w:rsidRDefault="005D0E50" w:rsidP="0003279E">
            <w:pPr>
              <w:spacing w:before="20" w:after="20"/>
              <w:jc w:val="both"/>
            </w:pPr>
          </w:p>
        </w:tc>
        <w:tc>
          <w:tcPr>
            <w:tcW w:w="578" w:type="dxa"/>
            <w:gridSpan w:val="4"/>
          </w:tcPr>
          <w:p w:rsidR="0025669F" w:rsidRDefault="0025669F" w:rsidP="0003279E">
            <w:pPr>
              <w:spacing w:before="20" w:after="20"/>
              <w:jc w:val="both"/>
            </w:pPr>
            <w:r>
              <w:t>2/LS</w:t>
            </w:r>
          </w:p>
        </w:tc>
        <w:tc>
          <w:tcPr>
            <w:tcW w:w="711" w:type="dxa"/>
            <w:gridSpan w:val="5"/>
          </w:tcPr>
          <w:p w:rsidR="0025669F" w:rsidRDefault="0025669F" w:rsidP="0003279E">
            <w:pPr>
              <w:spacing w:before="20" w:after="20"/>
              <w:jc w:val="center"/>
            </w:pPr>
          </w:p>
        </w:tc>
      </w:tr>
      <w:tr w:rsidR="00117A25" w:rsidTr="00F81AEA">
        <w:trPr>
          <w:gridBefore w:val="1"/>
          <w:gridAfter w:val="4"/>
          <w:wBefore w:w="27" w:type="dxa"/>
          <w:wAfter w:w="299" w:type="dxa"/>
        </w:trPr>
        <w:tc>
          <w:tcPr>
            <w:tcW w:w="1931" w:type="dxa"/>
            <w:gridSpan w:val="2"/>
          </w:tcPr>
          <w:p w:rsidR="0025669F" w:rsidRDefault="00892828" w:rsidP="005D0CE6">
            <w:pPr>
              <w:spacing w:before="20" w:after="20"/>
            </w:pPr>
            <w:hyperlink w:anchor="DP" w:history="1">
              <w:r w:rsidR="005D0CE6" w:rsidRPr="00774C7B">
                <w:rPr>
                  <w:rStyle w:val="Hypertextovodkaz"/>
                </w:rPr>
                <w:t>Master Thesis</w:t>
              </w:r>
            </w:hyperlink>
          </w:p>
        </w:tc>
        <w:tc>
          <w:tcPr>
            <w:tcW w:w="1271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28s</w:t>
            </w:r>
            <w:r w:rsidR="0025669F">
              <w:t>+364l</w:t>
            </w:r>
          </w:p>
        </w:tc>
        <w:tc>
          <w:tcPr>
            <w:tcW w:w="709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z</w:t>
            </w:r>
          </w:p>
        </w:tc>
        <w:tc>
          <w:tcPr>
            <w:tcW w:w="567" w:type="dxa"/>
          </w:tcPr>
          <w:p w:rsidR="0025669F" w:rsidRDefault="0025669F" w:rsidP="0003279E">
            <w:pPr>
              <w:spacing w:before="20" w:after="20"/>
              <w:jc w:val="center"/>
            </w:pPr>
            <w:r>
              <w:t>29</w:t>
            </w:r>
          </w:p>
        </w:tc>
        <w:tc>
          <w:tcPr>
            <w:tcW w:w="3972" w:type="dxa"/>
            <w:gridSpan w:val="17"/>
          </w:tcPr>
          <w:p w:rsidR="0025669F" w:rsidRPr="00C24879" w:rsidRDefault="00892828" w:rsidP="0003279E">
            <w:pPr>
              <w:spacing w:before="20" w:after="20"/>
              <w:jc w:val="both"/>
              <w:rPr>
                <w:b/>
              </w:rPr>
            </w:pPr>
            <w:hyperlink w:anchor="Buňka" w:history="1">
              <w:r w:rsidR="0025669F" w:rsidRPr="00D06A8B">
                <w:rPr>
                  <w:rStyle w:val="Hypertextovodkaz"/>
                  <w:b/>
                </w:rPr>
                <w:t xml:space="preserve">doc. </w:t>
              </w:r>
              <w:r w:rsidR="00DE5970" w:rsidRPr="00D06A8B">
                <w:rPr>
                  <w:rStyle w:val="Hypertextovodkaz"/>
                  <w:b/>
                </w:rPr>
                <w:t xml:space="preserve">Ing. František </w:t>
              </w:r>
              <w:r w:rsidR="0025669F" w:rsidRPr="00D06A8B">
                <w:rPr>
                  <w:rStyle w:val="Hypertextovodkaz"/>
                  <w:b/>
                </w:rPr>
                <w:t>Buňka, Ph.D.</w:t>
              </w:r>
            </w:hyperlink>
            <w:r w:rsidR="00D7772B">
              <w:rPr>
                <w:b/>
              </w:rPr>
              <w:t xml:space="preserve"> </w:t>
            </w:r>
            <w:r w:rsidR="00D7772B" w:rsidRPr="00CB100E">
              <w:t>(100</w:t>
            </w:r>
            <w:r w:rsidR="0025669F" w:rsidRPr="00CB100E">
              <w:t>% s)</w:t>
            </w:r>
          </w:p>
          <w:p w:rsidR="0025669F" w:rsidRDefault="00D7772B" w:rsidP="0003279E">
            <w:pPr>
              <w:spacing w:before="20" w:after="20"/>
              <w:jc w:val="both"/>
            </w:pPr>
            <w:r>
              <w:t xml:space="preserve">vedoucí </w:t>
            </w:r>
            <w:r w:rsidR="00AB60D6">
              <w:t>diplomových</w:t>
            </w:r>
            <w:r>
              <w:t xml:space="preserve"> prací (100</w:t>
            </w:r>
            <w:r w:rsidR="0025669F">
              <w:t>% l)</w:t>
            </w:r>
          </w:p>
        </w:tc>
        <w:tc>
          <w:tcPr>
            <w:tcW w:w="578" w:type="dxa"/>
            <w:gridSpan w:val="4"/>
          </w:tcPr>
          <w:p w:rsidR="0025669F" w:rsidRDefault="0025669F" w:rsidP="0003279E">
            <w:pPr>
              <w:spacing w:before="20" w:after="20"/>
              <w:jc w:val="both"/>
            </w:pPr>
            <w:r>
              <w:t>2/LS</w:t>
            </w:r>
          </w:p>
        </w:tc>
        <w:tc>
          <w:tcPr>
            <w:tcW w:w="711" w:type="dxa"/>
            <w:gridSpan w:val="5"/>
          </w:tcPr>
          <w:p w:rsidR="0025669F" w:rsidRPr="00117A25" w:rsidRDefault="0025669F" w:rsidP="0003279E">
            <w:pPr>
              <w:spacing w:before="20" w:after="20"/>
              <w:jc w:val="center"/>
              <w:rPr>
                <w:b/>
              </w:rPr>
            </w:pPr>
            <w:r w:rsidRPr="00117A25">
              <w:rPr>
                <w:b/>
              </w:rPr>
              <w:t>PZ</w:t>
            </w:r>
          </w:p>
        </w:tc>
      </w:tr>
      <w:tr w:rsidR="0025669F" w:rsidTr="00F81AEA">
        <w:trPr>
          <w:gridBefore w:val="1"/>
          <w:gridAfter w:val="4"/>
          <w:wBefore w:w="27" w:type="dxa"/>
          <w:wAfter w:w="299" w:type="dxa"/>
        </w:trPr>
        <w:tc>
          <w:tcPr>
            <w:tcW w:w="9739" w:type="dxa"/>
            <w:gridSpan w:val="41"/>
            <w:shd w:val="clear" w:color="auto" w:fill="F7CAAC"/>
          </w:tcPr>
          <w:p w:rsidR="0025669F" w:rsidRDefault="0025669F" w:rsidP="0003279E">
            <w:pPr>
              <w:spacing w:before="20" w:after="2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Povinně volitelné předměty - skupina 1</w:t>
            </w:r>
          </w:p>
        </w:tc>
      </w:tr>
      <w:tr w:rsidR="0025669F" w:rsidTr="00F81AEA">
        <w:trPr>
          <w:gridBefore w:val="1"/>
          <w:gridAfter w:val="4"/>
          <w:wBefore w:w="27" w:type="dxa"/>
          <w:wAfter w:w="299" w:type="dxa"/>
        </w:trPr>
        <w:tc>
          <w:tcPr>
            <w:tcW w:w="1931" w:type="dxa"/>
            <w:gridSpan w:val="2"/>
          </w:tcPr>
          <w:p w:rsidR="0025669F" w:rsidRDefault="00892828" w:rsidP="005D0CE6">
            <w:pPr>
              <w:spacing w:before="20" w:after="20"/>
            </w:pPr>
            <w:hyperlink w:anchor="Technol_cvič_II" w:history="1">
              <w:r w:rsidR="0025669F" w:rsidRPr="00925E49">
                <w:rPr>
                  <w:rStyle w:val="Hypertextovodkaz"/>
                </w:rPr>
                <w:t>Technologic</w:t>
              </w:r>
              <w:r w:rsidR="005D0CE6">
                <w:rPr>
                  <w:rStyle w:val="Hypertextovodkaz"/>
                </w:rPr>
                <w:t xml:space="preserve">al Practice </w:t>
              </w:r>
              <w:r w:rsidR="0025669F" w:rsidRPr="00925E49">
                <w:rPr>
                  <w:rStyle w:val="Hypertextovodkaz"/>
                </w:rPr>
                <w:t>II</w:t>
              </w:r>
            </w:hyperlink>
          </w:p>
        </w:tc>
        <w:tc>
          <w:tcPr>
            <w:tcW w:w="1271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="0025669F">
              <w:t>28l</w:t>
            </w:r>
          </w:p>
        </w:tc>
        <w:tc>
          <w:tcPr>
            <w:tcW w:w="709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z</w:t>
            </w:r>
          </w:p>
        </w:tc>
        <w:tc>
          <w:tcPr>
            <w:tcW w:w="567" w:type="dxa"/>
          </w:tcPr>
          <w:p w:rsidR="0025669F" w:rsidRDefault="0025669F" w:rsidP="0003279E">
            <w:pPr>
              <w:spacing w:before="20" w:after="20"/>
              <w:jc w:val="center"/>
            </w:pPr>
            <w:r>
              <w:t>2</w:t>
            </w:r>
          </w:p>
        </w:tc>
        <w:tc>
          <w:tcPr>
            <w:tcW w:w="3972" w:type="dxa"/>
            <w:gridSpan w:val="17"/>
          </w:tcPr>
          <w:p w:rsidR="0025669F" w:rsidRPr="00531827" w:rsidRDefault="00892828" w:rsidP="0003279E">
            <w:pPr>
              <w:spacing w:before="20" w:after="20"/>
              <w:jc w:val="both"/>
            </w:pPr>
            <w:hyperlink w:anchor="Pachlová" w:history="1">
              <w:r w:rsidR="0025669F" w:rsidRPr="00D06A8B">
                <w:rPr>
                  <w:rStyle w:val="Hypertextovodkaz"/>
                </w:rPr>
                <w:t xml:space="preserve">doc. </w:t>
              </w:r>
              <w:r w:rsidR="00DE5970" w:rsidRPr="00D06A8B">
                <w:rPr>
                  <w:rStyle w:val="Hypertextovodkaz"/>
                </w:rPr>
                <w:t xml:space="preserve">Ing. Vendula </w:t>
              </w:r>
              <w:r w:rsidR="0025669F" w:rsidRPr="00D06A8B">
                <w:rPr>
                  <w:rStyle w:val="Hypertextovodkaz"/>
                </w:rPr>
                <w:t>Pachlo</w:t>
              </w:r>
              <w:r w:rsidR="00D7772B" w:rsidRPr="00D06A8B">
                <w:rPr>
                  <w:rStyle w:val="Hypertextovodkaz"/>
                </w:rPr>
                <w:t>vá, Ph.D.</w:t>
              </w:r>
            </w:hyperlink>
            <w:r w:rsidR="00D7772B" w:rsidRPr="00531827">
              <w:t xml:space="preserve"> (40</w:t>
            </w:r>
            <w:r w:rsidR="0025669F" w:rsidRPr="00531827">
              <w:t>% l)</w:t>
            </w:r>
          </w:p>
          <w:p w:rsidR="0025669F" w:rsidRDefault="0025669F" w:rsidP="0003279E">
            <w:pPr>
              <w:spacing w:before="20" w:after="20"/>
              <w:jc w:val="both"/>
            </w:pPr>
          </w:p>
        </w:tc>
        <w:tc>
          <w:tcPr>
            <w:tcW w:w="578" w:type="dxa"/>
            <w:gridSpan w:val="4"/>
          </w:tcPr>
          <w:p w:rsidR="0025669F" w:rsidRDefault="0025669F" w:rsidP="0003279E">
            <w:pPr>
              <w:spacing w:before="20" w:after="20"/>
              <w:jc w:val="both"/>
            </w:pPr>
            <w:r>
              <w:t>1/LS</w:t>
            </w:r>
          </w:p>
        </w:tc>
        <w:tc>
          <w:tcPr>
            <w:tcW w:w="711" w:type="dxa"/>
            <w:gridSpan w:val="5"/>
          </w:tcPr>
          <w:p w:rsidR="0025669F" w:rsidRDefault="0025669F" w:rsidP="0003279E">
            <w:pPr>
              <w:spacing w:before="20" w:after="20"/>
              <w:jc w:val="center"/>
            </w:pPr>
          </w:p>
        </w:tc>
      </w:tr>
      <w:tr w:rsidR="0025669F" w:rsidTr="00F81AEA">
        <w:trPr>
          <w:gridBefore w:val="1"/>
          <w:gridAfter w:val="4"/>
          <w:wBefore w:w="27" w:type="dxa"/>
          <w:wAfter w:w="299" w:type="dxa"/>
        </w:trPr>
        <w:tc>
          <w:tcPr>
            <w:tcW w:w="1931" w:type="dxa"/>
            <w:gridSpan w:val="2"/>
          </w:tcPr>
          <w:p w:rsidR="00D7772B" w:rsidRPr="00925E49" w:rsidRDefault="00925E49" w:rsidP="0003279E">
            <w:pPr>
              <w:spacing w:before="20" w:after="20"/>
              <w:rPr>
                <w:rStyle w:val="Hypertextovodkaz"/>
              </w:rPr>
            </w:pPr>
            <w:r>
              <w:fldChar w:fldCharType="begin"/>
            </w:r>
            <w:r>
              <w:instrText xml:space="preserve"> HYPERLINK  \l "Trendy_v_gastr_I" </w:instrText>
            </w:r>
            <w:r>
              <w:fldChar w:fldCharType="separate"/>
            </w:r>
            <w:r w:rsidR="005D0CE6">
              <w:rPr>
                <w:rStyle w:val="Hypertextovodkaz"/>
              </w:rPr>
              <w:t>Trends in</w:t>
            </w:r>
          </w:p>
          <w:p w:rsidR="0025669F" w:rsidRDefault="00774C7B" w:rsidP="005D0CE6">
            <w:pPr>
              <w:spacing w:before="20" w:after="20"/>
            </w:pPr>
            <w:r>
              <w:rPr>
                <w:rStyle w:val="Hypertextovodkaz"/>
              </w:rPr>
              <w:t>G</w:t>
            </w:r>
            <w:r w:rsidR="0025669F" w:rsidRPr="00925E49">
              <w:rPr>
                <w:rStyle w:val="Hypertextovodkaz"/>
              </w:rPr>
              <w:t>astronom</w:t>
            </w:r>
            <w:r w:rsidR="005D0CE6">
              <w:rPr>
                <w:rStyle w:val="Hypertextovodkaz"/>
              </w:rPr>
              <w:t>y</w:t>
            </w:r>
            <w:r w:rsidR="0025669F" w:rsidRPr="00925E49">
              <w:rPr>
                <w:rStyle w:val="Hypertextovodkaz"/>
              </w:rPr>
              <w:t xml:space="preserve"> I</w:t>
            </w:r>
            <w:r w:rsidR="00925E49">
              <w:fldChar w:fldCharType="end"/>
            </w:r>
          </w:p>
        </w:tc>
        <w:tc>
          <w:tcPr>
            <w:tcW w:w="1271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14p</w:t>
            </w:r>
            <w:r w:rsidR="0025669F"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="0025669F">
              <w:t>14l</w:t>
            </w:r>
          </w:p>
        </w:tc>
        <w:tc>
          <w:tcPr>
            <w:tcW w:w="709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klz</w:t>
            </w:r>
          </w:p>
        </w:tc>
        <w:tc>
          <w:tcPr>
            <w:tcW w:w="567" w:type="dxa"/>
          </w:tcPr>
          <w:p w:rsidR="0025669F" w:rsidRDefault="0025669F" w:rsidP="0003279E">
            <w:pPr>
              <w:spacing w:before="20" w:after="20"/>
              <w:jc w:val="center"/>
            </w:pPr>
            <w:r>
              <w:t>2</w:t>
            </w:r>
          </w:p>
        </w:tc>
        <w:tc>
          <w:tcPr>
            <w:tcW w:w="3972" w:type="dxa"/>
            <w:gridSpan w:val="17"/>
          </w:tcPr>
          <w:p w:rsidR="0025669F" w:rsidRPr="00117A25" w:rsidRDefault="00892828" w:rsidP="0003279E">
            <w:pPr>
              <w:spacing w:before="20" w:after="20"/>
              <w:jc w:val="both"/>
            </w:pPr>
            <w:hyperlink w:anchor="Mlček" w:history="1">
              <w:r w:rsidR="0025669F" w:rsidRPr="00D06A8B">
                <w:rPr>
                  <w:rStyle w:val="Hypertextovodkaz"/>
                </w:rPr>
                <w:t xml:space="preserve">doc. </w:t>
              </w:r>
              <w:r w:rsidR="00DE5970" w:rsidRPr="00D06A8B">
                <w:rPr>
                  <w:rStyle w:val="Hypertextovodkaz"/>
                </w:rPr>
                <w:t xml:space="preserve">Ing. Jiří </w:t>
              </w:r>
              <w:r w:rsidR="0025669F" w:rsidRPr="00D06A8B">
                <w:rPr>
                  <w:rStyle w:val="Hypertextovodkaz"/>
                </w:rPr>
                <w:t>Mlček, Ph.D.</w:t>
              </w:r>
            </w:hyperlink>
            <w:r w:rsidR="0025669F" w:rsidRPr="00117A25">
              <w:t xml:space="preserve"> (100% p)</w:t>
            </w:r>
          </w:p>
        </w:tc>
        <w:tc>
          <w:tcPr>
            <w:tcW w:w="578" w:type="dxa"/>
            <w:gridSpan w:val="4"/>
          </w:tcPr>
          <w:p w:rsidR="0025669F" w:rsidRDefault="0025669F" w:rsidP="0003279E">
            <w:pPr>
              <w:spacing w:before="20" w:after="20"/>
              <w:jc w:val="both"/>
            </w:pPr>
            <w:r>
              <w:t>1/LS</w:t>
            </w:r>
          </w:p>
        </w:tc>
        <w:tc>
          <w:tcPr>
            <w:tcW w:w="711" w:type="dxa"/>
            <w:gridSpan w:val="5"/>
          </w:tcPr>
          <w:p w:rsidR="0025669F" w:rsidRDefault="0025669F" w:rsidP="0003279E">
            <w:pPr>
              <w:spacing w:before="20" w:after="20"/>
              <w:jc w:val="center"/>
            </w:pPr>
          </w:p>
        </w:tc>
      </w:tr>
      <w:tr w:rsidR="0025669F" w:rsidTr="00F81AEA">
        <w:trPr>
          <w:gridBefore w:val="1"/>
          <w:gridAfter w:val="4"/>
          <w:wBefore w:w="27" w:type="dxa"/>
          <w:wAfter w:w="299" w:type="dxa"/>
        </w:trPr>
        <w:tc>
          <w:tcPr>
            <w:tcW w:w="1931" w:type="dxa"/>
            <w:gridSpan w:val="2"/>
          </w:tcPr>
          <w:p w:rsidR="0025669F" w:rsidRDefault="00892828" w:rsidP="005D0CE6">
            <w:pPr>
              <w:spacing w:before="20" w:after="20"/>
            </w:pPr>
            <w:hyperlink w:anchor="Zprac_exper_II" w:history="1">
              <w:r w:rsidR="005D0CE6">
                <w:rPr>
                  <w:rStyle w:val="Hypertextovodkaz"/>
                </w:rPr>
                <w:t xml:space="preserve">Experiment Evaluation </w:t>
              </w:r>
              <w:r w:rsidR="0025669F" w:rsidRPr="00925E49">
                <w:rPr>
                  <w:rStyle w:val="Hypertextovodkaz"/>
                </w:rPr>
                <w:t>II</w:t>
              </w:r>
            </w:hyperlink>
          </w:p>
        </w:tc>
        <w:tc>
          <w:tcPr>
            <w:tcW w:w="1271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14p+</w:t>
            </w:r>
            <w:r w:rsidR="0025669F">
              <w:t>14s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klz</w:t>
            </w:r>
          </w:p>
        </w:tc>
        <w:tc>
          <w:tcPr>
            <w:tcW w:w="567" w:type="dxa"/>
          </w:tcPr>
          <w:p w:rsidR="0025669F" w:rsidRDefault="0025669F" w:rsidP="0003279E">
            <w:pPr>
              <w:spacing w:before="20" w:after="20"/>
              <w:jc w:val="center"/>
            </w:pPr>
            <w:r>
              <w:t>2</w:t>
            </w:r>
          </w:p>
        </w:tc>
        <w:tc>
          <w:tcPr>
            <w:tcW w:w="3972" w:type="dxa"/>
            <w:gridSpan w:val="17"/>
          </w:tcPr>
          <w:p w:rsidR="0025669F" w:rsidRPr="00117A25" w:rsidRDefault="00892828" w:rsidP="0003279E">
            <w:pPr>
              <w:spacing w:before="20" w:after="20"/>
              <w:jc w:val="both"/>
            </w:pPr>
            <w:hyperlink w:anchor="Ponížil" w:history="1">
              <w:r w:rsidR="0025669F" w:rsidRPr="00D06A8B">
                <w:rPr>
                  <w:rStyle w:val="Hypertextovodkaz"/>
                </w:rPr>
                <w:t xml:space="preserve">doc. </w:t>
              </w:r>
              <w:r w:rsidR="00DE5970" w:rsidRPr="00D06A8B">
                <w:rPr>
                  <w:rStyle w:val="Hypertextovodkaz"/>
                </w:rPr>
                <w:t xml:space="preserve">RNDr. Petr </w:t>
              </w:r>
              <w:r w:rsidR="0025669F" w:rsidRPr="00D06A8B">
                <w:rPr>
                  <w:rStyle w:val="Hypertextovodkaz"/>
                </w:rPr>
                <w:t>Ponížil, Ph.D.</w:t>
              </w:r>
            </w:hyperlink>
            <w:r w:rsidR="0025669F" w:rsidRPr="00117A25">
              <w:t xml:space="preserve"> (100% p)</w:t>
            </w:r>
          </w:p>
        </w:tc>
        <w:tc>
          <w:tcPr>
            <w:tcW w:w="578" w:type="dxa"/>
            <w:gridSpan w:val="4"/>
          </w:tcPr>
          <w:p w:rsidR="0025669F" w:rsidRDefault="0025669F" w:rsidP="0003279E">
            <w:pPr>
              <w:spacing w:before="20" w:after="20"/>
              <w:jc w:val="both"/>
            </w:pPr>
            <w:r>
              <w:t>1/LS</w:t>
            </w:r>
          </w:p>
        </w:tc>
        <w:tc>
          <w:tcPr>
            <w:tcW w:w="711" w:type="dxa"/>
            <w:gridSpan w:val="5"/>
          </w:tcPr>
          <w:p w:rsidR="0025669F" w:rsidRDefault="0025669F" w:rsidP="0003279E">
            <w:pPr>
              <w:spacing w:before="20" w:after="20"/>
              <w:jc w:val="center"/>
            </w:pPr>
          </w:p>
        </w:tc>
      </w:tr>
      <w:tr w:rsidR="0025669F" w:rsidTr="00F81AEA">
        <w:trPr>
          <w:gridBefore w:val="1"/>
          <w:gridAfter w:val="4"/>
          <w:wBefore w:w="27" w:type="dxa"/>
          <w:wAfter w:w="299" w:type="dxa"/>
          <w:trHeight w:val="342"/>
        </w:trPr>
        <w:tc>
          <w:tcPr>
            <w:tcW w:w="9739" w:type="dxa"/>
            <w:gridSpan w:val="41"/>
          </w:tcPr>
          <w:p w:rsidR="0025669F" w:rsidRPr="00FF3703" w:rsidRDefault="0025669F" w:rsidP="009E28E5">
            <w:pPr>
              <w:spacing w:before="60" w:after="60"/>
            </w:pPr>
            <w:r>
              <w:rPr>
                <w:b/>
              </w:rPr>
              <w:t xml:space="preserve">Podmínka pro splnění této skupiny předmětů: </w:t>
            </w:r>
            <w:r>
              <w:t>naplnění 60 kreditů za první ročník studia.</w:t>
            </w:r>
          </w:p>
        </w:tc>
      </w:tr>
      <w:tr w:rsidR="0025669F" w:rsidTr="00F81AEA">
        <w:trPr>
          <w:gridBefore w:val="1"/>
          <w:gridAfter w:val="4"/>
          <w:wBefore w:w="27" w:type="dxa"/>
          <w:wAfter w:w="299" w:type="dxa"/>
        </w:trPr>
        <w:tc>
          <w:tcPr>
            <w:tcW w:w="9739" w:type="dxa"/>
            <w:gridSpan w:val="41"/>
            <w:shd w:val="clear" w:color="auto" w:fill="F7CAAC"/>
          </w:tcPr>
          <w:p w:rsidR="0025669F" w:rsidRDefault="0025669F" w:rsidP="0003279E">
            <w:pPr>
              <w:spacing w:before="20" w:after="20"/>
              <w:jc w:val="center"/>
            </w:pPr>
            <w:r>
              <w:rPr>
                <w:b/>
                <w:sz w:val="22"/>
              </w:rPr>
              <w:t>Povinně volitelné předměty - skupina 2</w:t>
            </w:r>
          </w:p>
        </w:tc>
      </w:tr>
      <w:tr w:rsidR="0025669F" w:rsidTr="00F81AEA">
        <w:trPr>
          <w:gridBefore w:val="1"/>
          <w:gridAfter w:val="4"/>
          <w:wBefore w:w="27" w:type="dxa"/>
          <w:wAfter w:w="299" w:type="dxa"/>
        </w:trPr>
        <w:tc>
          <w:tcPr>
            <w:tcW w:w="1931" w:type="dxa"/>
            <w:gridSpan w:val="2"/>
          </w:tcPr>
          <w:p w:rsidR="0025669F" w:rsidRPr="0027795E" w:rsidRDefault="00892828" w:rsidP="005D0CE6">
            <w:pPr>
              <w:spacing w:before="20" w:after="20"/>
            </w:pPr>
            <w:hyperlink w:anchor="Akad_dov_v_ang" w:history="1">
              <w:r w:rsidR="005D0CE6" w:rsidRPr="00167933">
                <w:rPr>
                  <w:rStyle w:val="Hypertextovodkaz"/>
                </w:rPr>
                <w:t>A</w:t>
              </w:r>
              <w:r w:rsidR="005D0CE6">
                <w:rPr>
                  <w:rStyle w:val="Hypertextovodkaz"/>
                </w:rPr>
                <w:t>cademic Skills in English</w:t>
              </w:r>
            </w:hyperlink>
          </w:p>
        </w:tc>
        <w:tc>
          <w:tcPr>
            <w:tcW w:w="1271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 w:rsidR="0025669F">
              <w:t>28s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klz</w:t>
            </w:r>
          </w:p>
        </w:tc>
        <w:tc>
          <w:tcPr>
            <w:tcW w:w="567" w:type="dxa"/>
          </w:tcPr>
          <w:p w:rsidR="0025669F" w:rsidRDefault="0025669F" w:rsidP="0003279E">
            <w:pPr>
              <w:spacing w:before="20" w:after="20"/>
              <w:jc w:val="center"/>
            </w:pPr>
            <w:r>
              <w:t>2</w:t>
            </w:r>
          </w:p>
        </w:tc>
        <w:tc>
          <w:tcPr>
            <w:tcW w:w="3972" w:type="dxa"/>
            <w:gridSpan w:val="17"/>
          </w:tcPr>
          <w:p w:rsidR="0025669F" w:rsidRPr="00117A25" w:rsidRDefault="00117A25" w:rsidP="0003279E">
            <w:pPr>
              <w:spacing w:before="20" w:after="20"/>
              <w:jc w:val="both"/>
            </w:pPr>
            <w:r w:rsidRPr="00D8376A">
              <w:rPr>
                <w:i/>
              </w:rPr>
              <w:t>Předmět má pro zamě</w:t>
            </w:r>
            <w:r>
              <w:rPr>
                <w:i/>
              </w:rPr>
              <w:t>ř</w:t>
            </w:r>
            <w:r w:rsidRPr="00D8376A">
              <w:rPr>
                <w:i/>
              </w:rPr>
              <w:t>ení SP doplňující charakter.</w:t>
            </w:r>
          </w:p>
        </w:tc>
        <w:tc>
          <w:tcPr>
            <w:tcW w:w="578" w:type="dxa"/>
            <w:gridSpan w:val="4"/>
          </w:tcPr>
          <w:p w:rsidR="0025669F" w:rsidRDefault="0025669F" w:rsidP="0003279E">
            <w:pPr>
              <w:spacing w:before="20" w:after="20"/>
              <w:jc w:val="both"/>
            </w:pPr>
            <w:r>
              <w:t>2/ZS</w:t>
            </w:r>
          </w:p>
        </w:tc>
        <w:tc>
          <w:tcPr>
            <w:tcW w:w="711" w:type="dxa"/>
            <w:gridSpan w:val="5"/>
          </w:tcPr>
          <w:p w:rsidR="0025669F" w:rsidRDefault="0025669F" w:rsidP="0003279E">
            <w:pPr>
              <w:spacing w:before="20" w:after="20"/>
              <w:jc w:val="center"/>
            </w:pPr>
          </w:p>
        </w:tc>
      </w:tr>
      <w:tr w:rsidR="0025669F" w:rsidTr="00F81AEA">
        <w:trPr>
          <w:gridBefore w:val="1"/>
          <w:gridAfter w:val="4"/>
          <w:wBefore w:w="27" w:type="dxa"/>
          <w:wAfter w:w="299" w:type="dxa"/>
        </w:trPr>
        <w:tc>
          <w:tcPr>
            <w:tcW w:w="1931" w:type="dxa"/>
            <w:gridSpan w:val="2"/>
          </w:tcPr>
          <w:p w:rsidR="0025669F" w:rsidRPr="00774C7B" w:rsidRDefault="00892828" w:rsidP="0003279E">
            <w:pPr>
              <w:spacing w:before="20" w:after="20"/>
            </w:pPr>
            <w:hyperlink w:anchor="Stab_a_emulg_v_potr" w:history="1">
              <w:r w:rsidR="00774C7B" w:rsidRPr="00774C7B">
                <w:rPr>
                  <w:rStyle w:val="Hypertextovodkaz"/>
                  <w:shd w:val="clear" w:color="auto" w:fill="FFFFFF"/>
                </w:rPr>
                <w:t>Food Stabilisers and Emulsifiers</w:t>
              </w:r>
            </w:hyperlink>
          </w:p>
        </w:tc>
        <w:tc>
          <w:tcPr>
            <w:tcW w:w="1271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28p+</w:t>
            </w:r>
            <w:r w:rsidR="0025669F">
              <w:t>14s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z,</w:t>
            </w:r>
            <w:r w:rsidR="00C45D0F">
              <w:t xml:space="preserve"> </w:t>
            </w:r>
            <w:r>
              <w:t>zk</w:t>
            </w:r>
          </w:p>
        </w:tc>
        <w:tc>
          <w:tcPr>
            <w:tcW w:w="567" w:type="dxa"/>
          </w:tcPr>
          <w:p w:rsidR="0025669F" w:rsidRDefault="0025669F" w:rsidP="0003279E">
            <w:pPr>
              <w:spacing w:before="20" w:after="20"/>
              <w:jc w:val="center"/>
            </w:pPr>
            <w:r>
              <w:t>3</w:t>
            </w:r>
          </w:p>
        </w:tc>
        <w:tc>
          <w:tcPr>
            <w:tcW w:w="3972" w:type="dxa"/>
            <w:gridSpan w:val="17"/>
          </w:tcPr>
          <w:p w:rsidR="0025669F" w:rsidRPr="00117A25" w:rsidRDefault="00892828" w:rsidP="0003279E">
            <w:pPr>
              <w:spacing w:before="20" w:after="20"/>
              <w:jc w:val="both"/>
            </w:pPr>
            <w:hyperlink w:anchor="Burešová" w:history="1">
              <w:r w:rsidR="00D7772B" w:rsidRPr="00D06A8B">
                <w:rPr>
                  <w:rStyle w:val="Hypertextovodkaz"/>
                </w:rPr>
                <w:t xml:space="preserve">doc. </w:t>
              </w:r>
              <w:r w:rsidR="00DE5970" w:rsidRPr="00D06A8B">
                <w:rPr>
                  <w:rStyle w:val="Hypertextovodkaz"/>
                </w:rPr>
                <w:t xml:space="preserve">RNDr. Iva </w:t>
              </w:r>
              <w:r w:rsidR="00D7772B" w:rsidRPr="00D06A8B">
                <w:rPr>
                  <w:rStyle w:val="Hypertextovodkaz"/>
                </w:rPr>
                <w:t>Burešová, Ph.D.</w:t>
              </w:r>
            </w:hyperlink>
            <w:r w:rsidR="00D7772B">
              <w:t xml:space="preserve"> (80</w:t>
            </w:r>
            <w:r w:rsidR="0025669F" w:rsidRPr="00117A25">
              <w:t>% p)</w:t>
            </w:r>
          </w:p>
          <w:p w:rsidR="0025669F" w:rsidRPr="00117A25" w:rsidRDefault="00892828" w:rsidP="0003279E">
            <w:pPr>
              <w:spacing w:before="20" w:after="20"/>
              <w:jc w:val="both"/>
            </w:pPr>
            <w:hyperlink w:anchor="Salek" w:history="1">
              <w:r w:rsidR="00D7772B" w:rsidRPr="00D06A8B">
                <w:rPr>
                  <w:rStyle w:val="Hypertextovodkaz"/>
                </w:rPr>
                <w:t xml:space="preserve">Ing. </w:t>
              </w:r>
              <w:r w:rsidR="00DE5970" w:rsidRPr="00D06A8B">
                <w:rPr>
                  <w:rStyle w:val="Hypertextovodkaz"/>
                </w:rPr>
                <w:t xml:space="preserve">Richardos Nikolaos </w:t>
              </w:r>
              <w:r w:rsidR="00D7772B" w:rsidRPr="00D06A8B">
                <w:rPr>
                  <w:rStyle w:val="Hypertextovodkaz"/>
                </w:rPr>
                <w:t>Salek, Ph.D.</w:t>
              </w:r>
            </w:hyperlink>
            <w:r w:rsidR="00D7772B">
              <w:t xml:space="preserve"> (20</w:t>
            </w:r>
            <w:r w:rsidR="0025669F" w:rsidRPr="00117A25">
              <w:t>% p)</w:t>
            </w:r>
          </w:p>
        </w:tc>
        <w:tc>
          <w:tcPr>
            <w:tcW w:w="578" w:type="dxa"/>
            <w:gridSpan w:val="4"/>
          </w:tcPr>
          <w:p w:rsidR="0025669F" w:rsidRDefault="0025669F" w:rsidP="0003279E">
            <w:pPr>
              <w:spacing w:before="20" w:after="20"/>
              <w:jc w:val="both"/>
            </w:pPr>
            <w:r>
              <w:t>2/ZS</w:t>
            </w:r>
          </w:p>
        </w:tc>
        <w:tc>
          <w:tcPr>
            <w:tcW w:w="711" w:type="dxa"/>
            <w:gridSpan w:val="5"/>
          </w:tcPr>
          <w:p w:rsidR="0025669F" w:rsidRDefault="0025669F" w:rsidP="0003279E">
            <w:pPr>
              <w:spacing w:before="20" w:after="20"/>
              <w:jc w:val="center"/>
            </w:pPr>
          </w:p>
        </w:tc>
      </w:tr>
      <w:tr w:rsidR="0025669F" w:rsidTr="00F81AEA">
        <w:trPr>
          <w:gridBefore w:val="1"/>
          <w:gridAfter w:val="4"/>
          <w:wBefore w:w="27" w:type="dxa"/>
          <w:wAfter w:w="299" w:type="dxa"/>
        </w:trPr>
        <w:tc>
          <w:tcPr>
            <w:tcW w:w="1931" w:type="dxa"/>
            <w:gridSpan w:val="2"/>
          </w:tcPr>
          <w:p w:rsidR="005D0CE6" w:rsidRPr="00774C7B" w:rsidRDefault="00774C7B" w:rsidP="005D0CE6">
            <w:pPr>
              <w:spacing w:before="20" w:after="20"/>
              <w:rPr>
                <w:rStyle w:val="Hypertextovodkaz"/>
              </w:rPr>
            </w:pPr>
            <w:r>
              <w:fldChar w:fldCharType="begin"/>
            </w:r>
            <w:r>
              <w:instrText xml:space="preserve"> HYPERLINK  \l "Trendy_v_gastr_I" </w:instrText>
            </w:r>
            <w:r>
              <w:fldChar w:fldCharType="separate"/>
            </w:r>
            <w:r w:rsidR="0025669F" w:rsidRPr="00774C7B">
              <w:rPr>
                <w:rStyle w:val="Hypertextovodkaz"/>
              </w:rPr>
              <w:t>Trend</w:t>
            </w:r>
            <w:r w:rsidR="005D0CE6" w:rsidRPr="00774C7B">
              <w:rPr>
                <w:rStyle w:val="Hypertextovodkaz"/>
              </w:rPr>
              <w:t xml:space="preserve">s in </w:t>
            </w:r>
          </w:p>
          <w:p w:rsidR="0025669F" w:rsidRDefault="00774C7B" w:rsidP="005D0CE6">
            <w:pPr>
              <w:spacing w:before="20" w:after="20"/>
            </w:pPr>
            <w:r>
              <w:rPr>
                <w:rStyle w:val="Hypertextovodkaz"/>
              </w:rPr>
              <w:t>G</w:t>
            </w:r>
            <w:r w:rsidR="0025669F" w:rsidRPr="00774C7B">
              <w:rPr>
                <w:rStyle w:val="Hypertextovodkaz"/>
              </w:rPr>
              <w:t>astronom</w:t>
            </w:r>
            <w:r w:rsidR="005D0CE6" w:rsidRPr="00774C7B">
              <w:rPr>
                <w:rStyle w:val="Hypertextovodkaz"/>
              </w:rPr>
              <w:t>y</w:t>
            </w:r>
            <w:r w:rsidR="0025669F" w:rsidRPr="00774C7B">
              <w:rPr>
                <w:rStyle w:val="Hypertextovodkaz"/>
              </w:rPr>
              <w:t xml:space="preserve"> II</w:t>
            </w:r>
            <w:r>
              <w:fldChar w:fldCharType="end"/>
            </w:r>
          </w:p>
        </w:tc>
        <w:tc>
          <w:tcPr>
            <w:tcW w:w="1271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28p</w:t>
            </w:r>
            <w:r w:rsidR="0025669F"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="0025669F">
              <w:t>28l</w:t>
            </w:r>
          </w:p>
        </w:tc>
        <w:tc>
          <w:tcPr>
            <w:tcW w:w="709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z,</w:t>
            </w:r>
            <w:r w:rsidR="00C45D0F">
              <w:t xml:space="preserve"> </w:t>
            </w:r>
            <w:r>
              <w:t>zk</w:t>
            </w:r>
          </w:p>
        </w:tc>
        <w:tc>
          <w:tcPr>
            <w:tcW w:w="567" w:type="dxa"/>
          </w:tcPr>
          <w:p w:rsidR="0025669F" w:rsidRDefault="0025669F" w:rsidP="0003279E">
            <w:pPr>
              <w:spacing w:before="20" w:after="20"/>
              <w:jc w:val="center"/>
            </w:pPr>
            <w:r>
              <w:t>3</w:t>
            </w:r>
          </w:p>
        </w:tc>
        <w:tc>
          <w:tcPr>
            <w:tcW w:w="3972" w:type="dxa"/>
            <w:gridSpan w:val="17"/>
          </w:tcPr>
          <w:p w:rsidR="0025669F" w:rsidRPr="00117A25" w:rsidRDefault="00892828" w:rsidP="0003279E">
            <w:pPr>
              <w:spacing w:before="20" w:after="20"/>
              <w:jc w:val="both"/>
            </w:pPr>
            <w:hyperlink w:anchor="Mlček" w:history="1">
              <w:r w:rsidR="0025669F" w:rsidRPr="00D06A8B">
                <w:rPr>
                  <w:rStyle w:val="Hypertextovodkaz"/>
                </w:rPr>
                <w:t xml:space="preserve">doc. </w:t>
              </w:r>
              <w:r w:rsidR="00DE5970" w:rsidRPr="00D06A8B">
                <w:rPr>
                  <w:rStyle w:val="Hypertextovodkaz"/>
                </w:rPr>
                <w:t xml:space="preserve">Ing. Jiří </w:t>
              </w:r>
              <w:r w:rsidR="0025669F" w:rsidRPr="00D06A8B">
                <w:rPr>
                  <w:rStyle w:val="Hypertextovodkaz"/>
                </w:rPr>
                <w:t>Mlček, Ph.D.</w:t>
              </w:r>
            </w:hyperlink>
            <w:r w:rsidR="0025669F" w:rsidRPr="00117A25">
              <w:t xml:space="preserve"> (100% p)</w:t>
            </w:r>
          </w:p>
          <w:p w:rsidR="0025669F" w:rsidRPr="00117A25" w:rsidRDefault="0025669F" w:rsidP="0003279E">
            <w:pPr>
              <w:spacing w:before="20" w:after="20"/>
              <w:jc w:val="both"/>
            </w:pPr>
          </w:p>
        </w:tc>
        <w:tc>
          <w:tcPr>
            <w:tcW w:w="578" w:type="dxa"/>
            <w:gridSpan w:val="4"/>
          </w:tcPr>
          <w:p w:rsidR="0025669F" w:rsidRDefault="0025669F" w:rsidP="0003279E">
            <w:pPr>
              <w:spacing w:before="20" w:after="20"/>
              <w:jc w:val="both"/>
            </w:pPr>
            <w:r>
              <w:t>2/ZS</w:t>
            </w:r>
          </w:p>
        </w:tc>
        <w:tc>
          <w:tcPr>
            <w:tcW w:w="711" w:type="dxa"/>
            <w:gridSpan w:val="5"/>
          </w:tcPr>
          <w:p w:rsidR="0025669F" w:rsidRDefault="0025669F" w:rsidP="0003279E">
            <w:pPr>
              <w:spacing w:before="20" w:after="20"/>
              <w:jc w:val="center"/>
            </w:pPr>
          </w:p>
        </w:tc>
      </w:tr>
      <w:tr w:rsidR="0025669F" w:rsidTr="00F81AEA">
        <w:trPr>
          <w:gridBefore w:val="1"/>
          <w:gridAfter w:val="4"/>
          <w:wBefore w:w="27" w:type="dxa"/>
          <w:wAfter w:w="299" w:type="dxa"/>
        </w:trPr>
        <w:tc>
          <w:tcPr>
            <w:tcW w:w="1931" w:type="dxa"/>
            <w:gridSpan w:val="2"/>
          </w:tcPr>
          <w:p w:rsidR="0025669F" w:rsidRDefault="00892828" w:rsidP="005D0CE6">
            <w:pPr>
              <w:spacing w:before="20" w:after="20"/>
            </w:pPr>
            <w:hyperlink w:anchor="Sep_metody" w:history="1">
              <w:r w:rsidR="005D0CE6">
                <w:rPr>
                  <w:rStyle w:val="Hypertextovodkaz"/>
                </w:rPr>
                <w:t xml:space="preserve">Separation Methods </w:t>
              </w:r>
            </w:hyperlink>
          </w:p>
        </w:tc>
        <w:tc>
          <w:tcPr>
            <w:tcW w:w="1271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28p</w:t>
            </w:r>
            <w:r w:rsidR="0025669F"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="0025669F">
              <w:t>28l</w:t>
            </w:r>
          </w:p>
        </w:tc>
        <w:tc>
          <w:tcPr>
            <w:tcW w:w="709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z,</w:t>
            </w:r>
            <w:r w:rsidR="00C45D0F">
              <w:t xml:space="preserve"> </w:t>
            </w:r>
            <w:r>
              <w:t>zk</w:t>
            </w:r>
          </w:p>
        </w:tc>
        <w:tc>
          <w:tcPr>
            <w:tcW w:w="567" w:type="dxa"/>
          </w:tcPr>
          <w:p w:rsidR="0025669F" w:rsidRDefault="0025669F" w:rsidP="0003279E">
            <w:pPr>
              <w:spacing w:before="20" w:after="20"/>
              <w:jc w:val="center"/>
            </w:pPr>
            <w:r>
              <w:t>3</w:t>
            </w:r>
          </w:p>
        </w:tc>
        <w:tc>
          <w:tcPr>
            <w:tcW w:w="3972" w:type="dxa"/>
            <w:gridSpan w:val="17"/>
          </w:tcPr>
          <w:p w:rsidR="0025669F" w:rsidRDefault="00892828" w:rsidP="0003279E">
            <w:pPr>
              <w:spacing w:before="20" w:after="20"/>
              <w:jc w:val="both"/>
            </w:pPr>
            <w:hyperlink w:anchor="Ingr" w:history="1">
              <w:r w:rsidR="0025669F" w:rsidRPr="00D06A8B">
                <w:rPr>
                  <w:rStyle w:val="Hypertextovodkaz"/>
                </w:rPr>
                <w:t xml:space="preserve">RNDr. </w:t>
              </w:r>
              <w:r w:rsidR="00DE5970" w:rsidRPr="00D06A8B">
                <w:rPr>
                  <w:rStyle w:val="Hypertextovodkaz"/>
                </w:rPr>
                <w:t xml:space="preserve">Marek </w:t>
              </w:r>
              <w:r w:rsidR="0025669F" w:rsidRPr="00D06A8B">
                <w:rPr>
                  <w:rStyle w:val="Hypertextovodkaz"/>
                </w:rPr>
                <w:t>Ingr, Ph.D.</w:t>
              </w:r>
            </w:hyperlink>
            <w:r w:rsidR="0025669F" w:rsidRPr="00117A25">
              <w:t xml:space="preserve"> (100% p)</w:t>
            </w:r>
          </w:p>
          <w:p w:rsidR="0003279E" w:rsidRPr="00117A25" w:rsidRDefault="0003279E" w:rsidP="0003279E">
            <w:pPr>
              <w:spacing w:before="20" w:after="20"/>
              <w:jc w:val="both"/>
            </w:pPr>
          </w:p>
        </w:tc>
        <w:tc>
          <w:tcPr>
            <w:tcW w:w="578" w:type="dxa"/>
            <w:gridSpan w:val="4"/>
          </w:tcPr>
          <w:p w:rsidR="0025669F" w:rsidRDefault="0025669F" w:rsidP="0003279E">
            <w:pPr>
              <w:spacing w:before="20" w:after="20"/>
              <w:jc w:val="both"/>
            </w:pPr>
            <w:r>
              <w:t>2/ZS</w:t>
            </w:r>
          </w:p>
        </w:tc>
        <w:tc>
          <w:tcPr>
            <w:tcW w:w="711" w:type="dxa"/>
            <w:gridSpan w:val="5"/>
          </w:tcPr>
          <w:p w:rsidR="0025669F" w:rsidRDefault="0025669F" w:rsidP="0003279E">
            <w:pPr>
              <w:spacing w:before="20" w:after="20"/>
              <w:jc w:val="center"/>
            </w:pPr>
          </w:p>
        </w:tc>
      </w:tr>
      <w:tr w:rsidR="0025669F" w:rsidTr="00F81AEA">
        <w:trPr>
          <w:gridBefore w:val="1"/>
          <w:gridAfter w:val="4"/>
          <w:wBefore w:w="27" w:type="dxa"/>
          <w:wAfter w:w="299" w:type="dxa"/>
        </w:trPr>
        <w:tc>
          <w:tcPr>
            <w:tcW w:w="1931" w:type="dxa"/>
            <w:gridSpan w:val="2"/>
          </w:tcPr>
          <w:p w:rsidR="0025669F" w:rsidRDefault="00892828" w:rsidP="005D0CE6">
            <w:pPr>
              <w:spacing w:before="20" w:after="20"/>
            </w:pPr>
            <w:hyperlink w:anchor="Odb_stáž" w:history="1">
              <w:r w:rsidR="005D0CE6">
                <w:rPr>
                  <w:rStyle w:val="Hypertextovodkaz"/>
                </w:rPr>
                <w:t>Practice</w:t>
              </w:r>
            </w:hyperlink>
          </w:p>
        </w:tc>
        <w:tc>
          <w:tcPr>
            <w:tcW w:w="1271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="0025669F">
              <w:t>56l</w:t>
            </w:r>
          </w:p>
        </w:tc>
        <w:tc>
          <w:tcPr>
            <w:tcW w:w="709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z</w:t>
            </w:r>
          </w:p>
        </w:tc>
        <w:tc>
          <w:tcPr>
            <w:tcW w:w="567" w:type="dxa"/>
          </w:tcPr>
          <w:p w:rsidR="0025669F" w:rsidRDefault="0025669F" w:rsidP="0003279E">
            <w:pPr>
              <w:spacing w:before="20" w:after="20"/>
              <w:jc w:val="center"/>
            </w:pPr>
            <w:r>
              <w:t>3</w:t>
            </w:r>
          </w:p>
        </w:tc>
        <w:tc>
          <w:tcPr>
            <w:tcW w:w="3972" w:type="dxa"/>
            <w:gridSpan w:val="17"/>
          </w:tcPr>
          <w:p w:rsidR="00D7772B" w:rsidRDefault="00892828" w:rsidP="0003279E">
            <w:pPr>
              <w:spacing w:before="20" w:after="20"/>
              <w:jc w:val="both"/>
            </w:pPr>
            <w:hyperlink w:anchor="Lorencová" w:history="1">
              <w:r w:rsidR="00D7772B" w:rsidRPr="00D06A8B">
                <w:rPr>
                  <w:rStyle w:val="Hypertextovodkaz"/>
                </w:rPr>
                <w:t xml:space="preserve">Ing. </w:t>
              </w:r>
              <w:r w:rsidR="00DE5970" w:rsidRPr="00D06A8B">
                <w:rPr>
                  <w:rStyle w:val="Hypertextovodkaz"/>
                </w:rPr>
                <w:t xml:space="preserve">Eva </w:t>
              </w:r>
              <w:r w:rsidR="00D7772B" w:rsidRPr="00D06A8B">
                <w:rPr>
                  <w:rStyle w:val="Hypertextovodkaz"/>
                </w:rPr>
                <w:t>Lorencová, Ph.D.</w:t>
              </w:r>
            </w:hyperlink>
            <w:r w:rsidR="00D7772B">
              <w:t xml:space="preserve"> (100</w:t>
            </w:r>
            <w:r w:rsidR="0025669F" w:rsidRPr="00117A25">
              <w:t xml:space="preserve">% l) </w:t>
            </w:r>
          </w:p>
          <w:p w:rsidR="0025669F" w:rsidRPr="00117A25" w:rsidRDefault="0025669F" w:rsidP="0003279E">
            <w:pPr>
              <w:spacing w:before="20" w:after="20"/>
              <w:jc w:val="both"/>
            </w:pPr>
            <w:r w:rsidRPr="00117A25">
              <w:t>bude zajištěno ve spolupracujících organizacích</w:t>
            </w:r>
          </w:p>
        </w:tc>
        <w:tc>
          <w:tcPr>
            <w:tcW w:w="578" w:type="dxa"/>
            <w:gridSpan w:val="4"/>
          </w:tcPr>
          <w:p w:rsidR="0025669F" w:rsidRDefault="0025669F" w:rsidP="0003279E">
            <w:pPr>
              <w:spacing w:before="20" w:after="20"/>
              <w:jc w:val="both"/>
            </w:pPr>
            <w:r>
              <w:t>2/ZS</w:t>
            </w:r>
          </w:p>
        </w:tc>
        <w:tc>
          <w:tcPr>
            <w:tcW w:w="711" w:type="dxa"/>
            <w:gridSpan w:val="5"/>
          </w:tcPr>
          <w:p w:rsidR="0025669F" w:rsidRDefault="0025669F" w:rsidP="0003279E">
            <w:pPr>
              <w:spacing w:before="20" w:after="20"/>
              <w:jc w:val="center"/>
            </w:pPr>
          </w:p>
        </w:tc>
      </w:tr>
      <w:tr w:rsidR="0025669F" w:rsidTr="00F81AEA">
        <w:trPr>
          <w:gridBefore w:val="1"/>
          <w:gridAfter w:val="4"/>
          <w:wBefore w:w="27" w:type="dxa"/>
          <w:wAfter w:w="299" w:type="dxa"/>
        </w:trPr>
        <w:tc>
          <w:tcPr>
            <w:tcW w:w="1931" w:type="dxa"/>
            <w:gridSpan w:val="2"/>
          </w:tcPr>
          <w:p w:rsidR="0025669F" w:rsidRDefault="00892828" w:rsidP="0003279E">
            <w:pPr>
              <w:spacing w:before="20" w:after="20"/>
            </w:pPr>
            <w:hyperlink w:anchor="Podn_akt_II" w:history="1">
              <w:r w:rsidR="005D0CE6">
                <w:rPr>
                  <w:rStyle w:val="Hypertextovodkaz"/>
                </w:rPr>
                <w:t>Business Activities</w:t>
              </w:r>
              <w:r w:rsidR="005D0CE6" w:rsidRPr="004E6D2C">
                <w:rPr>
                  <w:rStyle w:val="Hypertextovodkaz"/>
                </w:rPr>
                <w:t xml:space="preserve"> II</w:t>
              </w:r>
            </w:hyperlink>
          </w:p>
        </w:tc>
        <w:tc>
          <w:tcPr>
            <w:tcW w:w="1271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14p</w:t>
            </w:r>
            <w:r w:rsidR="0025669F">
              <w:t>+14s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klz</w:t>
            </w:r>
          </w:p>
        </w:tc>
        <w:tc>
          <w:tcPr>
            <w:tcW w:w="567" w:type="dxa"/>
          </w:tcPr>
          <w:p w:rsidR="0025669F" w:rsidRDefault="0025669F" w:rsidP="0003279E">
            <w:pPr>
              <w:spacing w:before="20" w:after="20"/>
              <w:jc w:val="center"/>
            </w:pPr>
            <w:r>
              <w:t>2</w:t>
            </w:r>
          </w:p>
        </w:tc>
        <w:tc>
          <w:tcPr>
            <w:tcW w:w="3972" w:type="dxa"/>
            <w:gridSpan w:val="17"/>
          </w:tcPr>
          <w:p w:rsidR="0025669F" w:rsidRPr="00117A25" w:rsidRDefault="00117A25" w:rsidP="0003279E">
            <w:pPr>
              <w:spacing w:before="20" w:after="20"/>
              <w:jc w:val="both"/>
            </w:pPr>
            <w:r w:rsidRPr="00D8376A">
              <w:rPr>
                <w:i/>
              </w:rPr>
              <w:t>Předmět má pro zamě</w:t>
            </w:r>
            <w:r>
              <w:rPr>
                <w:i/>
              </w:rPr>
              <w:t>ř</w:t>
            </w:r>
            <w:r w:rsidRPr="00D8376A">
              <w:rPr>
                <w:i/>
              </w:rPr>
              <w:t>ení SP doplňující charakter.</w:t>
            </w:r>
          </w:p>
        </w:tc>
        <w:tc>
          <w:tcPr>
            <w:tcW w:w="578" w:type="dxa"/>
            <w:gridSpan w:val="4"/>
          </w:tcPr>
          <w:p w:rsidR="0025669F" w:rsidRDefault="0025669F" w:rsidP="0003279E">
            <w:pPr>
              <w:spacing w:before="20" w:after="20"/>
              <w:jc w:val="both"/>
            </w:pPr>
            <w:r>
              <w:t>2/ZS</w:t>
            </w:r>
          </w:p>
        </w:tc>
        <w:tc>
          <w:tcPr>
            <w:tcW w:w="711" w:type="dxa"/>
            <w:gridSpan w:val="5"/>
          </w:tcPr>
          <w:p w:rsidR="0025669F" w:rsidRDefault="0025669F" w:rsidP="0003279E">
            <w:pPr>
              <w:spacing w:before="20" w:after="20"/>
              <w:jc w:val="center"/>
            </w:pPr>
          </w:p>
        </w:tc>
      </w:tr>
      <w:tr w:rsidR="0025669F" w:rsidTr="00F81AEA">
        <w:trPr>
          <w:gridBefore w:val="1"/>
          <w:gridAfter w:val="4"/>
          <w:wBefore w:w="27" w:type="dxa"/>
          <w:wAfter w:w="299" w:type="dxa"/>
          <w:trHeight w:val="322"/>
        </w:trPr>
        <w:tc>
          <w:tcPr>
            <w:tcW w:w="9739" w:type="dxa"/>
            <w:gridSpan w:val="41"/>
          </w:tcPr>
          <w:p w:rsidR="0025669F" w:rsidRPr="00FF3703" w:rsidRDefault="0025669F" w:rsidP="002A1A62">
            <w:pPr>
              <w:spacing w:before="60" w:after="60"/>
            </w:pPr>
            <w:r>
              <w:rPr>
                <w:b/>
              </w:rPr>
              <w:t xml:space="preserve">Podmínka pro splnění této skupiny předmětů: </w:t>
            </w:r>
            <w:r>
              <w:t>naplnění 60 kreditů za druhý ročník studia.</w:t>
            </w:r>
          </w:p>
        </w:tc>
      </w:tr>
      <w:tr w:rsidR="0025669F" w:rsidTr="00F81AEA">
        <w:trPr>
          <w:gridBefore w:val="1"/>
          <w:gridAfter w:val="4"/>
          <w:wBefore w:w="27" w:type="dxa"/>
          <w:wAfter w:w="299" w:type="dxa"/>
        </w:trPr>
        <w:tc>
          <w:tcPr>
            <w:tcW w:w="3484" w:type="dxa"/>
            <w:gridSpan w:val="10"/>
            <w:shd w:val="clear" w:color="auto" w:fill="F7CAAC"/>
          </w:tcPr>
          <w:p w:rsidR="0025669F" w:rsidRDefault="0025669F" w:rsidP="0025669F">
            <w:pPr>
              <w:jc w:val="both"/>
              <w:rPr>
                <w:b/>
              </w:rPr>
            </w:pPr>
            <w:r>
              <w:rPr>
                <w:b/>
              </w:rPr>
              <w:t xml:space="preserve"> Součásti SZZ a jejich obsah</w:t>
            </w:r>
          </w:p>
        </w:tc>
        <w:tc>
          <w:tcPr>
            <w:tcW w:w="6255" w:type="dxa"/>
            <w:gridSpan w:val="31"/>
            <w:tcBorders>
              <w:bottom w:val="nil"/>
            </w:tcBorders>
          </w:tcPr>
          <w:p w:rsidR="0025669F" w:rsidRDefault="0025669F" w:rsidP="0025669F">
            <w:pPr>
              <w:jc w:val="both"/>
            </w:pPr>
          </w:p>
        </w:tc>
      </w:tr>
      <w:tr w:rsidR="0025669F" w:rsidTr="00F81AEA">
        <w:trPr>
          <w:gridBefore w:val="1"/>
          <w:gridAfter w:val="4"/>
          <w:wBefore w:w="27" w:type="dxa"/>
          <w:wAfter w:w="299" w:type="dxa"/>
          <w:trHeight w:val="132"/>
        </w:trPr>
        <w:tc>
          <w:tcPr>
            <w:tcW w:w="9739" w:type="dxa"/>
            <w:gridSpan w:val="41"/>
            <w:tcBorders>
              <w:top w:val="nil"/>
            </w:tcBorders>
          </w:tcPr>
          <w:p w:rsidR="0025669F" w:rsidRPr="00C24879" w:rsidRDefault="0025669F" w:rsidP="002A1A62">
            <w:pPr>
              <w:spacing w:before="60" w:after="60" w:line="252" w:lineRule="auto"/>
              <w:jc w:val="both"/>
              <w:rPr>
                <w:u w:val="single"/>
              </w:rPr>
            </w:pPr>
            <w:r w:rsidRPr="00C24879">
              <w:rPr>
                <w:u w:val="single"/>
              </w:rPr>
              <w:t>Povinné předměty</w:t>
            </w:r>
          </w:p>
          <w:p w:rsidR="0025669F" w:rsidRPr="005F0B7D" w:rsidRDefault="0025669F" w:rsidP="002A1A62">
            <w:pPr>
              <w:spacing w:before="60" w:after="60" w:line="252" w:lineRule="auto"/>
              <w:jc w:val="both"/>
              <w:rPr>
                <w:b/>
              </w:rPr>
            </w:pPr>
            <w:r w:rsidRPr="005F0B7D">
              <w:rPr>
                <w:b/>
              </w:rPr>
              <w:t xml:space="preserve">Obhajoba </w:t>
            </w:r>
            <w:r>
              <w:rPr>
                <w:b/>
              </w:rPr>
              <w:t>diplomové</w:t>
            </w:r>
            <w:r w:rsidRPr="005F0B7D">
              <w:rPr>
                <w:b/>
              </w:rPr>
              <w:t xml:space="preserve"> práce</w:t>
            </w:r>
          </w:p>
          <w:p w:rsidR="0025669F" w:rsidRDefault="0025669F" w:rsidP="002A1A62">
            <w:pPr>
              <w:spacing w:before="60" w:after="60" w:line="252" w:lineRule="auto"/>
              <w:jc w:val="both"/>
            </w:pPr>
            <w:r w:rsidRPr="00563589">
              <w:rPr>
                <w:b/>
              </w:rPr>
              <w:t>Technologie potravin rostlinného původu</w:t>
            </w:r>
            <w:r>
              <w:t xml:space="preserve"> (výroba a faktory ovlivňující jakost a zdravotní nezávadnost následujících produktů: mlýnské a škrobárenské výrobky, pekařské, cukrářské a jiné moučné výrobky, rostlinné a živočišné oleje a tuky, výrobky z ovoce a zeleniny, alkoholické a nealkoholické nápoje, ostatní produkty rostlinného původu)</w:t>
            </w:r>
            <w:r w:rsidR="00531827">
              <w:t>.</w:t>
            </w:r>
          </w:p>
          <w:p w:rsidR="0025669F" w:rsidRDefault="0025669F" w:rsidP="002A1A62">
            <w:pPr>
              <w:spacing w:before="60" w:after="60" w:line="252" w:lineRule="auto"/>
              <w:jc w:val="both"/>
            </w:pPr>
            <w:r w:rsidRPr="00563589">
              <w:rPr>
                <w:b/>
              </w:rPr>
              <w:t>Technologie potravin živočišného původu</w:t>
            </w:r>
            <w:r>
              <w:t xml:space="preserve"> (výroba a faktory ovlivňující jakost a zdravotní nezávadnost následujících produktů: mléko a mléčné výrobky, maso a masné výrobky, drůbeží maso a drůbeží výrobky, ryby, korýši a měkkýši a výrobky z nich, maso minoritních druhů zvířat a výrobky z nich, vejce a vaječné výrobky)</w:t>
            </w:r>
            <w:r w:rsidR="00531827">
              <w:t>.</w:t>
            </w:r>
          </w:p>
          <w:p w:rsidR="0025669F" w:rsidRDefault="0025669F" w:rsidP="002A1A62">
            <w:pPr>
              <w:spacing w:before="60" w:after="60" w:line="252" w:lineRule="auto"/>
              <w:jc w:val="both"/>
            </w:pPr>
          </w:p>
          <w:p w:rsidR="0025669F" w:rsidRPr="00C24879" w:rsidRDefault="0025669F" w:rsidP="00635167">
            <w:pPr>
              <w:spacing w:before="60" w:after="60" w:line="252" w:lineRule="auto"/>
              <w:jc w:val="both"/>
              <w:rPr>
                <w:u w:val="single"/>
              </w:rPr>
            </w:pPr>
            <w:del w:id="2" w:author="Simona Mrkvičková" w:date="2018-04-13T09:24:00Z">
              <w:r w:rsidRPr="00C24879" w:rsidDel="00826E43">
                <w:rPr>
                  <w:u w:val="single"/>
                </w:rPr>
                <w:delText xml:space="preserve">Volitelné </w:delText>
              </w:r>
            </w:del>
            <w:ins w:id="3" w:author="Simona Mrkvičková" w:date="2018-04-13T09:24:00Z">
              <w:r w:rsidR="00826E43">
                <w:rPr>
                  <w:u w:val="single"/>
                </w:rPr>
                <w:t>Povinně v</w:t>
              </w:r>
              <w:r w:rsidR="00826E43" w:rsidRPr="00C24879">
                <w:rPr>
                  <w:u w:val="single"/>
                </w:rPr>
                <w:t xml:space="preserve">olitelné </w:t>
              </w:r>
            </w:ins>
            <w:r w:rsidRPr="00C24879">
              <w:rPr>
                <w:u w:val="single"/>
              </w:rPr>
              <w:t>předměty (v abecedním pořadí):</w:t>
            </w:r>
          </w:p>
          <w:p w:rsidR="0025669F" w:rsidRDefault="0025669F" w:rsidP="00635167">
            <w:pPr>
              <w:spacing w:before="60" w:after="60" w:line="252" w:lineRule="auto"/>
              <w:jc w:val="both"/>
            </w:pPr>
            <w:r w:rsidRPr="00291376">
              <w:rPr>
                <w:b/>
              </w:rPr>
              <w:t>Analýza a hodnocení potravin</w:t>
            </w:r>
            <w:r>
              <w:t xml:space="preserve"> (chemická, mikrobiologická, senzorická a fyzikální analýzy surovin, meziproduktů a finálních potravin).</w:t>
            </w:r>
          </w:p>
          <w:p w:rsidR="0025669F" w:rsidRDefault="0025669F" w:rsidP="00635167">
            <w:pPr>
              <w:spacing w:before="60" w:after="60" w:line="252" w:lineRule="auto"/>
              <w:jc w:val="both"/>
            </w:pPr>
            <w:r w:rsidRPr="00C83ED8">
              <w:rPr>
                <w:b/>
              </w:rPr>
              <w:t>Mikrobiologie potravin</w:t>
            </w:r>
            <w:r>
              <w:t xml:space="preserve"> (buňka bakterií, buňka eukaryotických mikroorganizmů, nebuněčné formy života (viry a priony), rozmnožování a buněčný cyklus mikroorganizmů, vliv vnějšího prostředí na mikroorganizmy, výživa mikroorganizmů a příjem živin buňkou, metabolizmus mikroorganizmů, význam metabolizmu mikroorganizmů v technologii, genetika mikroorganizmů, mikroorganizmy a vnější prostředí, mikroorganizmy významné v potravinách, indikátorové mikroorganizmy využívané při testování potravin, metody identifikace mikroorganizmů a jejich produktů </w:t>
            </w:r>
            <w:r>
              <w:lastRenderedPageBreak/>
              <w:t>v potravinách, mikroorganizmy a člověk, základy imunologie, onemocnění mikrobiálního původu).</w:t>
            </w:r>
          </w:p>
          <w:p w:rsidR="0025669F" w:rsidRDefault="0025669F" w:rsidP="00635167">
            <w:pPr>
              <w:spacing w:before="60" w:after="60" w:line="252" w:lineRule="auto"/>
              <w:jc w:val="both"/>
              <w:rPr>
                <w:ins w:id="4" w:author="Frantisek Bunka" w:date="2018-04-09T19:59:00Z"/>
              </w:rPr>
            </w:pPr>
            <w:r w:rsidRPr="00C83ED8">
              <w:rPr>
                <w:b/>
              </w:rPr>
              <w:t>Výživa člověka</w:t>
            </w:r>
            <w:r>
              <w:t xml:space="preserve"> (regulace motility trávicího traktu a sekrece trávicích šťáv, fyziologie trávení a vstřebávání, nervová a hormonální regulace metabolismu, výživa obyvatelstva ČR, klady a nedostatky, možnosti jejího ovlivňování, sledování a posuzování zdravotně výživového stavu populace, zásady pro racionalizaci výživy, výživa vybraných skupin populace, výživa a prevence poruch zdraví, základní skupiny potravin a jejich nutriční hodnocení, alternativní způsoby stravování, význam doplňků stravy </w:t>
            </w:r>
            <w:r w:rsidR="00531827">
              <w:t>ve výživě, nové směry ve výživě</w:t>
            </w:r>
            <w:r>
              <w:t>).</w:t>
            </w:r>
          </w:p>
          <w:p w:rsidR="00661D12" w:rsidRDefault="00826E43" w:rsidP="00635167">
            <w:pPr>
              <w:spacing w:before="60" w:after="60" w:line="252" w:lineRule="auto"/>
              <w:jc w:val="both"/>
            </w:pPr>
            <w:ins w:id="5" w:author="Simona Mrkvičková" w:date="2018-04-13T09:24:00Z">
              <w:r>
                <w:t>Student si ze skupiny povinně-volitelných předmětů vybere minimálně jeden předmět.</w:t>
              </w:r>
            </w:ins>
            <w:ins w:id="6" w:author="Frantisek Bunka" w:date="2018-04-09T19:59:00Z">
              <w:del w:id="7" w:author="Simona Mrkvičková" w:date="2018-04-13T09:24:00Z">
                <w:r w:rsidR="00661D12" w:rsidDel="00826E43">
                  <w:delText>Student si volí právě jeden volitelný předmět.</w:delText>
                </w:r>
              </w:del>
            </w:ins>
          </w:p>
        </w:tc>
      </w:tr>
      <w:tr w:rsidR="0025669F" w:rsidTr="00F81AEA">
        <w:trPr>
          <w:gridBefore w:val="1"/>
          <w:gridAfter w:val="4"/>
          <w:wBefore w:w="27" w:type="dxa"/>
          <w:wAfter w:w="299" w:type="dxa"/>
        </w:trPr>
        <w:tc>
          <w:tcPr>
            <w:tcW w:w="3484" w:type="dxa"/>
            <w:gridSpan w:val="10"/>
            <w:shd w:val="clear" w:color="auto" w:fill="F7CAAC"/>
          </w:tcPr>
          <w:p w:rsidR="0025669F" w:rsidRDefault="0025669F" w:rsidP="0025669F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Další studijní povinnosti</w:t>
            </w:r>
          </w:p>
        </w:tc>
        <w:tc>
          <w:tcPr>
            <w:tcW w:w="6255" w:type="dxa"/>
            <w:gridSpan w:val="31"/>
            <w:tcBorders>
              <w:bottom w:val="nil"/>
            </w:tcBorders>
          </w:tcPr>
          <w:p w:rsidR="0025669F" w:rsidRDefault="0025669F" w:rsidP="0025669F">
            <w:pPr>
              <w:jc w:val="both"/>
            </w:pPr>
          </w:p>
        </w:tc>
      </w:tr>
      <w:tr w:rsidR="0025669F" w:rsidTr="00F81AEA">
        <w:trPr>
          <w:gridBefore w:val="1"/>
          <w:gridAfter w:val="4"/>
          <w:wBefore w:w="27" w:type="dxa"/>
          <w:wAfter w:w="299" w:type="dxa"/>
          <w:trHeight w:val="300"/>
        </w:trPr>
        <w:tc>
          <w:tcPr>
            <w:tcW w:w="9739" w:type="dxa"/>
            <w:gridSpan w:val="41"/>
            <w:tcBorders>
              <w:top w:val="nil"/>
            </w:tcBorders>
          </w:tcPr>
          <w:p w:rsidR="0025669F" w:rsidRDefault="0025669F" w:rsidP="002A1A62">
            <w:pPr>
              <w:spacing w:before="60" w:after="60" w:line="252" w:lineRule="auto"/>
              <w:jc w:val="both"/>
            </w:pPr>
            <w:r>
              <w:t>Nejsou definovány</w:t>
            </w:r>
            <w:r w:rsidR="002A1A62">
              <w:t>.</w:t>
            </w:r>
          </w:p>
        </w:tc>
      </w:tr>
      <w:tr w:rsidR="0025669F" w:rsidTr="00F81AEA">
        <w:trPr>
          <w:gridBefore w:val="1"/>
          <w:gridAfter w:val="4"/>
          <w:wBefore w:w="27" w:type="dxa"/>
          <w:wAfter w:w="299" w:type="dxa"/>
        </w:trPr>
        <w:tc>
          <w:tcPr>
            <w:tcW w:w="3484" w:type="dxa"/>
            <w:gridSpan w:val="10"/>
            <w:shd w:val="clear" w:color="auto" w:fill="F7CAAC"/>
          </w:tcPr>
          <w:p w:rsidR="0025669F" w:rsidRDefault="0025669F" w:rsidP="0025669F">
            <w:pPr>
              <w:rPr>
                <w:b/>
              </w:rPr>
            </w:pPr>
            <w:r>
              <w:rPr>
                <w:b/>
              </w:rPr>
              <w:t>Návrh témat kvalifikačních prací a témata obhájených prací</w:t>
            </w:r>
          </w:p>
        </w:tc>
        <w:tc>
          <w:tcPr>
            <w:tcW w:w="6255" w:type="dxa"/>
            <w:gridSpan w:val="31"/>
            <w:tcBorders>
              <w:bottom w:val="nil"/>
            </w:tcBorders>
          </w:tcPr>
          <w:p w:rsidR="0025669F" w:rsidRDefault="0025669F" w:rsidP="0025669F">
            <w:pPr>
              <w:jc w:val="both"/>
            </w:pPr>
          </w:p>
        </w:tc>
      </w:tr>
      <w:tr w:rsidR="0025669F" w:rsidTr="00F81AEA">
        <w:trPr>
          <w:gridBefore w:val="1"/>
          <w:gridAfter w:val="4"/>
          <w:wBefore w:w="27" w:type="dxa"/>
          <w:wAfter w:w="299" w:type="dxa"/>
          <w:trHeight w:val="842"/>
        </w:trPr>
        <w:tc>
          <w:tcPr>
            <w:tcW w:w="9739" w:type="dxa"/>
            <w:gridSpan w:val="41"/>
            <w:tcBorders>
              <w:top w:val="nil"/>
            </w:tcBorders>
          </w:tcPr>
          <w:p w:rsidR="0025669F" w:rsidRDefault="0025669F" w:rsidP="002A1A62">
            <w:pPr>
              <w:spacing w:before="60" w:after="60" w:line="252" w:lineRule="auto"/>
              <w:jc w:val="both"/>
            </w:pPr>
            <w:r w:rsidRPr="003954FA">
              <w:t>Vliv doby a teploty skladování na viskozitu trvanlivého mléka</w:t>
            </w:r>
          </w:p>
          <w:p w:rsidR="0025669F" w:rsidRDefault="0025669F" w:rsidP="002A1A62">
            <w:pPr>
              <w:spacing w:before="60" w:after="60" w:line="252" w:lineRule="auto"/>
              <w:jc w:val="both"/>
            </w:pPr>
            <w:r w:rsidRPr="00A8074E">
              <w:t>Vliv použitého obalu na zrání tvrdých sýrů</w:t>
            </w:r>
          </w:p>
          <w:p w:rsidR="0025669F" w:rsidRDefault="0025669F" w:rsidP="002A1A62">
            <w:pPr>
              <w:spacing w:before="60" w:after="60" w:line="252" w:lineRule="auto"/>
              <w:jc w:val="both"/>
            </w:pPr>
            <w:r w:rsidRPr="00AB33ED">
              <w:t>Vliv rychlosti míchání na konzistenci tavených sýrů</w:t>
            </w:r>
          </w:p>
          <w:p w:rsidR="0025669F" w:rsidRDefault="0025669F" w:rsidP="002A1A62">
            <w:pPr>
              <w:spacing w:before="60" w:after="60" w:line="252" w:lineRule="auto"/>
              <w:jc w:val="both"/>
            </w:pPr>
            <w:r w:rsidRPr="00A8074E">
              <w:t>Vliv aplikace xantanové a tragantové gumy na vybrané vlastnosti modelového jemně mělněného masného výrobku</w:t>
            </w:r>
          </w:p>
          <w:p w:rsidR="0025669F" w:rsidRDefault="0025669F" w:rsidP="002A1A62">
            <w:pPr>
              <w:spacing w:before="60" w:after="60" w:line="252" w:lineRule="auto"/>
              <w:jc w:val="both"/>
            </w:pPr>
            <w:r w:rsidRPr="00AB33ED">
              <w:t xml:space="preserve">Vliv </w:t>
            </w:r>
            <w:r>
              <w:t>vybraných faktorů</w:t>
            </w:r>
            <w:r w:rsidRPr="00AB33ED">
              <w:t xml:space="preserve"> na texturní vlastnosti bezlepkového pečiva</w:t>
            </w:r>
          </w:p>
          <w:p w:rsidR="0025669F" w:rsidRDefault="0025669F" w:rsidP="002A1A62">
            <w:pPr>
              <w:spacing w:before="60" w:after="60" w:line="252" w:lineRule="auto"/>
              <w:jc w:val="both"/>
            </w:pPr>
            <w:r w:rsidRPr="00A8074E">
              <w:t>Výskyt biogenních aminů u nápojů typu cider</w:t>
            </w:r>
          </w:p>
          <w:p w:rsidR="0025669F" w:rsidRDefault="0025669F" w:rsidP="002A1A62">
            <w:pPr>
              <w:spacing w:before="60" w:after="60" w:line="252" w:lineRule="auto"/>
              <w:jc w:val="both"/>
            </w:pPr>
            <w:r w:rsidRPr="00A8074E">
              <w:t>Stabilita</w:t>
            </w:r>
            <w:r>
              <w:t xml:space="preserve"> vybraných</w:t>
            </w:r>
            <w:r w:rsidRPr="00A8074E">
              <w:t xml:space="preserve"> potravinářských koloidních disperzí a její charakterizace</w:t>
            </w:r>
          </w:p>
          <w:p w:rsidR="0025669F" w:rsidRDefault="0025669F" w:rsidP="002A1A62">
            <w:pPr>
              <w:spacing w:before="60" w:after="60" w:line="252" w:lineRule="auto"/>
              <w:jc w:val="both"/>
            </w:pPr>
            <w:r w:rsidRPr="003954FA">
              <w:t>Stanovení antokyanových barviv v technologicky zpracovaných rostlinných matricích</w:t>
            </w:r>
          </w:p>
          <w:p w:rsidR="0025669F" w:rsidRDefault="0025669F" w:rsidP="002A1A62">
            <w:pPr>
              <w:spacing w:before="60" w:after="60" w:line="252" w:lineRule="auto"/>
              <w:jc w:val="both"/>
            </w:pPr>
            <w:r w:rsidRPr="00A8074E">
              <w:t>Studium tvorby inkluzních komplexů vybraných flavonoidů s cyklodextriny</w:t>
            </w:r>
          </w:p>
        </w:tc>
      </w:tr>
      <w:tr w:rsidR="0025669F" w:rsidTr="00F81AEA">
        <w:trPr>
          <w:gridBefore w:val="1"/>
          <w:gridAfter w:val="4"/>
          <w:wBefore w:w="27" w:type="dxa"/>
          <w:wAfter w:w="299" w:type="dxa"/>
        </w:trPr>
        <w:tc>
          <w:tcPr>
            <w:tcW w:w="3484" w:type="dxa"/>
            <w:gridSpan w:val="10"/>
            <w:shd w:val="clear" w:color="auto" w:fill="F7CAAC"/>
          </w:tcPr>
          <w:p w:rsidR="0025669F" w:rsidRDefault="0025669F" w:rsidP="0025669F">
            <w:r>
              <w:rPr>
                <w:b/>
              </w:rPr>
              <w:t>Návrh témat rigorózních prací a témata obhájených prací</w:t>
            </w:r>
          </w:p>
        </w:tc>
        <w:tc>
          <w:tcPr>
            <w:tcW w:w="6255" w:type="dxa"/>
            <w:gridSpan w:val="31"/>
            <w:tcBorders>
              <w:bottom w:val="nil"/>
            </w:tcBorders>
            <w:shd w:val="clear" w:color="auto" w:fill="FFFFFF"/>
          </w:tcPr>
          <w:p w:rsidR="0025669F" w:rsidRDefault="0025669F" w:rsidP="0025669F">
            <w:pPr>
              <w:jc w:val="center"/>
            </w:pPr>
          </w:p>
        </w:tc>
      </w:tr>
      <w:tr w:rsidR="0025669F" w:rsidTr="00F81AEA">
        <w:trPr>
          <w:gridBefore w:val="1"/>
          <w:gridAfter w:val="4"/>
          <w:wBefore w:w="27" w:type="dxa"/>
          <w:wAfter w:w="299" w:type="dxa"/>
          <w:trHeight w:val="269"/>
        </w:trPr>
        <w:tc>
          <w:tcPr>
            <w:tcW w:w="9739" w:type="dxa"/>
            <w:gridSpan w:val="41"/>
            <w:tcBorders>
              <w:top w:val="nil"/>
            </w:tcBorders>
          </w:tcPr>
          <w:p w:rsidR="0025669F" w:rsidRDefault="002A1A62" w:rsidP="0025669F">
            <w:pPr>
              <w:jc w:val="both"/>
            </w:pPr>
            <w:r>
              <w:t>---</w:t>
            </w:r>
          </w:p>
          <w:p w:rsidR="002A1A62" w:rsidRDefault="002A1A62" w:rsidP="0025669F">
            <w:pPr>
              <w:jc w:val="both"/>
            </w:pPr>
          </w:p>
          <w:p w:rsidR="002A1A62" w:rsidRDefault="002A1A62" w:rsidP="0025669F">
            <w:pPr>
              <w:jc w:val="both"/>
            </w:pPr>
          </w:p>
          <w:p w:rsidR="002A1A62" w:rsidRDefault="002A1A62" w:rsidP="0025669F">
            <w:pPr>
              <w:jc w:val="both"/>
            </w:pPr>
          </w:p>
          <w:p w:rsidR="002A1A62" w:rsidRDefault="002A1A62" w:rsidP="0025669F">
            <w:pPr>
              <w:jc w:val="both"/>
            </w:pPr>
          </w:p>
        </w:tc>
      </w:tr>
      <w:tr w:rsidR="0025669F" w:rsidTr="00F81AEA">
        <w:trPr>
          <w:gridBefore w:val="1"/>
          <w:gridAfter w:val="4"/>
          <w:wBefore w:w="27" w:type="dxa"/>
          <w:wAfter w:w="299" w:type="dxa"/>
        </w:trPr>
        <w:tc>
          <w:tcPr>
            <w:tcW w:w="3484" w:type="dxa"/>
            <w:gridSpan w:val="10"/>
            <w:shd w:val="clear" w:color="auto" w:fill="F7CAAC"/>
          </w:tcPr>
          <w:p w:rsidR="0025669F" w:rsidRDefault="0025669F" w:rsidP="0025669F">
            <w:r>
              <w:rPr>
                <w:b/>
              </w:rPr>
              <w:t xml:space="preserve"> Součásti SRZ a jejich obsah</w:t>
            </w:r>
          </w:p>
        </w:tc>
        <w:tc>
          <w:tcPr>
            <w:tcW w:w="6255" w:type="dxa"/>
            <w:gridSpan w:val="31"/>
            <w:tcBorders>
              <w:bottom w:val="nil"/>
            </w:tcBorders>
            <w:shd w:val="clear" w:color="auto" w:fill="FFFFFF"/>
          </w:tcPr>
          <w:p w:rsidR="0025669F" w:rsidRDefault="0025669F" w:rsidP="0025669F">
            <w:pPr>
              <w:jc w:val="center"/>
            </w:pPr>
          </w:p>
        </w:tc>
      </w:tr>
      <w:tr w:rsidR="0025669F" w:rsidTr="00F81AEA">
        <w:trPr>
          <w:gridBefore w:val="1"/>
          <w:gridAfter w:val="4"/>
          <w:wBefore w:w="27" w:type="dxa"/>
          <w:wAfter w:w="299" w:type="dxa"/>
          <w:trHeight w:val="333"/>
        </w:trPr>
        <w:tc>
          <w:tcPr>
            <w:tcW w:w="9739" w:type="dxa"/>
            <w:gridSpan w:val="41"/>
            <w:tcBorders>
              <w:top w:val="nil"/>
            </w:tcBorders>
          </w:tcPr>
          <w:p w:rsidR="0025669F" w:rsidRDefault="002A1A62" w:rsidP="0025669F">
            <w:pPr>
              <w:jc w:val="both"/>
            </w:pPr>
            <w:r>
              <w:t>---</w:t>
            </w:r>
          </w:p>
          <w:p w:rsidR="002A1A62" w:rsidRDefault="002A1A62" w:rsidP="0025669F">
            <w:pPr>
              <w:jc w:val="both"/>
            </w:pPr>
          </w:p>
          <w:p w:rsidR="002A1A62" w:rsidRDefault="002A1A62" w:rsidP="0025669F">
            <w:pPr>
              <w:jc w:val="both"/>
            </w:pPr>
          </w:p>
          <w:p w:rsidR="002A1A62" w:rsidRDefault="002A1A62" w:rsidP="0025669F">
            <w:pPr>
              <w:jc w:val="both"/>
            </w:pPr>
          </w:p>
          <w:p w:rsidR="002A1A62" w:rsidRDefault="002A1A62" w:rsidP="0025669F">
            <w:pPr>
              <w:jc w:val="both"/>
            </w:pPr>
          </w:p>
          <w:p w:rsidR="002A1A62" w:rsidRDefault="002A1A62" w:rsidP="0025669F">
            <w:pPr>
              <w:jc w:val="both"/>
            </w:pPr>
          </w:p>
          <w:p w:rsidR="002A1A62" w:rsidRDefault="002A1A62" w:rsidP="0025669F">
            <w:pPr>
              <w:jc w:val="both"/>
            </w:pPr>
          </w:p>
          <w:p w:rsidR="002A1A62" w:rsidRDefault="002A1A62" w:rsidP="0025669F">
            <w:pPr>
              <w:jc w:val="both"/>
            </w:pPr>
          </w:p>
          <w:p w:rsidR="002A1A62" w:rsidRDefault="002A1A62" w:rsidP="0025669F">
            <w:pPr>
              <w:jc w:val="both"/>
            </w:pPr>
          </w:p>
          <w:p w:rsidR="002A1A62" w:rsidRDefault="002A1A62" w:rsidP="0025669F">
            <w:pPr>
              <w:jc w:val="both"/>
            </w:pPr>
          </w:p>
          <w:p w:rsidR="002A1A62" w:rsidRDefault="002A1A62" w:rsidP="0025669F">
            <w:pPr>
              <w:jc w:val="both"/>
            </w:pPr>
          </w:p>
          <w:p w:rsidR="002A1A62" w:rsidRDefault="002A1A62" w:rsidP="0025669F">
            <w:pPr>
              <w:jc w:val="both"/>
            </w:pPr>
          </w:p>
          <w:p w:rsidR="002A1A62" w:rsidRDefault="002A1A62" w:rsidP="0025669F">
            <w:pPr>
              <w:jc w:val="both"/>
            </w:pPr>
          </w:p>
          <w:p w:rsidR="002A1A62" w:rsidRDefault="002A1A62" w:rsidP="0025669F">
            <w:pPr>
              <w:jc w:val="both"/>
            </w:pPr>
          </w:p>
          <w:p w:rsidR="002A1A62" w:rsidRDefault="002A1A62" w:rsidP="0025669F">
            <w:pPr>
              <w:jc w:val="both"/>
            </w:pPr>
          </w:p>
          <w:p w:rsidR="002A1A62" w:rsidRDefault="002A1A62" w:rsidP="0025669F">
            <w:pPr>
              <w:jc w:val="both"/>
            </w:pPr>
          </w:p>
          <w:p w:rsidR="002A1A62" w:rsidRDefault="002A1A62" w:rsidP="0025669F">
            <w:pPr>
              <w:jc w:val="both"/>
            </w:pPr>
          </w:p>
          <w:p w:rsidR="002A1A62" w:rsidRDefault="002A1A62" w:rsidP="0025669F">
            <w:pPr>
              <w:jc w:val="both"/>
            </w:pPr>
          </w:p>
          <w:p w:rsidR="002A1A62" w:rsidRDefault="002A1A62" w:rsidP="0025669F">
            <w:pPr>
              <w:jc w:val="both"/>
            </w:pPr>
          </w:p>
          <w:p w:rsidR="00531827" w:rsidRDefault="00531827" w:rsidP="0025669F">
            <w:pPr>
              <w:jc w:val="both"/>
            </w:pPr>
          </w:p>
          <w:p w:rsidR="0003279E" w:rsidRDefault="0003279E" w:rsidP="0025669F">
            <w:pPr>
              <w:jc w:val="both"/>
            </w:pPr>
          </w:p>
          <w:p w:rsidR="00774C7B" w:rsidRDefault="00774C7B" w:rsidP="0025669F">
            <w:pPr>
              <w:jc w:val="both"/>
            </w:pPr>
          </w:p>
          <w:p w:rsidR="00774C7B" w:rsidRDefault="00774C7B" w:rsidP="0025669F">
            <w:pPr>
              <w:jc w:val="both"/>
            </w:pPr>
          </w:p>
          <w:p w:rsidR="00774C7B" w:rsidRDefault="00774C7B" w:rsidP="0025669F">
            <w:pPr>
              <w:jc w:val="both"/>
            </w:pPr>
          </w:p>
          <w:p w:rsidR="00F87509" w:rsidRDefault="00F87509" w:rsidP="0025669F">
            <w:pPr>
              <w:jc w:val="both"/>
            </w:pPr>
          </w:p>
          <w:p w:rsidR="00347608" w:rsidRDefault="00347608" w:rsidP="0025669F">
            <w:pPr>
              <w:jc w:val="both"/>
            </w:pPr>
          </w:p>
          <w:p w:rsidR="00774C7B" w:rsidRDefault="00774C7B" w:rsidP="0025669F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tcBorders>
              <w:bottom w:val="double" w:sz="4" w:space="0" w:color="auto"/>
            </w:tcBorders>
            <w:shd w:val="clear" w:color="auto" w:fill="BDD6EE"/>
          </w:tcPr>
          <w:p w:rsidR="002F49CC" w:rsidRDefault="00774C7B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 w:rsidR="00405B3C">
              <w:br w:type="page"/>
            </w:r>
            <w:r w:rsidR="002F49CC">
              <w:br w:type="page"/>
            </w:r>
            <w:r w:rsidR="002F49CC">
              <w:rPr>
                <w:b/>
                <w:sz w:val="28"/>
              </w:rPr>
              <w:t>B-III – Charakteristika studijního předmětu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:rsidR="002F49CC" w:rsidRPr="00F106CB" w:rsidRDefault="002F49CC">
            <w:pPr>
              <w:jc w:val="both"/>
              <w:rPr>
                <w:b/>
              </w:rPr>
            </w:pPr>
            <w:r w:rsidRPr="00F106CB">
              <w:rPr>
                <w:b/>
              </w:rPr>
              <w:t>Název studijního předmětu</w:t>
            </w:r>
          </w:p>
        </w:tc>
        <w:tc>
          <w:tcPr>
            <w:tcW w:w="6780" w:type="dxa"/>
            <w:gridSpan w:val="38"/>
            <w:tcBorders>
              <w:top w:val="double" w:sz="4" w:space="0" w:color="auto"/>
            </w:tcBorders>
          </w:tcPr>
          <w:p w:rsidR="002F49CC" w:rsidRPr="00F106CB" w:rsidRDefault="00326646" w:rsidP="00326646">
            <w:pPr>
              <w:jc w:val="both"/>
              <w:rPr>
                <w:b/>
              </w:rPr>
            </w:pPr>
            <w:bookmarkStart w:id="8" w:name="Tech_výr_potr_živ_pův_I"/>
            <w:bookmarkEnd w:id="8"/>
            <w:r w:rsidRPr="00F106CB">
              <w:rPr>
                <w:b/>
              </w:rPr>
              <w:t>Technology of Animal Food Production I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F106CB" w:rsidRDefault="002F49CC">
            <w:pPr>
              <w:jc w:val="both"/>
              <w:rPr>
                <w:b/>
              </w:rPr>
            </w:pPr>
            <w:r w:rsidRPr="00F106CB">
              <w:rPr>
                <w:b/>
              </w:rPr>
              <w:t>Typ předmětu</w:t>
            </w:r>
          </w:p>
        </w:tc>
        <w:tc>
          <w:tcPr>
            <w:tcW w:w="3403" w:type="dxa"/>
            <w:gridSpan w:val="19"/>
          </w:tcPr>
          <w:p w:rsidR="002F49CC" w:rsidRPr="00F106CB" w:rsidRDefault="00AA776D">
            <w:pPr>
              <w:jc w:val="both"/>
            </w:pPr>
            <w:r w:rsidRPr="00F106CB">
              <w:t>povinný, ZT</w:t>
            </w:r>
          </w:p>
        </w:tc>
        <w:tc>
          <w:tcPr>
            <w:tcW w:w="2693" w:type="dxa"/>
            <w:gridSpan w:val="13"/>
            <w:shd w:val="clear" w:color="auto" w:fill="F7CAAC"/>
          </w:tcPr>
          <w:p w:rsidR="002F49CC" w:rsidRPr="00F106CB" w:rsidRDefault="002F49CC">
            <w:pPr>
              <w:jc w:val="both"/>
            </w:pPr>
            <w:r w:rsidRPr="00F106CB">
              <w:rPr>
                <w:b/>
              </w:rPr>
              <w:t>doporučený ročník / semestr</w:t>
            </w:r>
          </w:p>
        </w:tc>
        <w:tc>
          <w:tcPr>
            <w:tcW w:w="684" w:type="dxa"/>
            <w:gridSpan w:val="6"/>
          </w:tcPr>
          <w:p w:rsidR="002F49CC" w:rsidRPr="00F106CB" w:rsidRDefault="0003279E">
            <w:pPr>
              <w:jc w:val="both"/>
            </w:pPr>
            <w:r w:rsidRPr="00F106CB">
              <w:t>1/ZS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F106CB" w:rsidRDefault="002F49CC">
            <w:pPr>
              <w:jc w:val="both"/>
              <w:rPr>
                <w:b/>
              </w:rPr>
            </w:pPr>
            <w:r w:rsidRPr="00F106CB">
              <w:rPr>
                <w:b/>
              </w:rPr>
              <w:t>Rozsah studijního předmětu</w:t>
            </w:r>
          </w:p>
        </w:tc>
        <w:tc>
          <w:tcPr>
            <w:tcW w:w="1700" w:type="dxa"/>
            <w:gridSpan w:val="12"/>
          </w:tcPr>
          <w:p w:rsidR="002F49CC" w:rsidRPr="00F106CB" w:rsidRDefault="00AA776D">
            <w:pPr>
              <w:jc w:val="both"/>
            </w:pPr>
            <w:r w:rsidRPr="00F106CB">
              <w:t>28p+0s</w:t>
            </w:r>
            <w:r w:rsidRPr="00F106CB">
              <w:rPr>
                <w:lang w:val="en-GB"/>
              </w:rPr>
              <w:t>+</w:t>
            </w:r>
            <w:r w:rsidRPr="00F106CB">
              <w:t>42l</w:t>
            </w:r>
          </w:p>
        </w:tc>
        <w:tc>
          <w:tcPr>
            <w:tcW w:w="888" w:type="dxa"/>
            <w:gridSpan w:val="3"/>
            <w:shd w:val="clear" w:color="auto" w:fill="F7CAAC"/>
          </w:tcPr>
          <w:p w:rsidR="002F49CC" w:rsidRPr="00F106CB" w:rsidRDefault="002F49CC">
            <w:pPr>
              <w:jc w:val="both"/>
              <w:rPr>
                <w:b/>
              </w:rPr>
            </w:pPr>
            <w:r w:rsidRPr="00F106CB">
              <w:rPr>
                <w:b/>
              </w:rPr>
              <w:t xml:space="preserve">hod. </w:t>
            </w:r>
          </w:p>
        </w:tc>
        <w:tc>
          <w:tcPr>
            <w:tcW w:w="815" w:type="dxa"/>
            <w:gridSpan w:val="4"/>
          </w:tcPr>
          <w:p w:rsidR="002F49CC" w:rsidRPr="00F106CB" w:rsidRDefault="00AA776D">
            <w:pPr>
              <w:jc w:val="both"/>
            </w:pPr>
            <w:r w:rsidRPr="00F106CB">
              <w:t>70</w:t>
            </w:r>
          </w:p>
        </w:tc>
        <w:tc>
          <w:tcPr>
            <w:tcW w:w="2154" w:type="dxa"/>
            <w:gridSpan w:val="9"/>
            <w:shd w:val="clear" w:color="auto" w:fill="F7CAAC"/>
          </w:tcPr>
          <w:p w:rsidR="002F49CC" w:rsidRPr="00F106CB" w:rsidRDefault="002F49CC">
            <w:pPr>
              <w:jc w:val="both"/>
              <w:rPr>
                <w:b/>
              </w:rPr>
            </w:pPr>
            <w:r w:rsidRPr="00F106CB">
              <w:rPr>
                <w:b/>
              </w:rPr>
              <w:t>kreditů</w:t>
            </w:r>
          </w:p>
        </w:tc>
        <w:tc>
          <w:tcPr>
            <w:tcW w:w="1223" w:type="dxa"/>
            <w:gridSpan w:val="10"/>
          </w:tcPr>
          <w:p w:rsidR="002F49CC" w:rsidRPr="00F106CB" w:rsidRDefault="0003279E">
            <w:pPr>
              <w:jc w:val="both"/>
            </w:pPr>
            <w:r w:rsidRPr="00F106CB">
              <w:t>6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F106CB" w:rsidRDefault="002F49CC" w:rsidP="00ED322D">
            <w:pPr>
              <w:jc w:val="both"/>
              <w:rPr>
                <w:b/>
              </w:rPr>
            </w:pPr>
            <w:r w:rsidRPr="00F106CB">
              <w:rPr>
                <w:b/>
              </w:rPr>
              <w:t>Prerekvizity, korekvizity, ekvivalence</w:t>
            </w:r>
          </w:p>
        </w:tc>
        <w:tc>
          <w:tcPr>
            <w:tcW w:w="6780" w:type="dxa"/>
            <w:gridSpan w:val="38"/>
          </w:tcPr>
          <w:p w:rsidR="002F49CC" w:rsidRPr="00F106CB" w:rsidRDefault="002F49CC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F106CB" w:rsidRDefault="002F49CC">
            <w:pPr>
              <w:jc w:val="both"/>
              <w:rPr>
                <w:b/>
              </w:rPr>
            </w:pPr>
            <w:r w:rsidRPr="00F106CB">
              <w:rPr>
                <w:b/>
              </w:rPr>
              <w:t>Způsob ověření studijních výsledků</w:t>
            </w:r>
          </w:p>
        </w:tc>
        <w:tc>
          <w:tcPr>
            <w:tcW w:w="3403" w:type="dxa"/>
            <w:gridSpan w:val="19"/>
          </w:tcPr>
          <w:p w:rsidR="002F49CC" w:rsidRPr="00F106CB" w:rsidRDefault="002F49CC">
            <w:pPr>
              <w:jc w:val="both"/>
            </w:pPr>
            <w:r w:rsidRPr="00F106CB">
              <w:t>zápočet, zkouška</w:t>
            </w:r>
          </w:p>
        </w:tc>
        <w:tc>
          <w:tcPr>
            <w:tcW w:w="1557" w:type="dxa"/>
            <w:gridSpan w:val="5"/>
            <w:shd w:val="clear" w:color="auto" w:fill="F7CAAC"/>
          </w:tcPr>
          <w:p w:rsidR="002F49CC" w:rsidRPr="00F106CB" w:rsidRDefault="002F49CC">
            <w:pPr>
              <w:jc w:val="both"/>
              <w:rPr>
                <w:b/>
              </w:rPr>
            </w:pPr>
            <w:r w:rsidRPr="00F106CB">
              <w:rPr>
                <w:b/>
              </w:rPr>
              <w:t>Forma výuky</w:t>
            </w:r>
          </w:p>
        </w:tc>
        <w:tc>
          <w:tcPr>
            <w:tcW w:w="1820" w:type="dxa"/>
            <w:gridSpan w:val="14"/>
          </w:tcPr>
          <w:p w:rsidR="002F49CC" w:rsidRPr="00F106CB" w:rsidRDefault="002F49CC" w:rsidP="001F45F4">
            <w:pPr>
              <w:jc w:val="both"/>
            </w:pPr>
            <w:r w:rsidRPr="00F106CB">
              <w:t>přednášky, laboratorní cvičení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F106CB" w:rsidRDefault="002F49CC">
            <w:pPr>
              <w:jc w:val="both"/>
              <w:rPr>
                <w:b/>
              </w:rPr>
            </w:pPr>
            <w:r w:rsidRPr="00F106CB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80" w:type="dxa"/>
            <w:gridSpan w:val="38"/>
            <w:tcBorders>
              <w:bottom w:val="single" w:sz="4" w:space="0" w:color="auto"/>
            </w:tcBorders>
          </w:tcPr>
          <w:p w:rsidR="002F49CC" w:rsidRPr="00F106CB" w:rsidRDefault="002F49CC" w:rsidP="0032078B">
            <w:pPr>
              <w:jc w:val="both"/>
            </w:pPr>
            <w:r w:rsidRPr="00F106CB">
              <w:t xml:space="preserve">V průběhu semestru bude realizováno n testů. Student musí v každém z (n-1) testů získat nejméně 70% možných bodů. </w:t>
            </w:r>
          </w:p>
          <w:p w:rsidR="002F49CC" w:rsidRPr="00F106CB" w:rsidRDefault="002F49CC" w:rsidP="0032078B">
            <w:pPr>
              <w:jc w:val="both"/>
            </w:pPr>
            <w:r w:rsidRPr="00F106CB">
              <w:t>Zápočet: splněná docházka nejméně 80% v laboratořích, podmínka v testech a vypracování protokolů experimentálních úloh.</w:t>
            </w:r>
          </w:p>
          <w:p w:rsidR="002F49CC" w:rsidRPr="00F106CB" w:rsidRDefault="002F49CC" w:rsidP="00120E6C">
            <w:pPr>
              <w:jc w:val="both"/>
            </w:pPr>
            <w:r w:rsidRPr="00F106CB">
              <w:t>Zkouška: písemná a ústní - prokázání znalosti probíraných tematických okruhů, splnění písemné části je podmínkou pro přistoupení k ústní části.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197"/>
        </w:trPr>
        <w:tc>
          <w:tcPr>
            <w:tcW w:w="3082" w:type="dxa"/>
            <w:gridSpan w:val="6"/>
            <w:tcBorders>
              <w:top w:val="nil"/>
            </w:tcBorders>
            <w:shd w:val="clear" w:color="auto" w:fill="F7CAAC"/>
          </w:tcPr>
          <w:p w:rsidR="002F49CC" w:rsidRPr="00F106CB" w:rsidRDefault="002F49CC">
            <w:pPr>
              <w:jc w:val="both"/>
              <w:rPr>
                <w:b/>
              </w:rPr>
            </w:pPr>
            <w:r w:rsidRPr="00F106CB">
              <w:rPr>
                <w:b/>
              </w:rPr>
              <w:t>Garant předmětu</w:t>
            </w:r>
          </w:p>
        </w:tc>
        <w:tc>
          <w:tcPr>
            <w:tcW w:w="6780" w:type="dxa"/>
            <w:gridSpan w:val="38"/>
            <w:tcBorders>
              <w:top w:val="single" w:sz="4" w:space="0" w:color="auto"/>
            </w:tcBorders>
          </w:tcPr>
          <w:p w:rsidR="002F49CC" w:rsidRPr="00F106CB" w:rsidRDefault="002F49CC">
            <w:pPr>
              <w:jc w:val="both"/>
            </w:pPr>
            <w:r w:rsidRPr="00F106CB">
              <w:t>doc. Ing. Vendula Pachlová, Ph.D.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43"/>
        </w:trPr>
        <w:tc>
          <w:tcPr>
            <w:tcW w:w="3082" w:type="dxa"/>
            <w:gridSpan w:val="6"/>
            <w:tcBorders>
              <w:top w:val="nil"/>
            </w:tcBorders>
            <w:shd w:val="clear" w:color="auto" w:fill="F7CAAC"/>
          </w:tcPr>
          <w:p w:rsidR="002F49CC" w:rsidRPr="00F106CB" w:rsidRDefault="002F49CC">
            <w:pPr>
              <w:jc w:val="both"/>
              <w:rPr>
                <w:b/>
              </w:rPr>
            </w:pPr>
            <w:r w:rsidRPr="00F106CB">
              <w:rPr>
                <w:b/>
              </w:rPr>
              <w:t>Zapojení garanta do výuky předmětu</w:t>
            </w:r>
          </w:p>
        </w:tc>
        <w:tc>
          <w:tcPr>
            <w:tcW w:w="6780" w:type="dxa"/>
            <w:gridSpan w:val="38"/>
            <w:tcBorders>
              <w:top w:val="nil"/>
            </w:tcBorders>
          </w:tcPr>
          <w:p w:rsidR="002F49CC" w:rsidRPr="00F106CB" w:rsidRDefault="002F49CC" w:rsidP="00EC0EC7">
            <w:pPr>
              <w:jc w:val="both"/>
            </w:pPr>
            <w:r w:rsidRPr="00F106CB">
              <w:t>70% p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F106CB" w:rsidRDefault="002F49CC">
            <w:pPr>
              <w:jc w:val="both"/>
              <w:rPr>
                <w:b/>
              </w:rPr>
            </w:pPr>
            <w:r w:rsidRPr="00F106CB">
              <w:rPr>
                <w:b/>
              </w:rPr>
              <w:t>Vyučující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2F49CC" w:rsidRPr="00F106CB" w:rsidRDefault="002F49CC" w:rsidP="00EC0EC7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386"/>
        </w:trPr>
        <w:tc>
          <w:tcPr>
            <w:tcW w:w="9862" w:type="dxa"/>
            <w:gridSpan w:val="44"/>
            <w:tcBorders>
              <w:top w:val="nil"/>
            </w:tcBorders>
          </w:tcPr>
          <w:p w:rsidR="002F49CC" w:rsidRPr="00F106CB" w:rsidRDefault="002F49CC" w:rsidP="00523741">
            <w:pPr>
              <w:spacing w:before="60" w:after="20"/>
              <w:jc w:val="both"/>
              <w:rPr>
                <w:b/>
              </w:rPr>
            </w:pPr>
            <w:r w:rsidRPr="00F106CB">
              <w:rPr>
                <w:b/>
              </w:rPr>
              <w:t xml:space="preserve">doc. Ing. Vendula Pachlová, Ph.D. </w:t>
            </w:r>
            <w:r w:rsidRPr="00F106CB">
              <w:t>(70% p)</w:t>
            </w:r>
          </w:p>
          <w:p w:rsidR="002F49CC" w:rsidRPr="00F106CB" w:rsidRDefault="002F49CC" w:rsidP="00523741">
            <w:pPr>
              <w:spacing w:before="40" w:after="40"/>
              <w:jc w:val="both"/>
            </w:pPr>
            <w:r w:rsidRPr="00F106CB">
              <w:t>doc. Ing. František Buňka, Ph.D. (20% p)</w:t>
            </w:r>
          </w:p>
          <w:p w:rsidR="002F49CC" w:rsidRPr="00F106CB" w:rsidRDefault="002F49CC" w:rsidP="00523741">
            <w:pPr>
              <w:spacing w:before="20" w:after="60"/>
            </w:pPr>
            <w:r w:rsidRPr="00F106CB">
              <w:t>MVDr. Michaela Černíková, Ph.D. (10% p)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F106CB" w:rsidRDefault="002F49CC">
            <w:pPr>
              <w:jc w:val="both"/>
              <w:rPr>
                <w:b/>
              </w:rPr>
            </w:pPr>
            <w:r w:rsidRPr="00F106CB">
              <w:rPr>
                <w:b/>
              </w:rPr>
              <w:t>Stručná anotace předmětu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2F49CC" w:rsidRPr="00F106CB" w:rsidRDefault="002F49CC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3688"/>
        </w:trPr>
        <w:tc>
          <w:tcPr>
            <w:tcW w:w="9862" w:type="dxa"/>
            <w:gridSpan w:val="44"/>
            <w:tcBorders>
              <w:top w:val="nil"/>
              <w:bottom w:val="single" w:sz="12" w:space="0" w:color="auto"/>
            </w:tcBorders>
          </w:tcPr>
          <w:p w:rsidR="002F49CC" w:rsidRPr="00F106CB" w:rsidRDefault="002F49CC" w:rsidP="005039F0">
            <w:pPr>
              <w:jc w:val="both"/>
            </w:pPr>
            <w:r w:rsidRPr="00F106CB">
              <w:t>Cílem předmětu je získání poznatků o chemii a technologii mléka a mléčných výrobků. Student získá rozšířené znalosti o technologických operacích při výrobě jednotlivých skupin mléčných výrobků a rovněž o chemických reakcích, ke kterým během výroby mléčných výrobků dochází. Obsah předmětu tvoří tyto tematické celky:</w:t>
            </w:r>
          </w:p>
          <w:p w:rsidR="002F49CC" w:rsidRPr="00F106CB" w:rsidRDefault="002F49CC" w:rsidP="00033E37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 w:rsidRPr="00F106CB">
              <w:t xml:space="preserve">Chemické složení mléka I. </w:t>
            </w:r>
          </w:p>
          <w:p w:rsidR="002F49CC" w:rsidRPr="00F106CB" w:rsidRDefault="002F49CC" w:rsidP="00033E37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 w:rsidRPr="00F106CB">
              <w:t>Chemické složení mléka II. Fyzikálně chemické vlastnosti mléka.</w:t>
            </w:r>
          </w:p>
          <w:p w:rsidR="002F49CC" w:rsidRPr="00F106CB" w:rsidRDefault="002F49CC" w:rsidP="00033E37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 w:rsidRPr="00F106CB">
              <w:t>Produkce jednotlivých složek mléka a hygiena jeho získávání.</w:t>
            </w:r>
          </w:p>
          <w:p w:rsidR="002F49CC" w:rsidRPr="00F106CB" w:rsidRDefault="002F49CC" w:rsidP="00033E37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 w:rsidRPr="00F106CB">
              <w:t>Principy technologických procesů.</w:t>
            </w:r>
          </w:p>
          <w:p w:rsidR="002F49CC" w:rsidRPr="00F106CB" w:rsidRDefault="002F49CC" w:rsidP="00033E37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 w:rsidRPr="00F106CB">
              <w:t>Výroba konzumního mléka a másla.</w:t>
            </w:r>
          </w:p>
          <w:p w:rsidR="002F49CC" w:rsidRPr="00F106CB" w:rsidRDefault="002F49CC" w:rsidP="00033E37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 w:rsidRPr="00F106CB">
              <w:t xml:space="preserve">Čisté mlékařské kultury. </w:t>
            </w:r>
          </w:p>
          <w:p w:rsidR="002F49CC" w:rsidRPr="00F106CB" w:rsidRDefault="002F49CC" w:rsidP="00033E37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 w:rsidRPr="00F106CB">
              <w:t xml:space="preserve">Výroba kysaných mléčných výrobků. </w:t>
            </w:r>
          </w:p>
          <w:p w:rsidR="002F49CC" w:rsidRPr="00F106CB" w:rsidRDefault="002F49CC" w:rsidP="00033E37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 w:rsidRPr="00F106CB">
              <w:t xml:space="preserve">Výroba přírodních sýrů I. </w:t>
            </w:r>
          </w:p>
          <w:p w:rsidR="002F49CC" w:rsidRPr="00F106CB" w:rsidRDefault="002F49CC" w:rsidP="00033E37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 w:rsidRPr="00F106CB">
              <w:t>Výroba přírodních sýrů II.</w:t>
            </w:r>
          </w:p>
          <w:p w:rsidR="002F49CC" w:rsidRPr="00F106CB" w:rsidRDefault="002F49CC" w:rsidP="00033E37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 w:rsidRPr="00F106CB">
              <w:t>Výroba přírodních sýrů III.</w:t>
            </w:r>
          </w:p>
          <w:p w:rsidR="002F49CC" w:rsidRPr="00F106CB" w:rsidRDefault="002F49CC" w:rsidP="00033E37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 w:rsidRPr="00F106CB">
              <w:t>Výroba tavených sýrů I.</w:t>
            </w:r>
          </w:p>
          <w:p w:rsidR="002F49CC" w:rsidRPr="00F106CB" w:rsidRDefault="002F49CC" w:rsidP="00033E37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 w:rsidRPr="00F106CB">
              <w:t>Výroba tavených sýrů I.</w:t>
            </w:r>
          </w:p>
          <w:p w:rsidR="002F49CC" w:rsidRPr="00F106CB" w:rsidRDefault="002F49CC" w:rsidP="00033E37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 w:rsidRPr="00F106CB">
              <w:t>Výroba tvarohu a kyselých sýrů.</w:t>
            </w:r>
          </w:p>
          <w:p w:rsidR="002F49CC" w:rsidRPr="00F106CB" w:rsidRDefault="002F49CC" w:rsidP="00033E37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 w:rsidRPr="00F106CB">
              <w:t>Výroba zahuštěných a sušených mléčných výrobků. Výroba ostatních mléčných výrobků.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65"/>
        </w:trPr>
        <w:tc>
          <w:tcPr>
            <w:tcW w:w="3648" w:type="dxa"/>
            <w:gridSpan w:val="12"/>
            <w:tcBorders>
              <w:top w:val="nil"/>
            </w:tcBorders>
            <w:shd w:val="clear" w:color="auto" w:fill="F7CAAC"/>
          </w:tcPr>
          <w:p w:rsidR="002F49CC" w:rsidRPr="00F106CB" w:rsidRDefault="002F49CC">
            <w:pPr>
              <w:jc w:val="both"/>
            </w:pPr>
            <w:r w:rsidRPr="00F106CB">
              <w:rPr>
                <w:b/>
              </w:rPr>
              <w:t>Studijní literatura a studijní pomůcky</w:t>
            </w:r>
          </w:p>
        </w:tc>
        <w:tc>
          <w:tcPr>
            <w:tcW w:w="6214" w:type="dxa"/>
            <w:gridSpan w:val="32"/>
            <w:tcBorders>
              <w:top w:val="nil"/>
              <w:bottom w:val="nil"/>
            </w:tcBorders>
          </w:tcPr>
          <w:p w:rsidR="002F49CC" w:rsidRPr="00F106CB" w:rsidRDefault="002F49CC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1497"/>
        </w:trPr>
        <w:tc>
          <w:tcPr>
            <w:tcW w:w="9862" w:type="dxa"/>
            <w:gridSpan w:val="44"/>
            <w:tcBorders>
              <w:top w:val="nil"/>
            </w:tcBorders>
          </w:tcPr>
          <w:p w:rsidR="002F49CC" w:rsidRPr="00F106CB" w:rsidRDefault="002F49CC" w:rsidP="0046264A">
            <w:pPr>
              <w:jc w:val="both"/>
              <w:rPr>
                <w:u w:val="single"/>
              </w:rPr>
            </w:pPr>
            <w:r w:rsidRPr="00F106CB">
              <w:rPr>
                <w:u w:val="single"/>
              </w:rPr>
              <w:t>Povinná literatura:</w:t>
            </w:r>
          </w:p>
          <w:p w:rsidR="002F49CC" w:rsidRPr="00F106CB" w:rsidRDefault="00F106CB" w:rsidP="0046264A">
            <w:pPr>
              <w:jc w:val="both"/>
            </w:pPr>
            <w:r w:rsidRPr="00F106CB">
              <w:t>Výukové materiály v anglickém jazyce poskytnuté vyučujícím.</w:t>
            </w:r>
          </w:p>
          <w:p w:rsidR="00F106CB" w:rsidRPr="00F106CB" w:rsidRDefault="00F106CB" w:rsidP="0046264A">
            <w:pPr>
              <w:jc w:val="both"/>
            </w:pPr>
          </w:p>
          <w:p w:rsidR="002F49CC" w:rsidRPr="00F106CB" w:rsidRDefault="002F49CC" w:rsidP="0046264A">
            <w:pPr>
              <w:jc w:val="both"/>
              <w:rPr>
                <w:u w:val="single"/>
              </w:rPr>
            </w:pPr>
            <w:r w:rsidRPr="00F106CB">
              <w:rPr>
                <w:u w:val="single"/>
              </w:rPr>
              <w:t>Doporučená literatura:</w:t>
            </w:r>
          </w:p>
          <w:p w:rsidR="002F49CC" w:rsidRPr="00F106CB" w:rsidRDefault="002F49CC" w:rsidP="00434714">
            <w:pPr>
              <w:jc w:val="both"/>
            </w:pPr>
            <w:r w:rsidRPr="00F106CB">
              <w:t xml:space="preserve">SMIT, G. (Ed.) </w:t>
            </w:r>
            <w:r w:rsidRPr="00F106CB">
              <w:rPr>
                <w:iCs/>
              </w:rPr>
              <w:t>Dairy Processing: Improving Quality</w:t>
            </w:r>
            <w:r w:rsidRPr="00F106CB">
              <w:t>. Cambridge: Woodhead, 2003. ISBN 0849317584.</w:t>
            </w:r>
          </w:p>
          <w:p w:rsidR="002F49CC" w:rsidRPr="00F106CB" w:rsidRDefault="002F49CC" w:rsidP="00434714">
            <w:pPr>
              <w:jc w:val="both"/>
            </w:pPr>
            <w:r w:rsidRPr="00F106CB">
              <w:t xml:space="preserve">BYLUND, G. </w:t>
            </w:r>
            <w:r w:rsidRPr="00F106CB">
              <w:rPr>
                <w:iCs/>
              </w:rPr>
              <w:t>Dairy Processing Handbook</w:t>
            </w:r>
            <w:r w:rsidRPr="00F106CB">
              <w:t>. Lund: Tetra Pak Processing Systems AB, 1995. 436 s. ISBN 9163134276.</w:t>
            </w:r>
            <w:r w:rsidRPr="00F106CB">
              <w:br/>
              <w:t xml:space="preserve">LAW, B.A., TAMIME, A.Y. </w:t>
            </w:r>
            <w:r w:rsidRPr="00F106CB">
              <w:rPr>
                <w:iCs/>
              </w:rPr>
              <w:t>Technology of Cheesemaking</w:t>
            </w:r>
            <w:r w:rsidRPr="00F106CB">
              <w:t>. 2nd Ed. Malden: Blackwell, 2010. ISBN 9781405182980.</w:t>
            </w:r>
            <w:r w:rsidRPr="00F106CB">
              <w:br/>
              <w:t xml:space="preserve">FOX, P.F. </w:t>
            </w:r>
            <w:r w:rsidRPr="00F106CB">
              <w:rPr>
                <w:iCs/>
              </w:rPr>
              <w:t>Cheese: Chemistry, Physics and Microbiology</w:t>
            </w:r>
            <w:r w:rsidRPr="00F106CB">
              <w:t>. 3rd Ed. London: Elsevier, 2004. ISBN 0-1226-3651-1.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F49CC" w:rsidRPr="00F106CB" w:rsidRDefault="002F49CC">
            <w:pPr>
              <w:jc w:val="center"/>
              <w:rPr>
                <w:b/>
              </w:rPr>
            </w:pPr>
            <w:r w:rsidRPr="00F106CB">
              <w:rPr>
                <w:b/>
              </w:rPr>
              <w:t>Informace ke kombinované nebo distanční formě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4782" w:type="dxa"/>
            <w:gridSpan w:val="18"/>
            <w:tcBorders>
              <w:top w:val="single" w:sz="2" w:space="0" w:color="auto"/>
            </w:tcBorders>
            <w:shd w:val="clear" w:color="auto" w:fill="F7CAAC"/>
          </w:tcPr>
          <w:p w:rsidR="002F49CC" w:rsidRPr="00F106CB" w:rsidRDefault="002F49CC">
            <w:pPr>
              <w:jc w:val="both"/>
            </w:pPr>
            <w:r w:rsidRPr="00F106CB">
              <w:rPr>
                <w:b/>
              </w:rPr>
              <w:t>Rozsah konzultací (soustředění)</w:t>
            </w:r>
          </w:p>
        </w:tc>
        <w:tc>
          <w:tcPr>
            <w:tcW w:w="888" w:type="dxa"/>
            <w:gridSpan w:val="3"/>
            <w:tcBorders>
              <w:top w:val="single" w:sz="2" w:space="0" w:color="auto"/>
            </w:tcBorders>
          </w:tcPr>
          <w:p w:rsidR="002F49CC" w:rsidRPr="00F106CB" w:rsidRDefault="002F49CC" w:rsidP="00FC6AEB">
            <w:pPr>
              <w:jc w:val="center"/>
            </w:pPr>
          </w:p>
        </w:tc>
        <w:tc>
          <w:tcPr>
            <w:tcW w:w="4192" w:type="dxa"/>
            <w:gridSpan w:val="23"/>
            <w:tcBorders>
              <w:top w:val="single" w:sz="2" w:space="0" w:color="auto"/>
            </w:tcBorders>
            <w:shd w:val="clear" w:color="auto" w:fill="F7CAAC"/>
          </w:tcPr>
          <w:p w:rsidR="002F49CC" w:rsidRPr="00F106CB" w:rsidRDefault="002F49CC">
            <w:pPr>
              <w:jc w:val="both"/>
              <w:rPr>
                <w:b/>
              </w:rPr>
            </w:pPr>
            <w:r w:rsidRPr="00F106CB">
              <w:rPr>
                <w:b/>
              </w:rPr>
              <w:t xml:space="preserve">hodin 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shd w:val="clear" w:color="auto" w:fill="F7CAAC"/>
          </w:tcPr>
          <w:p w:rsidR="002F49CC" w:rsidRPr="00F106CB" w:rsidRDefault="002F49CC">
            <w:pPr>
              <w:jc w:val="both"/>
              <w:rPr>
                <w:b/>
              </w:rPr>
            </w:pPr>
            <w:r w:rsidRPr="00F106CB">
              <w:rPr>
                <w:b/>
              </w:rPr>
              <w:t>Informace o způsobu kontaktu s vyučujícím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141"/>
        </w:trPr>
        <w:tc>
          <w:tcPr>
            <w:tcW w:w="9862" w:type="dxa"/>
            <w:gridSpan w:val="44"/>
          </w:tcPr>
          <w:p w:rsidR="002F49CC" w:rsidRPr="00F106CB" w:rsidRDefault="002F49CC" w:rsidP="00ED7816">
            <w:pPr>
              <w:jc w:val="both"/>
            </w:pPr>
          </w:p>
          <w:p w:rsidR="00F106CB" w:rsidRPr="00F106CB" w:rsidRDefault="00F106CB" w:rsidP="00ED7816">
            <w:pPr>
              <w:jc w:val="both"/>
            </w:pPr>
          </w:p>
          <w:p w:rsidR="00F106CB" w:rsidRPr="00F106CB" w:rsidRDefault="00F106CB" w:rsidP="00ED7816">
            <w:pPr>
              <w:jc w:val="both"/>
            </w:pPr>
          </w:p>
          <w:p w:rsidR="00F106CB" w:rsidRPr="00F106CB" w:rsidRDefault="00F106CB" w:rsidP="00ED7816">
            <w:pPr>
              <w:jc w:val="both"/>
            </w:pPr>
          </w:p>
          <w:p w:rsidR="00F106CB" w:rsidRPr="00F106CB" w:rsidRDefault="00F106CB" w:rsidP="00ED7816">
            <w:pPr>
              <w:jc w:val="both"/>
            </w:pPr>
          </w:p>
          <w:p w:rsidR="00F106CB" w:rsidRPr="00F106CB" w:rsidRDefault="00F106CB" w:rsidP="00ED7816">
            <w:pPr>
              <w:jc w:val="both"/>
            </w:pPr>
          </w:p>
          <w:p w:rsidR="00F106CB" w:rsidRPr="00F106CB" w:rsidRDefault="00F106CB" w:rsidP="00ED7816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tcBorders>
              <w:bottom w:val="double" w:sz="4" w:space="0" w:color="auto"/>
            </w:tcBorders>
            <w:shd w:val="clear" w:color="auto" w:fill="BDD6EE"/>
          </w:tcPr>
          <w:p w:rsidR="002F49CC" w:rsidRDefault="002F49CC" w:rsidP="00C17A31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:rsidR="002F49CC" w:rsidRPr="00523741" w:rsidRDefault="002F49CC" w:rsidP="00C17A31">
            <w:pPr>
              <w:jc w:val="both"/>
              <w:rPr>
                <w:b/>
              </w:rPr>
            </w:pPr>
            <w:r w:rsidRPr="00523741">
              <w:rPr>
                <w:b/>
              </w:rPr>
              <w:t>Název studijního předmětu</w:t>
            </w:r>
          </w:p>
        </w:tc>
        <w:tc>
          <w:tcPr>
            <w:tcW w:w="6780" w:type="dxa"/>
            <w:gridSpan w:val="38"/>
            <w:tcBorders>
              <w:top w:val="double" w:sz="4" w:space="0" w:color="auto"/>
            </w:tcBorders>
          </w:tcPr>
          <w:p w:rsidR="002F49CC" w:rsidRPr="00523741" w:rsidRDefault="00326646" w:rsidP="00C17A31">
            <w:pPr>
              <w:rPr>
                <w:b/>
              </w:rPr>
            </w:pPr>
            <w:bookmarkStart w:id="9" w:name="Tech_výr_potr_rost_pův_I"/>
            <w:bookmarkEnd w:id="9"/>
            <w:r w:rsidRPr="00523741">
              <w:rPr>
                <w:b/>
              </w:rPr>
              <w:t>Food Technology of Plant Foodstuffs I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523741" w:rsidRDefault="002F49CC" w:rsidP="00C17A31">
            <w:pPr>
              <w:jc w:val="both"/>
              <w:rPr>
                <w:b/>
              </w:rPr>
            </w:pPr>
            <w:r w:rsidRPr="00523741">
              <w:rPr>
                <w:b/>
              </w:rPr>
              <w:t>Typ předmětu</w:t>
            </w:r>
          </w:p>
        </w:tc>
        <w:tc>
          <w:tcPr>
            <w:tcW w:w="3403" w:type="dxa"/>
            <w:gridSpan w:val="19"/>
          </w:tcPr>
          <w:p w:rsidR="002F49CC" w:rsidRPr="00523741" w:rsidRDefault="00AA776D" w:rsidP="00C17A31">
            <w:pPr>
              <w:jc w:val="both"/>
            </w:pPr>
            <w:r w:rsidRPr="00523741">
              <w:t>povinný, ZT</w:t>
            </w:r>
          </w:p>
        </w:tc>
        <w:tc>
          <w:tcPr>
            <w:tcW w:w="2693" w:type="dxa"/>
            <w:gridSpan w:val="13"/>
            <w:shd w:val="clear" w:color="auto" w:fill="F7CAAC"/>
          </w:tcPr>
          <w:p w:rsidR="002F49CC" w:rsidRPr="00523741" w:rsidRDefault="002F49CC" w:rsidP="00C17A31">
            <w:pPr>
              <w:jc w:val="both"/>
            </w:pPr>
            <w:r w:rsidRPr="00523741">
              <w:rPr>
                <w:b/>
              </w:rPr>
              <w:t>doporučený ročník / semestr</w:t>
            </w:r>
          </w:p>
        </w:tc>
        <w:tc>
          <w:tcPr>
            <w:tcW w:w="684" w:type="dxa"/>
            <w:gridSpan w:val="6"/>
          </w:tcPr>
          <w:p w:rsidR="002F49CC" w:rsidRPr="00523741" w:rsidRDefault="00AA776D" w:rsidP="00C17A31">
            <w:pPr>
              <w:jc w:val="both"/>
            </w:pPr>
            <w:r w:rsidRPr="00523741">
              <w:t>1/ZS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523741" w:rsidRDefault="002F49CC" w:rsidP="00C17A31">
            <w:pPr>
              <w:jc w:val="both"/>
              <w:rPr>
                <w:b/>
              </w:rPr>
            </w:pPr>
            <w:r w:rsidRPr="00523741">
              <w:rPr>
                <w:b/>
              </w:rPr>
              <w:t>Rozsah studijního předmětu</w:t>
            </w:r>
          </w:p>
        </w:tc>
        <w:tc>
          <w:tcPr>
            <w:tcW w:w="1700" w:type="dxa"/>
            <w:gridSpan w:val="12"/>
          </w:tcPr>
          <w:p w:rsidR="002F49CC" w:rsidRPr="00523741" w:rsidRDefault="00AA776D" w:rsidP="00C17A31">
            <w:pPr>
              <w:jc w:val="both"/>
            </w:pPr>
            <w:r w:rsidRPr="00523741">
              <w:t>28p+0s</w:t>
            </w:r>
            <w:r w:rsidRPr="00523741">
              <w:rPr>
                <w:lang w:val="en-GB"/>
              </w:rPr>
              <w:t>+</w:t>
            </w:r>
            <w:r w:rsidRPr="00523741">
              <w:t>42l</w:t>
            </w:r>
          </w:p>
        </w:tc>
        <w:tc>
          <w:tcPr>
            <w:tcW w:w="888" w:type="dxa"/>
            <w:gridSpan w:val="3"/>
            <w:shd w:val="clear" w:color="auto" w:fill="F7CAAC"/>
          </w:tcPr>
          <w:p w:rsidR="002F49CC" w:rsidRPr="00523741" w:rsidRDefault="002F49CC" w:rsidP="00C17A31">
            <w:pPr>
              <w:jc w:val="both"/>
              <w:rPr>
                <w:b/>
              </w:rPr>
            </w:pPr>
            <w:r w:rsidRPr="00523741">
              <w:rPr>
                <w:b/>
              </w:rPr>
              <w:t xml:space="preserve">hod. </w:t>
            </w:r>
          </w:p>
        </w:tc>
        <w:tc>
          <w:tcPr>
            <w:tcW w:w="815" w:type="dxa"/>
            <w:gridSpan w:val="4"/>
          </w:tcPr>
          <w:p w:rsidR="002F49CC" w:rsidRPr="00523741" w:rsidRDefault="00AA776D" w:rsidP="00C17A31">
            <w:pPr>
              <w:jc w:val="both"/>
            </w:pPr>
            <w:r w:rsidRPr="00523741">
              <w:t>70</w:t>
            </w:r>
          </w:p>
        </w:tc>
        <w:tc>
          <w:tcPr>
            <w:tcW w:w="2154" w:type="dxa"/>
            <w:gridSpan w:val="9"/>
            <w:shd w:val="clear" w:color="auto" w:fill="F7CAAC"/>
          </w:tcPr>
          <w:p w:rsidR="002F49CC" w:rsidRPr="00523741" w:rsidRDefault="002F49CC" w:rsidP="00C17A31">
            <w:pPr>
              <w:jc w:val="both"/>
              <w:rPr>
                <w:b/>
              </w:rPr>
            </w:pPr>
            <w:r w:rsidRPr="00523741">
              <w:rPr>
                <w:b/>
              </w:rPr>
              <w:t>kreditů</w:t>
            </w:r>
          </w:p>
        </w:tc>
        <w:tc>
          <w:tcPr>
            <w:tcW w:w="1223" w:type="dxa"/>
            <w:gridSpan w:val="10"/>
          </w:tcPr>
          <w:p w:rsidR="002F49CC" w:rsidRPr="00523741" w:rsidRDefault="00AA776D" w:rsidP="00C17A31">
            <w:pPr>
              <w:jc w:val="both"/>
            </w:pPr>
            <w:r w:rsidRPr="00523741">
              <w:t>6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523741" w:rsidRDefault="002F49CC" w:rsidP="00C17A31">
            <w:pPr>
              <w:jc w:val="both"/>
              <w:rPr>
                <w:b/>
              </w:rPr>
            </w:pPr>
            <w:r w:rsidRPr="00523741">
              <w:rPr>
                <w:b/>
              </w:rPr>
              <w:t>Prerekvizity, korekvizity, ekvivalence</w:t>
            </w:r>
          </w:p>
        </w:tc>
        <w:tc>
          <w:tcPr>
            <w:tcW w:w="6780" w:type="dxa"/>
            <w:gridSpan w:val="38"/>
          </w:tcPr>
          <w:p w:rsidR="002F49CC" w:rsidRPr="00523741" w:rsidRDefault="002F49CC" w:rsidP="00C17A31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523741" w:rsidRDefault="002F49CC" w:rsidP="00C17A31">
            <w:pPr>
              <w:jc w:val="both"/>
              <w:rPr>
                <w:b/>
              </w:rPr>
            </w:pPr>
            <w:r w:rsidRPr="00523741">
              <w:rPr>
                <w:b/>
              </w:rPr>
              <w:t>Způsob ověření studijních výsledků</w:t>
            </w:r>
          </w:p>
        </w:tc>
        <w:tc>
          <w:tcPr>
            <w:tcW w:w="3403" w:type="dxa"/>
            <w:gridSpan w:val="19"/>
          </w:tcPr>
          <w:p w:rsidR="002F49CC" w:rsidRPr="00523741" w:rsidRDefault="002F49CC" w:rsidP="00C17A31">
            <w:pPr>
              <w:jc w:val="both"/>
            </w:pPr>
            <w:r w:rsidRPr="00523741">
              <w:t>zápočet, zkouška</w:t>
            </w:r>
          </w:p>
        </w:tc>
        <w:tc>
          <w:tcPr>
            <w:tcW w:w="1557" w:type="dxa"/>
            <w:gridSpan w:val="5"/>
            <w:shd w:val="clear" w:color="auto" w:fill="F7CAAC"/>
          </w:tcPr>
          <w:p w:rsidR="002F49CC" w:rsidRPr="00523741" w:rsidRDefault="002F49CC" w:rsidP="00C17A31">
            <w:pPr>
              <w:jc w:val="both"/>
              <w:rPr>
                <w:b/>
              </w:rPr>
            </w:pPr>
            <w:r w:rsidRPr="00523741">
              <w:rPr>
                <w:b/>
              </w:rPr>
              <w:t>Forma výuky</w:t>
            </w:r>
          </w:p>
        </w:tc>
        <w:tc>
          <w:tcPr>
            <w:tcW w:w="1820" w:type="dxa"/>
            <w:gridSpan w:val="14"/>
          </w:tcPr>
          <w:p w:rsidR="002F49CC" w:rsidRPr="00523741" w:rsidRDefault="008F1F46" w:rsidP="00C17A31">
            <w:pPr>
              <w:jc w:val="both"/>
            </w:pPr>
            <w:r w:rsidRPr="00523741">
              <w:t>přednášky, laboratorní cvičení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523741" w:rsidRDefault="002F49CC" w:rsidP="00C17A31">
            <w:pPr>
              <w:jc w:val="both"/>
              <w:rPr>
                <w:b/>
              </w:rPr>
            </w:pPr>
            <w:r w:rsidRPr="00523741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80" w:type="dxa"/>
            <w:gridSpan w:val="38"/>
            <w:tcBorders>
              <w:bottom w:val="single" w:sz="4" w:space="0" w:color="auto"/>
            </w:tcBorders>
          </w:tcPr>
          <w:p w:rsidR="002F49CC" w:rsidRPr="00523741" w:rsidRDefault="002F49CC" w:rsidP="000A60E6">
            <w:pPr>
              <w:jc w:val="both"/>
            </w:pPr>
            <w:r w:rsidRPr="00523741">
              <w:t>Zápočet: minimálně 90% účast v laboratorních cvičeních. Úspěšné absolvování průběžných testů. Odevzdání protokolů z laboratorních cvičení v předepsané formě.</w:t>
            </w:r>
          </w:p>
          <w:p w:rsidR="002F49CC" w:rsidRPr="00523741" w:rsidRDefault="002F49CC" w:rsidP="00F37BEC">
            <w:pPr>
              <w:jc w:val="both"/>
            </w:pPr>
            <w:r w:rsidRPr="00523741">
              <w:t>Zkouška: písemná a ústní - prokázání dostatečné znalosti probíraných témat a schopnosti aplikovat získané znalosti při řešení technologického problému.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197"/>
        </w:trPr>
        <w:tc>
          <w:tcPr>
            <w:tcW w:w="3082" w:type="dxa"/>
            <w:gridSpan w:val="6"/>
            <w:tcBorders>
              <w:top w:val="nil"/>
            </w:tcBorders>
            <w:shd w:val="clear" w:color="auto" w:fill="F7CAAC"/>
          </w:tcPr>
          <w:p w:rsidR="002F49CC" w:rsidRPr="00523741" w:rsidRDefault="002F49CC" w:rsidP="00C17A31">
            <w:pPr>
              <w:jc w:val="both"/>
              <w:rPr>
                <w:b/>
              </w:rPr>
            </w:pPr>
            <w:r w:rsidRPr="00523741">
              <w:rPr>
                <w:b/>
              </w:rPr>
              <w:t>Garant předmětu</w:t>
            </w:r>
          </w:p>
        </w:tc>
        <w:tc>
          <w:tcPr>
            <w:tcW w:w="6780" w:type="dxa"/>
            <w:gridSpan w:val="38"/>
            <w:tcBorders>
              <w:top w:val="single" w:sz="4" w:space="0" w:color="auto"/>
            </w:tcBorders>
          </w:tcPr>
          <w:p w:rsidR="002F49CC" w:rsidRPr="00523741" w:rsidRDefault="002F49CC" w:rsidP="00C17A31">
            <w:pPr>
              <w:jc w:val="both"/>
            </w:pPr>
            <w:r w:rsidRPr="00523741">
              <w:t>doc. RNDr. Iva Burešová, Ph.D.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43"/>
        </w:trPr>
        <w:tc>
          <w:tcPr>
            <w:tcW w:w="3082" w:type="dxa"/>
            <w:gridSpan w:val="6"/>
            <w:tcBorders>
              <w:top w:val="nil"/>
            </w:tcBorders>
            <w:shd w:val="clear" w:color="auto" w:fill="F7CAAC"/>
          </w:tcPr>
          <w:p w:rsidR="002F49CC" w:rsidRPr="00523741" w:rsidRDefault="002F49CC" w:rsidP="00C17A31">
            <w:pPr>
              <w:jc w:val="both"/>
              <w:rPr>
                <w:b/>
              </w:rPr>
            </w:pPr>
            <w:r w:rsidRPr="00523741">
              <w:rPr>
                <w:b/>
              </w:rPr>
              <w:t>Zapojení garanta do výuky předmětu</w:t>
            </w:r>
          </w:p>
        </w:tc>
        <w:tc>
          <w:tcPr>
            <w:tcW w:w="6780" w:type="dxa"/>
            <w:gridSpan w:val="38"/>
            <w:tcBorders>
              <w:top w:val="nil"/>
            </w:tcBorders>
          </w:tcPr>
          <w:p w:rsidR="002F49CC" w:rsidRPr="00523741" w:rsidRDefault="002F49CC" w:rsidP="00C17A31">
            <w:pPr>
              <w:jc w:val="both"/>
            </w:pPr>
            <w:r w:rsidRPr="00523741">
              <w:t>70% p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523741" w:rsidRDefault="002F49CC" w:rsidP="00C17A31">
            <w:pPr>
              <w:jc w:val="both"/>
              <w:rPr>
                <w:b/>
              </w:rPr>
            </w:pPr>
            <w:r w:rsidRPr="00523741">
              <w:rPr>
                <w:b/>
              </w:rPr>
              <w:t>Vyučující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2F49CC" w:rsidRPr="00523741" w:rsidRDefault="002F49CC" w:rsidP="00C17A31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70"/>
        </w:trPr>
        <w:tc>
          <w:tcPr>
            <w:tcW w:w="9862" w:type="dxa"/>
            <w:gridSpan w:val="44"/>
            <w:tcBorders>
              <w:top w:val="nil"/>
            </w:tcBorders>
          </w:tcPr>
          <w:p w:rsidR="002F49CC" w:rsidRPr="00523741" w:rsidRDefault="002F49CC" w:rsidP="000537A1">
            <w:pPr>
              <w:spacing w:before="40" w:after="20"/>
              <w:jc w:val="both"/>
              <w:rPr>
                <w:b/>
              </w:rPr>
            </w:pPr>
            <w:r w:rsidRPr="00523741">
              <w:rPr>
                <w:b/>
              </w:rPr>
              <w:t xml:space="preserve">doc. RNDr. Iva Burešová, Ph.D. </w:t>
            </w:r>
            <w:r w:rsidRPr="00523741">
              <w:t>(70% p)</w:t>
            </w:r>
          </w:p>
          <w:p w:rsidR="002F49CC" w:rsidRPr="00523741" w:rsidRDefault="002F49CC" w:rsidP="000537A1">
            <w:pPr>
              <w:spacing w:before="20" w:after="20"/>
              <w:jc w:val="both"/>
            </w:pPr>
            <w:r w:rsidRPr="00523741">
              <w:t>Ing. Eva Lorencová, Ph.D. (20% p)</w:t>
            </w:r>
          </w:p>
          <w:p w:rsidR="002F49CC" w:rsidRPr="00523741" w:rsidRDefault="002F49CC" w:rsidP="000537A1">
            <w:pPr>
              <w:spacing w:before="20" w:after="40"/>
              <w:jc w:val="both"/>
            </w:pPr>
            <w:r w:rsidRPr="00523741">
              <w:t>Ing. Richardos Nikolaos Salek, Ph.D. (10% p)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523741" w:rsidRDefault="002F49CC" w:rsidP="00C17A31">
            <w:pPr>
              <w:jc w:val="both"/>
              <w:rPr>
                <w:b/>
              </w:rPr>
            </w:pPr>
            <w:r w:rsidRPr="00523741">
              <w:rPr>
                <w:b/>
              </w:rPr>
              <w:t>Stručná anotace předmětu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2F49CC" w:rsidRPr="00523741" w:rsidRDefault="002F49CC" w:rsidP="00C17A31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3570"/>
        </w:trPr>
        <w:tc>
          <w:tcPr>
            <w:tcW w:w="9862" w:type="dxa"/>
            <w:gridSpan w:val="44"/>
            <w:tcBorders>
              <w:top w:val="nil"/>
              <w:bottom w:val="single" w:sz="12" w:space="0" w:color="auto"/>
            </w:tcBorders>
          </w:tcPr>
          <w:p w:rsidR="002F49CC" w:rsidRPr="00523741" w:rsidRDefault="002F49CC" w:rsidP="00386E1B">
            <w:pPr>
              <w:jc w:val="both"/>
            </w:pPr>
            <w:r w:rsidRPr="00523741">
              <w:t>Cílem předmětu je studenty seznámit s principy výroby, technologickými postupy a hodnocení kvality při mlýnském zpracování obilovin. Pozornost je věnována výrobě pečiva, těstovin, trvanlivých a extrudovaných výrobků. Předmět bude využívat a rozšiřovat znalosti z předchozího studia. Obsah předmětu tvoří tyto tematické celky:</w:t>
            </w:r>
          </w:p>
          <w:p w:rsidR="002F49CC" w:rsidRPr="00523741" w:rsidRDefault="002F49CC" w:rsidP="00033E37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 w:rsidRPr="00523741">
              <w:t>Obiloviny využívané při výrobě potravin.</w:t>
            </w:r>
          </w:p>
          <w:p w:rsidR="002F49CC" w:rsidRPr="00523741" w:rsidRDefault="002F49CC" w:rsidP="00033E37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 w:rsidRPr="00523741">
              <w:t>Vlastnosti obilovin a metody hodnocení jejich kvality.</w:t>
            </w:r>
          </w:p>
          <w:p w:rsidR="002F49CC" w:rsidRPr="00523741" w:rsidRDefault="002F49CC" w:rsidP="00033E37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 w:rsidRPr="00523741">
              <w:t>Potravinářské využití alternativních plodin, jejich vlastnosti a metody hodnocení kvality.</w:t>
            </w:r>
          </w:p>
          <w:p w:rsidR="002F49CC" w:rsidRPr="00523741" w:rsidRDefault="002F49CC" w:rsidP="00033E37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 w:rsidRPr="00523741">
              <w:t>Mlýnské zpracování pšeničného a žitného zrna.</w:t>
            </w:r>
          </w:p>
          <w:p w:rsidR="002F49CC" w:rsidRPr="00523741" w:rsidRDefault="002F49CC" w:rsidP="00033E37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 w:rsidRPr="00523741">
              <w:t>Mlýnské zpracování dalších obilovin a semen alternativních plodin.</w:t>
            </w:r>
          </w:p>
          <w:p w:rsidR="002F49CC" w:rsidRPr="00523741" w:rsidRDefault="002F49CC" w:rsidP="00033E37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 w:rsidRPr="00523741">
              <w:t>Způsoby kypření pečiva.</w:t>
            </w:r>
          </w:p>
          <w:p w:rsidR="002F49CC" w:rsidRPr="00523741" w:rsidRDefault="002F49CC" w:rsidP="00033E37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 w:rsidRPr="00523741">
              <w:t>Suroviny na výrobu pečiva.</w:t>
            </w:r>
          </w:p>
          <w:p w:rsidR="002F49CC" w:rsidRPr="00523741" w:rsidRDefault="002F49CC" w:rsidP="00033E37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 w:rsidRPr="00523741">
              <w:t>Výroba běžného pečiva, principy přípravy, kynutí a pečení těsta.</w:t>
            </w:r>
          </w:p>
          <w:p w:rsidR="002F49CC" w:rsidRPr="00523741" w:rsidRDefault="002F49CC" w:rsidP="00033E37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 w:rsidRPr="00523741">
              <w:t>Výroba chleba, principy přípravy, kynutí a pečení těsta.</w:t>
            </w:r>
          </w:p>
          <w:p w:rsidR="002F49CC" w:rsidRPr="00523741" w:rsidRDefault="002F49CC" w:rsidP="00033E37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 w:rsidRPr="00523741">
              <w:t>Výroba laminovaného těsta a netradičních druhů pečiva.</w:t>
            </w:r>
          </w:p>
          <w:p w:rsidR="002F49CC" w:rsidRPr="00523741" w:rsidRDefault="002F49CC" w:rsidP="00033E37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 w:rsidRPr="00523741">
              <w:t>Výroba trvanlivého pečiva.</w:t>
            </w:r>
          </w:p>
          <w:p w:rsidR="002F49CC" w:rsidRPr="00523741" w:rsidRDefault="002F49CC" w:rsidP="00033E37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 w:rsidRPr="00523741">
              <w:t>Výroba extrudovaného a pufovaného pečiva.</w:t>
            </w:r>
          </w:p>
          <w:p w:rsidR="002F49CC" w:rsidRPr="00523741" w:rsidRDefault="002F49CC" w:rsidP="00033E37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 w:rsidRPr="00523741">
              <w:t>Výroba těstovin.</w:t>
            </w:r>
          </w:p>
          <w:p w:rsidR="002F49CC" w:rsidRPr="00523741" w:rsidRDefault="002F49CC" w:rsidP="00033E37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 w:rsidRPr="00523741">
              <w:t>Výroba asijských těstovin.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65"/>
        </w:trPr>
        <w:tc>
          <w:tcPr>
            <w:tcW w:w="3648" w:type="dxa"/>
            <w:gridSpan w:val="12"/>
            <w:tcBorders>
              <w:top w:val="nil"/>
            </w:tcBorders>
            <w:shd w:val="clear" w:color="auto" w:fill="F7CAAC"/>
          </w:tcPr>
          <w:p w:rsidR="002F49CC" w:rsidRPr="00523741" w:rsidRDefault="002F49CC" w:rsidP="00C17A31">
            <w:pPr>
              <w:jc w:val="both"/>
            </w:pPr>
            <w:r w:rsidRPr="00523741">
              <w:rPr>
                <w:b/>
              </w:rPr>
              <w:t>Studijní literatura a studijní pomůcky</w:t>
            </w:r>
          </w:p>
        </w:tc>
        <w:tc>
          <w:tcPr>
            <w:tcW w:w="6214" w:type="dxa"/>
            <w:gridSpan w:val="32"/>
            <w:tcBorders>
              <w:top w:val="nil"/>
              <w:bottom w:val="nil"/>
            </w:tcBorders>
          </w:tcPr>
          <w:p w:rsidR="002F49CC" w:rsidRPr="00523741" w:rsidRDefault="002F49CC" w:rsidP="00C17A31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1497"/>
        </w:trPr>
        <w:tc>
          <w:tcPr>
            <w:tcW w:w="9862" w:type="dxa"/>
            <w:gridSpan w:val="44"/>
            <w:tcBorders>
              <w:top w:val="nil"/>
            </w:tcBorders>
          </w:tcPr>
          <w:p w:rsidR="002F49CC" w:rsidRPr="00523741" w:rsidRDefault="002F49CC" w:rsidP="00C17A31">
            <w:pPr>
              <w:jc w:val="both"/>
              <w:rPr>
                <w:u w:val="single"/>
              </w:rPr>
            </w:pPr>
            <w:r w:rsidRPr="00523741">
              <w:rPr>
                <w:u w:val="single"/>
              </w:rPr>
              <w:t>Povinná literatura:</w:t>
            </w:r>
          </w:p>
          <w:p w:rsidR="00523741" w:rsidRPr="00523741" w:rsidRDefault="00523741" w:rsidP="00C17A31">
            <w:pPr>
              <w:jc w:val="both"/>
              <w:rPr>
                <w:u w:val="single"/>
              </w:rPr>
            </w:pPr>
            <w:r w:rsidRPr="00523741">
              <w:t>Výukové materiály v anglickém jazyce poskytnuté vyučujícím.</w:t>
            </w:r>
          </w:p>
          <w:p w:rsidR="002F49CC" w:rsidRPr="00523741" w:rsidRDefault="002F49CC" w:rsidP="00AF4ED0">
            <w:pPr>
              <w:jc w:val="both"/>
            </w:pPr>
            <w:r w:rsidRPr="00523741">
              <w:t>OWENS, G. (Ed.) Cereals Processing Technology. Woodhead Publishing, 2001. ISBN 9781591243441.</w:t>
            </w:r>
          </w:p>
          <w:p w:rsidR="002F49CC" w:rsidRPr="00523741" w:rsidRDefault="002F49CC" w:rsidP="00C17A31">
            <w:pPr>
              <w:jc w:val="both"/>
            </w:pPr>
          </w:p>
          <w:p w:rsidR="002F49CC" w:rsidRPr="00523741" w:rsidRDefault="002F49CC" w:rsidP="00C17A31">
            <w:pPr>
              <w:jc w:val="both"/>
              <w:rPr>
                <w:u w:val="single"/>
              </w:rPr>
            </w:pPr>
            <w:r w:rsidRPr="00523741">
              <w:rPr>
                <w:u w:val="single"/>
              </w:rPr>
              <w:t>Doporučená literatura:</w:t>
            </w:r>
          </w:p>
          <w:p w:rsidR="002F49CC" w:rsidRPr="00523741" w:rsidRDefault="002F49CC" w:rsidP="00AF4ED0">
            <w:pPr>
              <w:jc w:val="both"/>
            </w:pPr>
            <w:r w:rsidRPr="00523741">
              <w:rPr>
                <w:caps/>
              </w:rPr>
              <w:t xml:space="preserve">Rosentrater, K.A., </w:t>
            </w:r>
            <w:r w:rsidRPr="00523741">
              <w:t>EVERS, A. Kent’s Technology of Cereals. 5th Ed. An Introduction for Students of Food Science and Agriculture. Woodhead Publishing</w:t>
            </w:r>
            <w:r w:rsidRPr="00523741">
              <w:rPr>
                <w:caps/>
              </w:rPr>
              <w:t>, 2017. ISBN 9780081005323.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F49CC" w:rsidRPr="00523741" w:rsidRDefault="002F49CC" w:rsidP="00C17A31">
            <w:pPr>
              <w:jc w:val="center"/>
              <w:rPr>
                <w:b/>
              </w:rPr>
            </w:pPr>
            <w:r w:rsidRPr="00523741">
              <w:rPr>
                <w:b/>
              </w:rPr>
              <w:t>Informace ke kombinované nebo distanční formě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4782" w:type="dxa"/>
            <w:gridSpan w:val="18"/>
            <w:tcBorders>
              <w:top w:val="single" w:sz="2" w:space="0" w:color="auto"/>
            </w:tcBorders>
            <w:shd w:val="clear" w:color="auto" w:fill="F7CAAC"/>
          </w:tcPr>
          <w:p w:rsidR="002F49CC" w:rsidRPr="00523741" w:rsidRDefault="002F49CC" w:rsidP="00C17A31">
            <w:pPr>
              <w:jc w:val="both"/>
            </w:pPr>
            <w:r w:rsidRPr="00523741">
              <w:rPr>
                <w:b/>
              </w:rPr>
              <w:t>Rozsah konzultací (soustředění)</w:t>
            </w:r>
          </w:p>
        </w:tc>
        <w:tc>
          <w:tcPr>
            <w:tcW w:w="888" w:type="dxa"/>
            <w:gridSpan w:val="3"/>
            <w:tcBorders>
              <w:top w:val="single" w:sz="2" w:space="0" w:color="auto"/>
            </w:tcBorders>
          </w:tcPr>
          <w:p w:rsidR="002F49CC" w:rsidRPr="00523741" w:rsidRDefault="002F49CC" w:rsidP="00FC6AEB">
            <w:pPr>
              <w:jc w:val="center"/>
            </w:pPr>
          </w:p>
        </w:tc>
        <w:tc>
          <w:tcPr>
            <w:tcW w:w="4192" w:type="dxa"/>
            <w:gridSpan w:val="23"/>
            <w:tcBorders>
              <w:top w:val="single" w:sz="2" w:space="0" w:color="auto"/>
            </w:tcBorders>
            <w:shd w:val="clear" w:color="auto" w:fill="F7CAAC"/>
          </w:tcPr>
          <w:p w:rsidR="002F49CC" w:rsidRPr="00523741" w:rsidRDefault="002F49CC" w:rsidP="00C17A31">
            <w:pPr>
              <w:jc w:val="both"/>
              <w:rPr>
                <w:b/>
              </w:rPr>
            </w:pPr>
            <w:r w:rsidRPr="00523741">
              <w:rPr>
                <w:b/>
              </w:rPr>
              <w:t xml:space="preserve">hodin 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shd w:val="clear" w:color="auto" w:fill="F7CAAC"/>
          </w:tcPr>
          <w:p w:rsidR="002F49CC" w:rsidRPr="00523741" w:rsidRDefault="002F49CC" w:rsidP="00C17A31">
            <w:pPr>
              <w:jc w:val="both"/>
              <w:rPr>
                <w:b/>
              </w:rPr>
            </w:pPr>
            <w:r w:rsidRPr="00523741">
              <w:rPr>
                <w:b/>
              </w:rPr>
              <w:t>Informace o způsobu kontaktu s vyučujícím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83"/>
        </w:trPr>
        <w:tc>
          <w:tcPr>
            <w:tcW w:w="9862" w:type="dxa"/>
            <w:gridSpan w:val="44"/>
          </w:tcPr>
          <w:p w:rsidR="00523741" w:rsidRDefault="00523741" w:rsidP="004B7F72">
            <w:pPr>
              <w:jc w:val="both"/>
            </w:pPr>
          </w:p>
          <w:p w:rsidR="00523741" w:rsidRDefault="00523741" w:rsidP="004B7F72">
            <w:pPr>
              <w:jc w:val="both"/>
            </w:pPr>
          </w:p>
          <w:p w:rsidR="00B346D1" w:rsidRDefault="00B346D1" w:rsidP="004B7F72">
            <w:pPr>
              <w:jc w:val="both"/>
            </w:pPr>
          </w:p>
          <w:p w:rsidR="00B346D1" w:rsidRDefault="00B346D1" w:rsidP="004B7F72">
            <w:pPr>
              <w:jc w:val="both"/>
            </w:pPr>
          </w:p>
          <w:p w:rsidR="00B346D1" w:rsidRDefault="00B346D1" w:rsidP="004B7F72">
            <w:pPr>
              <w:jc w:val="both"/>
            </w:pPr>
          </w:p>
          <w:p w:rsidR="00B346D1" w:rsidRDefault="00B346D1" w:rsidP="004B7F72">
            <w:pPr>
              <w:jc w:val="both"/>
            </w:pPr>
          </w:p>
          <w:p w:rsidR="00B346D1" w:rsidRDefault="00B346D1" w:rsidP="004B7F72">
            <w:pPr>
              <w:jc w:val="both"/>
            </w:pPr>
          </w:p>
          <w:p w:rsidR="00B346D1" w:rsidRDefault="00B346D1" w:rsidP="004B7F72">
            <w:pPr>
              <w:jc w:val="both"/>
            </w:pPr>
          </w:p>
          <w:p w:rsidR="00523741" w:rsidRPr="00523741" w:rsidRDefault="00523741" w:rsidP="004B7F72">
            <w:pPr>
              <w:jc w:val="both"/>
            </w:pPr>
          </w:p>
        </w:tc>
      </w:tr>
      <w:tr w:rsidR="002F49CC" w:rsidRPr="00011CA0" w:rsidTr="00F81AEA">
        <w:trPr>
          <w:gridBefore w:val="1"/>
          <w:gridAfter w:val="1"/>
          <w:wBefore w:w="27" w:type="dxa"/>
          <w:wAfter w:w="176" w:type="dxa"/>
          <w:trHeight w:val="274"/>
        </w:trPr>
        <w:tc>
          <w:tcPr>
            <w:tcW w:w="9862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2F49CC" w:rsidRPr="00D47773" w:rsidRDefault="002F49CC" w:rsidP="00AF2DB6">
            <w:pPr>
              <w:jc w:val="both"/>
              <w:rPr>
                <w:b/>
                <w:sz w:val="28"/>
                <w:szCs w:val="28"/>
              </w:rPr>
            </w:pPr>
            <w:r w:rsidRPr="00011CA0">
              <w:lastRenderedPageBreak/>
              <w:br w:type="page"/>
            </w:r>
            <w:r w:rsidRPr="00011CA0">
              <w:br w:type="page"/>
            </w:r>
            <w:r w:rsidRPr="00D47773">
              <w:rPr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2F49CC" w:rsidRPr="004800BD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2F49CC" w:rsidRPr="00523741" w:rsidRDefault="002F49CC" w:rsidP="00AF2DB6">
            <w:pPr>
              <w:jc w:val="both"/>
              <w:rPr>
                <w:b/>
              </w:rPr>
            </w:pPr>
            <w:r w:rsidRPr="00523741">
              <w:rPr>
                <w:b/>
              </w:rPr>
              <w:t>Název studijního předmětu</w:t>
            </w:r>
          </w:p>
        </w:tc>
        <w:tc>
          <w:tcPr>
            <w:tcW w:w="6780" w:type="dxa"/>
            <w:gridSpan w:val="3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9CC" w:rsidRPr="00523741" w:rsidRDefault="002F49CC" w:rsidP="00260A7B">
            <w:pPr>
              <w:jc w:val="both"/>
              <w:rPr>
                <w:b/>
              </w:rPr>
            </w:pPr>
            <w:bookmarkStart w:id="10" w:name="Anal_a_hodn_potr"/>
            <w:bookmarkEnd w:id="10"/>
            <w:r w:rsidRPr="00523741">
              <w:rPr>
                <w:b/>
              </w:rPr>
              <w:t xml:space="preserve">Food Analysis and </w:t>
            </w:r>
            <w:r w:rsidR="00260A7B" w:rsidRPr="00523741">
              <w:rPr>
                <w:b/>
              </w:rPr>
              <w:t>Evaluation</w:t>
            </w:r>
          </w:p>
        </w:tc>
      </w:tr>
      <w:tr w:rsidR="002F49CC" w:rsidRPr="00011CA0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2F49CC" w:rsidRPr="00523741" w:rsidRDefault="002F49CC" w:rsidP="00AF2DB6">
            <w:pPr>
              <w:jc w:val="both"/>
              <w:rPr>
                <w:b/>
              </w:rPr>
            </w:pPr>
            <w:r w:rsidRPr="00523741">
              <w:rPr>
                <w:b/>
              </w:rPr>
              <w:t>Typ předmětu</w:t>
            </w:r>
          </w:p>
        </w:tc>
        <w:tc>
          <w:tcPr>
            <w:tcW w:w="340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CC" w:rsidRPr="00523741" w:rsidRDefault="00AA776D" w:rsidP="00AF2DB6">
            <w:pPr>
              <w:jc w:val="both"/>
            </w:pPr>
            <w:r w:rsidRPr="00523741">
              <w:t>povinný, ZT</w:t>
            </w:r>
          </w:p>
        </w:tc>
        <w:tc>
          <w:tcPr>
            <w:tcW w:w="269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2F49CC" w:rsidRPr="00523741" w:rsidRDefault="002F49CC" w:rsidP="00AF2DB6">
            <w:pPr>
              <w:jc w:val="both"/>
            </w:pPr>
            <w:r w:rsidRPr="00523741">
              <w:rPr>
                <w:b/>
              </w:rPr>
              <w:t>doporučený ročník / semestr</w:t>
            </w:r>
          </w:p>
        </w:tc>
        <w:tc>
          <w:tcPr>
            <w:tcW w:w="6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CC" w:rsidRPr="00523741" w:rsidRDefault="00AA776D" w:rsidP="00AF2DB6">
            <w:pPr>
              <w:jc w:val="both"/>
            </w:pPr>
            <w:r w:rsidRPr="00523741">
              <w:t>1/ZS</w:t>
            </w:r>
          </w:p>
        </w:tc>
      </w:tr>
      <w:tr w:rsidR="002F49CC" w:rsidRPr="00011CA0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2F49CC" w:rsidRPr="00523741" w:rsidRDefault="002F49CC" w:rsidP="00AF2DB6">
            <w:pPr>
              <w:jc w:val="both"/>
              <w:rPr>
                <w:b/>
              </w:rPr>
            </w:pPr>
            <w:r w:rsidRPr="00523741">
              <w:rPr>
                <w:b/>
              </w:rPr>
              <w:t>Rozsah studijního předmětu</w:t>
            </w:r>
          </w:p>
        </w:tc>
        <w:tc>
          <w:tcPr>
            <w:tcW w:w="17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CC" w:rsidRPr="00523741" w:rsidRDefault="00AA776D" w:rsidP="00AF2DB6">
            <w:pPr>
              <w:jc w:val="both"/>
            </w:pPr>
            <w:r w:rsidRPr="00523741">
              <w:t>28p+28s+42l</w:t>
            </w:r>
          </w:p>
        </w:tc>
        <w:tc>
          <w:tcPr>
            <w:tcW w:w="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2F49CC" w:rsidRPr="00523741" w:rsidRDefault="002F49CC" w:rsidP="00AF2DB6">
            <w:pPr>
              <w:jc w:val="both"/>
              <w:rPr>
                <w:b/>
              </w:rPr>
            </w:pPr>
            <w:r w:rsidRPr="00523741">
              <w:rPr>
                <w:b/>
              </w:rPr>
              <w:t xml:space="preserve">hod. </w:t>
            </w:r>
          </w:p>
        </w:tc>
        <w:tc>
          <w:tcPr>
            <w:tcW w:w="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CC" w:rsidRPr="00523741" w:rsidRDefault="008F1F46" w:rsidP="00AF2DB6">
            <w:pPr>
              <w:jc w:val="both"/>
            </w:pPr>
            <w:r w:rsidRPr="00523741">
              <w:t>98</w:t>
            </w:r>
          </w:p>
        </w:tc>
        <w:tc>
          <w:tcPr>
            <w:tcW w:w="21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2F49CC" w:rsidRPr="00523741" w:rsidRDefault="002F49CC" w:rsidP="00AF2DB6">
            <w:pPr>
              <w:jc w:val="both"/>
              <w:rPr>
                <w:b/>
              </w:rPr>
            </w:pPr>
            <w:r w:rsidRPr="00523741">
              <w:rPr>
                <w:b/>
              </w:rPr>
              <w:t>kreditů</w:t>
            </w:r>
          </w:p>
        </w:tc>
        <w:tc>
          <w:tcPr>
            <w:tcW w:w="12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CC" w:rsidRPr="00523741" w:rsidRDefault="00AA776D" w:rsidP="00AF2DB6">
            <w:pPr>
              <w:jc w:val="both"/>
            </w:pPr>
            <w:r w:rsidRPr="00523741">
              <w:t>5</w:t>
            </w:r>
          </w:p>
        </w:tc>
      </w:tr>
      <w:tr w:rsidR="002F49CC" w:rsidRPr="00011CA0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2F49CC" w:rsidRPr="00523741" w:rsidRDefault="002F49CC" w:rsidP="00AF2DB6">
            <w:pPr>
              <w:jc w:val="both"/>
              <w:rPr>
                <w:b/>
              </w:rPr>
            </w:pPr>
            <w:r w:rsidRPr="00523741">
              <w:rPr>
                <w:b/>
              </w:rPr>
              <w:t>Prerekvizity, korekvizity, ekvivalence</w:t>
            </w:r>
          </w:p>
        </w:tc>
        <w:tc>
          <w:tcPr>
            <w:tcW w:w="6780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CC" w:rsidRPr="00523741" w:rsidRDefault="002F49CC" w:rsidP="00AF2DB6">
            <w:pPr>
              <w:jc w:val="both"/>
            </w:pPr>
          </w:p>
        </w:tc>
      </w:tr>
      <w:tr w:rsidR="002F49CC" w:rsidRPr="00011CA0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2F49CC" w:rsidRPr="00523741" w:rsidRDefault="002F49CC" w:rsidP="00AF2DB6">
            <w:pPr>
              <w:jc w:val="both"/>
              <w:rPr>
                <w:b/>
              </w:rPr>
            </w:pPr>
            <w:r w:rsidRPr="00523741">
              <w:rPr>
                <w:b/>
              </w:rPr>
              <w:t>Způsob ověření studijních výsledků</w:t>
            </w:r>
          </w:p>
        </w:tc>
        <w:tc>
          <w:tcPr>
            <w:tcW w:w="340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9CC" w:rsidRPr="00523741" w:rsidRDefault="002F49CC" w:rsidP="00AF2DB6">
            <w:pPr>
              <w:jc w:val="both"/>
            </w:pPr>
            <w:r w:rsidRPr="00523741">
              <w:t>zápočet, zkouška</w:t>
            </w:r>
          </w:p>
        </w:tc>
        <w:tc>
          <w:tcPr>
            <w:tcW w:w="1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2F49CC" w:rsidRPr="00523741" w:rsidRDefault="002F49CC" w:rsidP="00AF2DB6">
            <w:pPr>
              <w:jc w:val="both"/>
              <w:rPr>
                <w:b/>
              </w:rPr>
            </w:pPr>
            <w:r w:rsidRPr="00523741">
              <w:rPr>
                <w:b/>
              </w:rPr>
              <w:t>Forma výuky</w:t>
            </w:r>
          </w:p>
        </w:tc>
        <w:tc>
          <w:tcPr>
            <w:tcW w:w="19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9CC" w:rsidRPr="00523741" w:rsidRDefault="002F49CC" w:rsidP="00AF2DB6">
            <w:pPr>
              <w:jc w:val="both"/>
            </w:pPr>
            <w:r w:rsidRPr="00523741">
              <w:t>přednášky, semináře, laboratorní cvičení</w:t>
            </w:r>
          </w:p>
        </w:tc>
      </w:tr>
      <w:tr w:rsidR="002F49CC" w:rsidRPr="00011CA0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2F49CC" w:rsidRPr="00523741" w:rsidRDefault="002F49CC" w:rsidP="00AF2DB6">
            <w:pPr>
              <w:jc w:val="both"/>
              <w:rPr>
                <w:b/>
              </w:rPr>
            </w:pPr>
            <w:r w:rsidRPr="00523741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80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9CC" w:rsidRPr="00523741" w:rsidRDefault="002F49CC" w:rsidP="00AF2DB6">
            <w:pPr>
              <w:jc w:val="both"/>
            </w:pPr>
            <w:r w:rsidRPr="00523741">
              <w:t xml:space="preserve">Docházka: aktivní účast na cvičeních a seminářích (100%). </w:t>
            </w:r>
          </w:p>
          <w:p w:rsidR="002F49CC" w:rsidRPr="00523741" w:rsidRDefault="002F49CC" w:rsidP="00AF2DB6">
            <w:pPr>
              <w:jc w:val="both"/>
            </w:pPr>
            <w:r w:rsidRPr="00523741">
              <w:t>Zkouška: prokázání znalosti probíraných tematických okruhů písemnou zkouškou (50%).</w:t>
            </w:r>
          </w:p>
        </w:tc>
      </w:tr>
      <w:tr w:rsidR="002F49CC" w:rsidRPr="00011CA0" w:rsidTr="00F81AEA">
        <w:trPr>
          <w:gridBefore w:val="1"/>
          <w:gridAfter w:val="1"/>
          <w:wBefore w:w="27" w:type="dxa"/>
          <w:wAfter w:w="176" w:type="dxa"/>
          <w:trHeight w:val="197"/>
        </w:trPr>
        <w:tc>
          <w:tcPr>
            <w:tcW w:w="30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2F49CC" w:rsidRPr="00523741" w:rsidRDefault="002F49CC" w:rsidP="00AF2DB6">
            <w:pPr>
              <w:jc w:val="both"/>
              <w:rPr>
                <w:b/>
              </w:rPr>
            </w:pPr>
            <w:r w:rsidRPr="00523741">
              <w:rPr>
                <w:b/>
              </w:rPr>
              <w:t>Garant předmětu</w:t>
            </w:r>
          </w:p>
        </w:tc>
        <w:tc>
          <w:tcPr>
            <w:tcW w:w="6780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9CC" w:rsidRPr="00523741" w:rsidRDefault="002F49CC" w:rsidP="00CB100E">
            <w:pPr>
              <w:jc w:val="both"/>
            </w:pPr>
            <w:r w:rsidRPr="00523741">
              <w:t xml:space="preserve">doc. Ing. Daniela Sumczynski, Ph.D. </w:t>
            </w:r>
          </w:p>
        </w:tc>
      </w:tr>
      <w:tr w:rsidR="002F49CC" w:rsidRPr="00011CA0" w:rsidTr="00F81AEA">
        <w:trPr>
          <w:gridBefore w:val="1"/>
          <w:gridAfter w:val="1"/>
          <w:wBefore w:w="27" w:type="dxa"/>
          <w:wAfter w:w="176" w:type="dxa"/>
          <w:trHeight w:val="243"/>
        </w:trPr>
        <w:tc>
          <w:tcPr>
            <w:tcW w:w="308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2F49CC" w:rsidRPr="00523741" w:rsidRDefault="002F49CC" w:rsidP="00AF2DB6">
            <w:pPr>
              <w:jc w:val="both"/>
              <w:rPr>
                <w:b/>
              </w:rPr>
            </w:pPr>
            <w:r w:rsidRPr="00523741">
              <w:rPr>
                <w:b/>
              </w:rPr>
              <w:t>Zapojení garanta do výuky předmětu</w:t>
            </w:r>
          </w:p>
        </w:tc>
        <w:tc>
          <w:tcPr>
            <w:tcW w:w="6780" w:type="dxa"/>
            <w:gridSpan w:val="3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CC" w:rsidRPr="00523741" w:rsidRDefault="002F49CC" w:rsidP="00AF2DB6">
            <w:pPr>
              <w:jc w:val="both"/>
            </w:pPr>
            <w:r w:rsidRPr="00523741">
              <w:t>50% p</w:t>
            </w:r>
          </w:p>
        </w:tc>
      </w:tr>
      <w:tr w:rsidR="002F49CC" w:rsidRPr="00011CA0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2F49CC" w:rsidRPr="00523741" w:rsidRDefault="002F49CC" w:rsidP="00AF2DB6">
            <w:pPr>
              <w:jc w:val="both"/>
              <w:rPr>
                <w:b/>
              </w:rPr>
            </w:pPr>
            <w:r w:rsidRPr="00523741">
              <w:rPr>
                <w:b/>
              </w:rPr>
              <w:t>Vyučující</w:t>
            </w:r>
          </w:p>
        </w:tc>
        <w:tc>
          <w:tcPr>
            <w:tcW w:w="6780" w:type="dxa"/>
            <w:gridSpan w:val="3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F49CC" w:rsidRPr="00523741" w:rsidRDefault="002F49CC" w:rsidP="00AF2DB6">
            <w:pPr>
              <w:jc w:val="both"/>
            </w:pPr>
          </w:p>
        </w:tc>
      </w:tr>
      <w:tr w:rsidR="002F49CC" w:rsidRPr="00011CA0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49CC" w:rsidRPr="00523741" w:rsidRDefault="002F49CC" w:rsidP="00CB100E">
            <w:pPr>
              <w:spacing w:before="40" w:after="40"/>
              <w:jc w:val="both"/>
              <w:rPr>
                <w:b/>
              </w:rPr>
            </w:pPr>
            <w:r w:rsidRPr="00523741">
              <w:rPr>
                <w:b/>
              </w:rPr>
              <w:t xml:space="preserve">doc. Ing. Daniela Sumczynski, Ph.D. </w:t>
            </w:r>
            <w:r w:rsidRPr="00523741">
              <w:t>(50% p)</w:t>
            </w:r>
          </w:p>
          <w:p w:rsidR="002F49CC" w:rsidRPr="00523741" w:rsidRDefault="002F49CC" w:rsidP="00CB100E">
            <w:pPr>
              <w:spacing w:before="40" w:after="40"/>
              <w:jc w:val="both"/>
            </w:pPr>
            <w:r w:rsidRPr="00523741">
              <w:t>doc. Ing. Miroslav Fišera, CSc. (50% p)</w:t>
            </w:r>
          </w:p>
        </w:tc>
      </w:tr>
      <w:tr w:rsidR="002F49CC" w:rsidRPr="00011CA0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2F49CC" w:rsidRPr="00523741" w:rsidRDefault="002F49CC" w:rsidP="00AF2DB6">
            <w:pPr>
              <w:jc w:val="both"/>
              <w:rPr>
                <w:b/>
              </w:rPr>
            </w:pPr>
            <w:r w:rsidRPr="00523741">
              <w:rPr>
                <w:b/>
              </w:rPr>
              <w:t>Stručná anotace předmětu</w:t>
            </w:r>
          </w:p>
        </w:tc>
        <w:tc>
          <w:tcPr>
            <w:tcW w:w="6780" w:type="dxa"/>
            <w:gridSpan w:val="3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F49CC" w:rsidRPr="00523741" w:rsidRDefault="002F49CC" w:rsidP="00AF2DB6">
            <w:pPr>
              <w:jc w:val="both"/>
            </w:pPr>
          </w:p>
        </w:tc>
      </w:tr>
      <w:tr w:rsidR="002F49CC" w:rsidRPr="00011CA0" w:rsidTr="00F81AEA">
        <w:trPr>
          <w:gridBefore w:val="1"/>
          <w:gridAfter w:val="1"/>
          <w:wBefore w:w="27" w:type="dxa"/>
          <w:wAfter w:w="176" w:type="dxa"/>
          <w:trHeight w:val="3938"/>
        </w:trPr>
        <w:tc>
          <w:tcPr>
            <w:tcW w:w="9862" w:type="dxa"/>
            <w:gridSpan w:val="44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F49CC" w:rsidRPr="00523741" w:rsidRDefault="002F49CC" w:rsidP="00AF2DB6">
            <w:pPr>
              <w:jc w:val="both"/>
            </w:pPr>
            <w:r w:rsidRPr="00523741">
              <w:t xml:space="preserve">Cílem předmětu je navázat na znalosti organické chemie, chemie potravin a analýzy potravin, které studenti nabyli v bakalářském stupni studia, a rozšířit jejich vědomosti o metodách analýzy potravin instrumentálními metodami. Obsah předmětu tvoří tyto tematické celky: </w:t>
            </w:r>
          </w:p>
          <w:p w:rsidR="002F49CC" w:rsidRPr="00523741" w:rsidRDefault="002F49CC" w:rsidP="00033E37">
            <w:pPr>
              <w:pStyle w:val="Odstavecseseznamem"/>
              <w:numPr>
                <w:ilvl w:val="0"/>
                <w:numId w:val="21"/>
              </w:numPr>
              <w:ind w:left="284" w:hanging="57"/>
              <w:jc w:val="both"/>
            </w:pPr>
            <w:r w:rsidRPr="00523741">
              <w:t>Organizace kontroly jakosti v praxi, analýza a hodnocení surovin a materiálů pro výrobu potravin.</w:t>
            </w:r>
          </w:p>
          <w:p w:rsidR="002F49CC" w:rsidRPr="00523741" w:rsidRDefault="002F49CC" w:rsidP="00033E37">
            <w:pPr>
              <w:pStyle w:val="Odstavecseseznamem"/>
              <w:numPr>
                <w:ilvl w:val="0"/>
                <w:numId w:val="21"/>
              </w:numPr>
              <w:ind w:left="284" w:hanging="57"/>
              <w:jc w:val="both"/>
            </w:pPr>
            <w:r w:rsidRPr="00523741">
              <w:t>Odběry, úpravy a zpracování vzorků před analýzou.</w:t>
            </w:r>
          </w:p>
          <w:p w:rsidR="002F49CC" w:rsidRPr="00523741" w:rsidRDefault="002F49CC" w:rsidP="00033E37">
            <w:pPr>
              <w:pStyle w:val="Odstavecseseznamem"/>
              <w:numPr>
                <w:ilvl w:val="0"/>
                <w:numId w:val="21"/>
              </w:numPr>
              <w:ind w:left="284" w:hanging="57"/>
              <w:jc w:val="both"/>
            </w:pPr>
            <w:r w:rsidRPr="00523741">
              <w:t>Stanovení vody a sušiny pomocí optických nespektrálních metod.</w:t>
            </w:r>
          </w:p>
          <w:p w:rsidR="002F49CC" w:rsidRPr="00523741" w:rsidRDefault="002F49CC" w:rsidP="00033E37">
            <w:pPr>
              <w:pStyle w:val="Odstavecseseznamem"/>
              <w:numPr>
                <w:ilvl w:val="0"/>
                <w:numId w:val="21"/>
              </w:numPr>
              <w:ind w:left="284" w:hanging="57"/>
              <w:jc w:val="both"/>
            </w:pPr>
            <w:r w:rsidRPr="00523741">
              <w:t>Analýza minerálních složek potravin optickými spektrálními metodami a způsoby mineralizace vzorků.</w:t>
            </w:r>
          </w:p>
          <w:p w:rsidR="002F49CC" w:rsidRPr="00523741" w:rsidRDefault="002F49CC" w:rsidP="00033E37">
            <w:pPr>
              <w:pStyle w:val="Odstavecseseznamem"/>
              <w:numPr>
                <w:ilvl w:val="0"/>
                <w:numId w:val="21"/>
              </w:numPr>
              <w:ind w:left="284" w:hanging="57"/>
              <w:jc w:val="both"/>
            </w:pPr>
            <w:r w:rsidRPr="00523741">
              <w:t>Stanovení základních výživových složek potravin instrumentálními metodami.</w:t>
            </w:r>
          </w:p>
          <w:p w:rsidR="002F49CC" w:rsidRPr="00523741" w:rsidRDefault="002F49CC" w:rsidP="00033E37">
            <w:pPr>
              <w:pStyle w:val="Odstavecseseznamem"/>
              <w:numPr>
                <w:ilvl w:val="0"/>
                <w:numId w:val="21"/>
              </w:numPr>
              <w:ind w:left="284" w:hanging="57"/>
              <w:jc w:val="both"/>
            </w:pPr>
            <w:r w:rsidRPr="00523741">
              <w:t>Stanovení dusíkatých látek separačními (HPLC) a elektromigračními metodami.</w:t>
            </w:r>
          </w:p>
          <w:p w:rsidR="002F49CC" w:rsidRPr="00523741" w:rsidRDefault="002F49CC" w:rsidP="00033E37">
            <w:pPr>
              <w:pStyle w:val="Odstavecseseznamem"/>
              <w:numPr>
                <w:ilvl w:val="0"/>
                <w:numId w:val="21"/>
              </w:numPr>
              <w:ind w:left="284" w:hanging="57"/>
              <w:jc w:val="both"/>
            </w:pPr>
            <w:r w:rsidRPr="00523741">
              <w:t>Stanovení lipidických složek separačními metodami (GC).</w:t>
            </w:r>
          </w:p>
          <w:p w:rsidR="002F49CC" w:rsidRPr="00523741" w:rsidRDefault="002F49CC" w:rsidP="00033E37">
            <w:pPr>
              <w:pStyle w:val="Odstavecseseznamem"/>
              <w:numPr>
                <w:ilvl w:val="0"/>
                <w:numId w:val="21"/>
              </w:numPr>
              <w:ind w:left="284" w:hanging="57"/>
              <w:jc w:val="both"/>
            </w:pPr>
            <w:r w:rsidRPr="00523741">
              <w:t>Stanovení sacharidů a polysacharidů separačními metodami v kombinaci s hmotnostní spektrometrií (MS).</w:t>
            </w:r>
          </w:p>
          <w:p w:rsidR="002F49CC" w:rsidRPr="00523741" w:rsidRDefault="002F49CC" w:rsidP="00033E37">
            <w:pPr>
              <w:pStyle w:val="Odstavecseseznamem"/>
              <w:numPr>
                <w:ilvl w:val="0"/>
                <w:numId w:val="21"/>
              </w:numPr>
              <w:ind w:left="284" w:hanging="57"/>
              <w:jc w:val="both"/>
            </w:pPr>
            <w:r w:rsidRPr="00523741">
              <w:t>Analýzy senzoricky aktivních látek v potravinách instrumentálními metodami.</w:t>
            </w:r>
          </w:p>
          <w:p w:rsidR="002F49CC" w:rsidRPr="00523741" w:rsidRDefault="002F49CC" w:rsidP="00033E37">
            <w:pPr>
              <w:pStyle w:val="Odstavecseseznamem"/>
              <w:numPr>
                <w:ilvl w:val="0"/>
                <w:numId w:val="21"/>
              </w:numPr>
              <w:ind w:left="284" w:hanging="57"/>
              <w:jc w:val="both"/>
            </w:pPr>
            <w:r w:rsidRPr="00523741">
              <w:t>Stanovení aromatických látek separačními metodami a metodami molekulové spektrometrie (UV, VIS, IR).</w:t>
            </w:r>
          </w:p>
          <w:p w:rsidR="002F49CC" w:rsidRPr="00523741" w:rsidRDefault="002F49CC" w:rsidP="00033E37">
            <w:pPr>
              <w:pStyle w:val="Odstavecseseznamem"/>
              <w:numPr>
                <w:ilvl w:val="0"/>
                <w:numId w:val="21"/>
              </w:numPr>
              <w:ind w:left="284" w:hanging="57"/>
              <w:jc w:val="both"/>
            </w:pPr>
            <w:r w:rsidRPr="00523741">
              <w:t>Stanovení organických kyselin, tříslovin a fenolických látek metodami molekulové spektrometrie.</w:t>
            </w:r>
          </w:p>
          <w:p w:rsidR="002F49CC" w:rsidRPr="00523741" w:rsidRDefault="002F49CC" w:rsidP="00033E37">
            <w:pPr>
              <w:pStyle w:val="Odstavecseseznamem"/>
              <w:numPr>
                <w:ilvl w:val="0"/>
                <w:numId w:val="21"/>
              </w:numPr>
              <w:ind w:left="284" w:hanging="57"/>
              <w:jc w:val="both"/>
            </w:pPr>
            <w:r w:rsidRPr="00523741">
              <w:t>Stanovení specifických přírodních složek potravin - přírodních barviv, vitamínů a enzymů - instrumentálními metodami analýzy (NMR).</w:t>
            </w:r>
          </w:p>
          <w:p w:rsidR="002F49CC" w:rsidRPr="00523741" w:rsidRDefault="002F49CC" w:rsidP="00033E37">
            <w:pPr>
              <w:pStyle w:val="Odstavecseseznamem"/>
              <w:numPr>
                <w:ilvl w:val="0"/>
                <w:numId w:val="21"/>
              </w:numPr>
              <w:ind w:left="284" w:hanging="57"/>
              <w:jc w:val="both"/>
            </w:pPr>
            <w:r w:rsidRPr="00523741">
              <w:t>Identifikace a stanovení cizorodých látek v potravinách (aditiva, kontaminanty) kombinovanými metodami (HPLC-MS, GC-MS, CZE-MS, ICP-MS).</w:t>
            </w:r>
          </w:p>
          <w:p w:rsidR="002F49CC" w:rsidRPr="00523741" w:rsidRDefault="002F49CC" w:rsidP="00033E37">
            <w:pPr>
              <w:pStyle w:val="Odstavecseseznamem"/>
              <w:numPr>
                <w:ilvl w:val="0"/>
                <w:numId w:val="21"/>
              </w:numPr>
              <w:ind w:left="284" w:hanging="57"/>
              <w:jc w:val="both"/>
            </w:pPr>
            <w:r w:rsidRPr="00523741">
              <w:t>Speciální metody pro analýzu a hodnocení potravin (NMR, ELISA, RIA, PCR).</w:t>
            </w:r>
          </w:p>
        </w:tc>
      </w:tr>
      <w:tr w:rsidR="002F49CC" w:rsidRPr="00011CA0" w:rsidTr="00F81AEA">
        <w:trPr>
          <w:gridBefore w:val="1"/>
          <w:gridAfter w:val="1"/>
          <w:wBefore w:w="27" w:type="dxa"/>
          <w:wAfter w:w="176" w:type="dxa"/>
          <w:trHeight w:val="265"/>
        </w:trPr>
        <w:tc>
          <w:tcPr>
            <w:tcW w:w="364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2F49CC" w:rsidRPr="00523741" w:rsidRDefault="002F49CC" w:rsidP="00AF2DB6">
            <w:pPr>
              <w:jc w:val="both"/>
            </w:pPr>
            <w:r w:rsidRPr="00523741">
              <w:rPr>
                <w:b/>
              </w:rPr>
              <w:t>Studijní literatura a studijní pomůcky</w:t>
            </w:r>
          </w:p>
        </w:tc>
        <w:tc>
          <w:tcPr>
            <w:tcW w:w="6214" w:type="dxa"/>
            <w:gridSpan w:val="3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49CC" w:rsidRPr="00523741" w:rsidRDefault="002F49CC" w:rsidP="00AF2DB6">
            <w:pPr>
              <w:jc w:val="both"/>
            </w:pPr>
          </w:p>
        </w:tc>
      </w:tr>
      <w:tr w:rsidR="002F49CC" w:rsidRPr="00011CA0" w:rsidTr="00F81AEA">
        <w:trPr>
          <w:gridBefore w:val="1"/>
          <w:gridAfter w:val="1"/>
          <w:wBefore w:w="27" w:type="dxa"/>
          <w:wAfter w:w="176" w:type="dxa"/>
          <w:trHeight w:val="1497"/>
        </w:trPr>
        <w:tc>
          <w:tcPr>
            <w:tcW w:w="9862" w:type="dxa"/>
            <w:gridSpan w:val="4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9CC" w:rsidRPr="00523741" w:rsidRDefault="002F49CC" w:rsidP="00AF2DB6">
            <w:pPr>
              <w:jc w:val="both"/>
              <w:rPr>
                <w:u w:val="single"/>
              </w:rPr>
            </w:pPr>
            <w:r w:rsidRPr="00523741">
              <w:rPr>
                <w:u w:val="single"/>
              </w:rPr>
              <w:t>Povinná literatura:</w:t>
            </w:r>
          </w:p>
          <w:p w:rsidR="002F49CC" w:rsidRPr="00523741" w:rsidRDefault="00523741" w:rsidP="00AF2DB6">
            <w:pPr>
              <w:jc w:val="both"/>
            </w:pPr>
            <w:r w:rsidRPr="00523741">
              <w:t>Výukové materiály v anglickém jazyce poskytnuté vyučujícím.</w:t>
            </w:r>
          </w:p>
          <w:p w:rsidR="00523741" w:rsidRPr="00523741" w:rsidRDefault="00523741" w:rsidP="00AF2DB6">
            <w:pPr>
              <w:jc w:val="both"/>
              <w:rPr>
                <w:sz w:val="10"/>
                <w:szCs w:val="10"/>
              </w:rPr>
            </w:pPr>
          </w:p>
          <w:p w:rsidR="002F49CC" w:rsidRPr="00523741" w:rsidRDefault="002F49CC" w:rsidP="00AF2DB6">
            <w:pPr>
              <w:jc w:val="both"/>
              <w:rPr>
                <w:u w:val="single"/>
              </w:rPr>
            </w:pPr>
            <w:r w:rsidRPr="00523741">
              <w:rPr>
                <w:u w:val="single"/>
              </w:rPr>
              <w:t>Doporučená literatura:</w:t>
            </w:r>
          </w:p>
          <w:p w:rsidR="002F49CC" w:rsidRPr="00523741" w:rsidRDefault="002F49CC" w:rsidP="00AF2DB6">
            <w:pPr>
              <w:jc w:val="both"/>
            </w:pPr>
            <w:r w:rsidRPr="00523741">
              <w:t>POMERANZ, Y., MELOAN, C.E. Food Analysis - Theory and Practice. 3rd Ed. New York: ITP, 1994. ISBN 978-1-4615-6998-5.</w:t>
            </w:r>
          </w:p>
          <w:p w:rsidR="002F49CC" w:rsidRPr="00523741" w:rsidRDefault="002F49CC" w:rsidP="00AF2DB6">
            <w:pPr>
              <w:jc w:val="both"/>
            </w:pPr>
            <w:r w:rsidRPr="00523741">
              <w:t>NOLLET, L.M.L. Handbook of Food Analysis. Vol. 1, Vol. 2. New York: Marcel Dekker, 1996. ISBN 9780824750367.</w:t>
            </w:r>
          </w:p>
          <w:p w:rsidR="002F49CC" w:rsidRPr="00523741" w:rsidRDefault="002F49CC" w:rsidP="00AF2DB6">
            <w:pPr>
              <w:jc w:val="both"/>
            </w:pPr>
            <w:r w:rsidRPr="00523741">
              <w:t>MEYER, V.R. Practical High-Performance Liquid Chromatography. 4th Ed. New York: J. Wiley and Sons, 2004. ISBN 978-0-470-68218-0.</w:t>
            </w:r>
          </w:p>
          <w:p w:rsidR="002F49CC" w:rsidRPr="00523741" w:rsidRDefault="002F49CC" w:rsidP="00AF2DB6">
            <w:pPr>
              <w:jc w:val="both"/>
            </w:pPr>
            <w:r w:rsidRPr="00523741">
              <w:t>GROB, R.L., BARRY, E.F. (Eds.) Modern Practice of Gas Chromatography. 4th Ed. New York: J. Wiley and Sons, 2004. ISBN 978-0-471-22983-4.</w:t>
            </w:r>
          </w:p>
          <w:p w:rsidR="002F49CC" w:rsidRPr="00523741" w:rsidRDefault="002F49CC" w:rsidP="00AF2DB6">
            <w:pPr>
              <w:jc w:val="both"/>
            </w:pPr>
            <w:r w:rsidRPr="00523741">
              <w:t>KINSTON, H.M., JASSIE, L. Introduction to Microwave Sample Preparation. Washington DC: ACS, 1988. ISBN 9780841214507.</w:t>
            </w:r>
          </w:p>
          <w:p w:rsidR="002F49CC" w:rsidRPr="00523741" w:rsidRDefault="002F49CC" w:rsidP="00AF2DB6">
            <w:pPr>
              <w:jc w:val="both"/>
            </w:pPr>
            <w:r w:rsidRPr="00523741">
              <w:t>MONTASER, A., GOLIGHTLY, D.W. Inductively Coupled Plasmas in Analytical Atomic Spectrometry. 2nd Ed. New York: VCH, 1992. ISBN 978-0-471-18811-7.</w:t>
            </w:r>
          </w:p>
          <w:p w:rsidR="002F49CC" w:rsidRPr="00523741" w:rsidRDefault="002F49CC" w:rsidP="00AF2DB6">
            <w:pPr>
              <w:jc w:val="both"/>
            </w:pPr>
            <w:r w:rsidRPr="00523741">
              <w:t>NELMS, S.M. ICP Mass Spectrometry Handbook. Oxford: Blackwell, 2005. ISBN 978-1-405-10916-1.</w:t>
            </w:r>
          </w:p>
        </w:tc>
      </w:tr>
      <w:tr w:rsidR="002F49CC" w:rsidRPr="00011CA0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:rsidR="002F49CC" w:rsidRPr="00523741" w:rsidRDefault="002F49CC" w:rsidP="00AF2DB6">
            <w:pPr>
              <w:jc w:val="center"/>
              <w:rPr>
                <w:b/>
              </w:rPr>
            </w:pPr>
            <w:r w:rsidRPr="00523741">
              <w:rPr>
                <w:b/>
              </w:rPr>
              <w:t>Informace ke kombinované nebo distanční formě</w:t>
            </w:r>
          </w:p>
        </w:tc>
      </w:tr>
      <w:tr w:rsidR="002F49CC" w:rsidRPr="00011CA0" w:rsidTr="00F81AEA">
        <w:trPr>
          <w:gridBefore w:val="1"/>
          <w:gridAfter w:val="1"/>
          <w:wBefore w:w="27" w:type="dxa"/>
          <w:wAfter w:w="176" w:type="dxa"/>
        </w:trPr>
        <w:tc>
          <w:tcPr>
            <w:tcW w:w="4782" w:type="dxa"/>
            <w:gridSpan w:val="18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2F49CC" w:rsidRPr="00523741" w:rsidRDefault="002F49CC" w:rsidP="00AF2DB6">
            <w:pPr>
              <w:jc w:val="both"/>
            </w:pPr>
            <w:r w:rsidRPr="00523741">
              <w:rPr>
                <w:b/>
              </w:rPr>
              <w:t>Rozsah konzultací (soustředění)</w:t>
            </w:r>
          </w:p>
        </w:tc>
        <w:tc>
          <w:tcPr>
            <w:tcW w:w="888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CC" w:rsidRPr="00523741" w:rsidRDefault="002F49CC" w:rsidP="00FC6AEB">
            <w:pPr>
              <w:jc w:val="center"/>
            </w:pPr>
          </w:p>
        </w:tc>
        <w:tc>
          <w:tcPr>
            <w:tcW w:w="4192" w:type="dxa"/>
            <w:gridSpan w:val="2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2F49CC" w:rsidRPr="00523741" w:rsidRDefault="002F49CC" w:rsidP="00AF2DB6">
            <w:pPr>
              <w:jc w:val="both"/>
              <w:rPr>
                <w:b/>
              </w:rPr>
            </w:pPr>
            <w:r w:rsidRPr="00523741">
              <w:rPr>
                <w:b/>
              </w:rPr>
              <w:t xml:space="preserve">hodin </w:t>
            </w:r>
          </w:p>
        </w:tc>
      </w:tr>
      <w:tr w:rsidR="002F49CC" w:rsidRPr="00011CA0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2F49CC" w:rsidRPr="00523741" w:rsidRDefault="002F49CC" w:rsidP="00AF2DB6">
            <w:pPr>
              <w:jc w:val="both"/>
              <w:rPr>
                <w:b/>
              </w:rPr>
            </w:pPr>
            <w:r w:rsidRPr="00523741">
              <w:rPr>
                <w:b/>
              </w:rPr>
              <w:t>Informace o způsobu kontaktu s vyučujícím</w:t>
            </w:r>
          </w:p>
        </w:tc>
      </w:tr>
      <w:tr w:rsidR="002F49CC" w:rsidRPr="00011CA0" w:rsidTr="00F81AEA">
        <w:trPr>
          <w:gridBefore w:val="1"/>
          <w:gridAfter w:val="1"/>
          <w:wBefore w:w="27" w:type="dxa"/>
          <w:wAfter w:w="176" w:type="dxa"/>
          <w:trHeight w:val="141"/>
        </w:trPr>
        <w:tc>
          <w:tcPr>
            <w:tcW w:w="9862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B59" w:rsidRDefault="00394B59" w:rsidP="00523741">
            <w:pPr>
              <w:jc w:val="both"/>
            </w:pPr>
          </w:p>
          <w:p w:rsidR="00F42422" w:rsidRPr="00523741" w:rsidRDefault="00F42422" w:rsidP="00523741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tcBorders>
              <w:bottom w:val="double" w:sz="4" w:space="0" w:color="auto"/>
            </w:tcBorders>
            <w:shd w:val="clear" w:color="auto" w:fill="BDD6EE"/>
          </w:tcPr>
          <w:p w:rsidR="002F49CC" w:rsidRDefault="002F49CC" w:rsidP="00C17A31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80" w:type="dxa"/>
            <w:gridSpan w:val="38"/>
            <w:tcBorders>
              <w:top w:val="double" w:sz="4" w:space="0" w:color="auto"/>
            </w:tcBorders>
          </w:tcPr>
          <w:p w:rsidR="002F49CC" w:rsidRPr="006151FE" w:rsidRDefault="00326646" w:rsidP="00C17A31">
            <w:pPr>
              <w:jc w:val="both"/>
              <w:rPr>
                <w:b/>
              </w:rPr>
            </w:pPr>
            <w:bookmarkStart w:id="11" w:name="Mikrobiol_potr"/>
            <w:bookmarkEnd w:id="11"/>
            <w:r w:rsidRPr="006151FE">
              <w:rPr>
                <w:b/>
              </w:rPr>
              <w:t>Food Microbiology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3" w:type="dxa"/>
            <w:gridSpan w:val="19"/>
          </w:tcPr>
          <w:p w:rsidR="002F49CC" w:rsidRDefault="00AA776D" w:rsidP="00C17A31">
            <w:pPr>
              <w:jc w:val="both"/>
            </w:pPr>
            <w:r>
              <w:t>povinný, ZT</w:t>
            </w:r>
          </w:p>
        </w:tc>
        <w:tc>
          <w:tcPr>
            <w:tcW w:w="2693" w:type="dxa"/>
            <w:gridSpan w:val="13"/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84" w:type="dxa"/>
            <w:gridSpan w:val="6"/>
          </w:tcPr>
          <w:p w:rsidR="002F49CC" w:rsidRDefault="00AA776D" w:rsidP="00C17A31">
            <w:pPr>
              <w:jc w:val="both"/>
            </w:pPr>
            <w:r>
              <w:t>1/ZS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0" w:type="dxa"/>
            <w:gridSpan w:val="12"/>
          </w:tcPr>
          <w:p w:rsidR="002F49CC" w:rsidRDefault="00AA776D" w:rsidP="00AA776D">
            <w:r>
              <w:t>28p+28s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888" w:type="dxa"/>
            <w:gridSpan w:val="3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5" w:type="dxa"/>
            <w:gridSpan w:val="4"/>
          </w:tcPr>
          <w:p w:rsidR="002F49CC" w:rsidRDefault="00AA776D" w:rsidP="00C17A31">
            <w:pPr>
              <w:jc w:val="both"/>
            </w:pPr>
            <w:r>
              <w:t>56</w:t>
            </w:r>
          </w:p>
        </w:tc>
        <w:tc>
          <w:tcPr>
            <w:tcW w:w="2154" w:type="dxa"/>
            <w:gridSpan w:val="9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23" w:type="dxa"/>
            <w:gridSpan w:val="10"/>
          </w:tcPr>
          <w:p w:rsidR="002F49CC" w:rsidRDefault="00AA776D" w:rsidP="00C17A31">
            <w:pPr>
              <w:jc w:val="both"/>
            </w:pPr>
            <w:r>
              <w:t>4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80" w:type="dxa"/>
            <w:gridSpan w:val="38"/>
          </w:tcPr>
          <w:p w:rsidR="002F49CC" w:rsidRDefault="002F49CC" w:rsidP="00C17A31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3" w:type="dxa"/>
            <w:gridSpan w:val="19"/>
          </w:tcPr>
          <w:p w:rsidR="002F49CC" w:rsidRDefault="002F49CC" w:rsidP="00C17A31">
            <w:pPr>
              <w:pStyle w:val="Default"/>
              <w:jc w:val="both"/>
            </w:pPr>
            <w:r>
              <w:rPr>
                <w:sz w:val="20"/>
                <w:szCs w:val="20"/>
              </w:rPr>
              <w:t xml:space="preserve">zápočet, zkouška </w:t>
            </w:r>
          </w:p>
        </w:tc>
        <w:tc>
          <w:tcPr>
            <w:tcW w:w="1557" w:type="dxa"/>
            <w:gridSpan w:val="5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20" w:type="dxa"/>
            <w:gridSpan w:val="14"/>
          </w:tcPr>
          <w:p w:rsidR="002F49CC" w:rsidRDefault="002F49CC" w:rsidP="00C17A31">
            <w:pPr>
              <w:pStyle w:val="Default"/>
              <w:jc w:val="both"/>
            </w:pPr>
            <w:r>
              <w:rPr>
                <w:sz w:val="20"/>
                <w:szCs w:val="20"/>
              </w:rPr>
              <w:t xml:space="preserve">přednášky, semináře 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80" w:type="dxa"/>
            <w:gridSpan w:val="38"/>
            <w:tcBorders>
              <w:bottom w:val="single" w:sz="4" w:space="0" w:color="auto"/>
            </w:tcBorders>
          </w:tcPr>
          <w:p w:rsidR="002F49CC" w:rsidRDefault="002F49CC" w:rsidP="00C17A31">
            <w:pPr>
              <w:jc w:val="both"/>
            </w:pPr>
            <w:r>
              <w:t>Povinná účast v seminářích, podmínkou pro udělení zápočtu je zisk nejméně 70% plného počtu bodů z (n-1) průběžných písemných testů.</w:t>
            </w:r>
          </w:p>
          <w:p w:rsidR="002F49CC" w:rsidRDefault="002F49CC" w:rsidP="00592561">
            <w:pPr>
              <w:jc w:val="both"/>
            </w:pPr>
            <w:r>
              <w:t xml:space="preserve">Zkouška: nutná znalost probrané látky v rozsahu přednášek a seminářů. </w:t>
            </w:r>
            <w:r>
              <w:rPr>
                <w:noProof/>
              </w:rPr>
              <w:t>Písemný test a ústní zkouška; úspěšné složení písemné části je podmínkou pro účast na ústní části zkoušky.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197"/>
        </w:trPr>
        <w:tc>
          <w:tcPr>
            <w:tcW w:w="3082" w:type="dxa"/>
            <w:gridSpan w:val="6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80" w:type="dxa"/>
            <w:gridSpan w:val="38"/>
            <w:tcBorders>
              <w:top w:val="single" w:sz="4" w:space="0" w:color="auto"/>
            </w:tcBorders>
          </w:tcPr>
          <w:p w:rsidR="002F49CC" w:rsidRDefault="002F49CC" w:rsidP="00C17A31">
            <w:pPr>
              <w:jc w:val="both"/>
            </w:pPr>
            <w:r>
              <w:t>doc. RNDr. Leona Buňková, Ph.D.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43"/>
        </w:trPr>
        <w:tc>
          <w:tcPr>
            <w:tcW w:w="3082" w:type="dxa"/>
            <w:gridSpan w:val="6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80" w:type="dxa"/>
            <w:gridSpan w:val="38"/>
            <w:tcBorders>
              <w:top w:val="nil"/>
            </w:tcBorders>
          </w:tcPr>
          <w:p w:rsidR="002F49CC" w:rsidRDefault="002F49CC" w:rsidP="00C17A31">
            <w:pPr>
              <w:jc w:val="both"/>
            </w:pPr>
            <w:r>
              <w:t>100% p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300"/>
        </w:trPr>
        <w:tc>
          <w:tcPr>
            <w:tcW w:w="9862" w:type="dxa"/>
            <w:gridSpan w:val="44"/>
            <w:tcBorders>
              <w:top w:val="nil"/>
            </w:tcBorders>
          </w:tcPr>
          <w:p w:rsidR="002F49CC" w:rsidRDefault="002F49CC" w:rsidP="00CB100E">
            <w:pPr>
              <w:spacing w:before="60" w:after="60"/>
              <w:jc w:val="both"/>
            </w:pPr>
            <w:r w:rsidRPr="0078276A">
              <w:rPr>
                <w:b/>
              </w:rPr>
              <w:t xml:space="preserve">doc. </w:t>
            </w:r>
            <w:r>
              <w:rPr>
                <w:b/>
              </w:rPr>
              <w:t xml:space="preserve">RNDr. Leona </w:t>
            </w:r>
            <w:r w:rsidRPr="0078276A">
              <w:rPr>
                <w:b/>
              </w:rPr>
              <w:t>Buňková, Ph.D.</w:t>
            </w:r>
            <w:r>
              <w:rPr>
                <w:b/>
              </w:rPr>
              <w:t xml:space="preserve"> </w:t>
            </w:r>
            <w:r w:rsidRPr="00CB100E">
              <w:t>(100% p)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3938"/>
        </w:trPr>
        <w:tc>
          <w:tcPr>
            <w:tcW w:w="9862" w:type="dxa"/>
            <w:gridSpan w:val="44"/>
            <w:tcBorders>
              <w:top w:val="nil"/>
              <w:bottom w:val="single" w:sz="12" w:space="0" w:color="auto"/>
            </w:tcBorders>
          </w:tcPr>
          <w:p w:rsidR="002F49CC" w:rsidRDefault="002F49CC" w:rsidP="00C17A31">
            <w:pPr>
              <w:pStyle w:val="Default"/>
              <w:jc w:val="both"/>
              <w:rPr>
                <w:sz w:val="20"/>
                <w:szCs w:val="20"/>
              </w:rPr>
            </w:pPr>
            <w:r w:rsidRPr="00877E6F">
              <w:rPr>
                <w:sz w:val="20"/>
                <w:szCs w:val="20"/>
              </w:rPr>
              <w:t xml:space="preserve">Cílem předmětu je navázat na znalosti </w:t>
            </w:r>
            <w:r>
              <w:rPr>
                <w:sz w:val="20"/>
                <w:szCs w:val="20"/>
              </w:rPr>
              <w:t>potravinářské mikrobiologie</w:t>
            </w:r>
            <w:r w:rsidRPr="00877E6F">
              <w:rPr>
                <w:sz w:val="20"/>
                <w:szCs w:val="20"/>
              </w:rPr>
              <w:t xml:space="preserve">, které studenti nabyli </w:t>
            </w:r>
            <w:r>
              <w:rPr>
                <w:sz w:val="20"/>
                <w:szCs w:val="20"/>
              </w:rPr>
              <w:t>v bakalářském stupni studia</w:t>
            </w:r>
            <w:r w:rsidRPr="00877E6F">
              <w:rPr>
                <w:sz w:val="20"/>
                <w:szCs w:val="20"/>
              </w:rPr>
              <w:t xml:space="preserve">, a rozšířit jejich vědomosti o </w:t>
            </w:r>
            <w:r w:rsidRPr="00C11B67">
              <w:rPr>
                <w:sz w:val="20"/>
                <w:szCs w:val="20"/>
              </w:rPr>
              <w:t>mikrobiologii potravin a faktorech, které mohou mít vliv na mikrobiologickou jakost potravin</w:t>
            </w:r>
            <w:r w:rsidRPr="00877E6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Obsah předmětu tvoří tyto tematické celky: </w:t>
            </w:r>
          </w:p>
          <w:p w:rsidR="002F49CC" w:rsidRDefault="002F49CC" w:rsidP="00033E37">
            <w:pPr>
              <w:pStyle w:val="Default"/>
              <w:numPr>
                <w:ilvl w:val="0"/>
                <w:numId w:val="6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526385">
              <w:rPr>
                <w:sz w:val="20"/>
                <w:szCs w:val="20"/>
              </w:rPr>
              <w:t xml:space="preserve">Aplikovaná mikrobiologie a její úlohy. </w:t>
            </w:r>
            <w:r>
              <w:rPr>
                <w:sz w:val="20"/>
                <w:szCs w:val="20"/>
              </w:rPr>
              <w:t xml:space="preserve">Rozdíly mezi prokaryotickými a eukaryotickými mikroorganizmy. </w:t>
            </w:r>
          </w:p>
          <w:p w:rsidR="002F49CC" w:rsidRDefault="002F49CC" w:rsidP="00033E37">
            <w:pPr>
              <w:pStyle w:val="Default"/>
              <w:numPr>
                <w:ilvl w:val="0"/>
                <w:numId w:val="6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Mikroorganizmy žádoucí a nežádoucí v potravinářství.</w:t>
            </w:r>
          </w:p>
          <w:p w:rsidR="002F49CC" w:rsidRDefault="002F49CC" w:rsidP="00033E37">
            <w:pPr>
              <w:pStyle w:val="Default"/>
              <w:numPr>
                <w:ilvl w:val="0"/>
                <w:numId w:val="6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526385">
              <w:rPr>
                <w:sz w:val="20"/>
                <w:szCs w:val="20"/>
              </w:rPr>
              <w:t xml:space="preserve">Procesy metabolizmu mikroorganizmů a jejich význam pro potravinářské výroby. </w:t>
            </w:r>
          </w:p>
          <w:p w:rsidR="002F49CC" w:rsidRDefault="002F49CC" w:rsidP="00033E37">
            <w:pPr>
              <w:pStyle w:val="Default"/>
              <w:numPr>
                <w:ilvl w:val="0"/>
                <w:numId w:val="6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526385">
              <w:rPr>
                <w:sz w:val="20"/>
                <w:szCs w:val="20"/>
              </w:rPr>
              <w:t>Vnější a vnitřní faktory ovlivňující růst a přežívání mikroorganizmů v potravinách. Konzervace potravin. Produkce inhibičních látek mikroorganizmy.</w:t>
            </w:r>
            <w:r>
              <w:rPr>
                <w:sz w:val="20"/>
                <w:szCs w:val="20"/>
              </w:rPr>
              <w:t xml:space="preserve"> </w:t>
            </w:r>
          </w:p>
          <w:p w:rsidR="002F49CC" w:rsidRDefault="002F49CC" w:rsidP="00033E37">
            <w:pPr>
              <w:pStyle w:val="Default"/>
              <w:numPr>
                <w:ilvl w:val="0"/>
                <w:numId w:val="6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E400E9">
              <w:rPr>
                <w:sz w:val="20"/>
                <w:szCs w:val="20"/>
              </w:rPr>
              <w:t>Odběr vzorků pro mikrobiologickou analýzu a metody detekce mikroorganizmů v</w:t>
            </w:r>
            <w:r>
              <w:rPr>
                <w:sz w:val="20"/>
                <w:szCs w:val="20"/>
              </w:rPr>
              <w:t> </w:t>
            </w:r>
            <w:r w:rsidRPr="00E400E9">
              <w:rPr>
                <w:sz w:val="20"/>
                <w:szCs w:val="20"/>
              </w:rPr>
              <w:t>potravinách</w:t>
            </w:r>
            <w:r>
              <w:rPr>
                <w:sz w:val="20"/>
                <w:szCs w:val="20"/>
              </w:rPr>
              <w:t>.</w:t>
            </w:r>
          </w:p>
          <w:p w:rsidR="002F49CC" w:rsidRDefault="002F49CC" w:rsidP="00033E37">
            <w:pPr>
              <w:pStyle w:val="Default"/>
              <w:numPr>
                <w:ilvl w:val="0"/>
                <w:numId w:val="6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526385">
              <w:rPr>
                <w:sz w:val="20"/>
                <w:szCs w:val="20"/>
              </w:rPr>
              <w:t>Bakterie mléčného kvašení a jejich význam v</w:t>
            </w:r>
            <w:r>
              <w:rPr>
                <w:sz w:val="20"/>
                <w:szCs w:val="20"/>
              </w:rPr>
              <w:t> potravinářství a</w:t>
            </w:r>
            <w:r w:rsidRPr="00526385">
              <w:rPr>
                <w:sz w:val="20"/>
                <w:szCs w:val="20"/>
              </w:rPr>
              <w:t xml:space="preserve"> biotechnologiích</w:t>
            </w:r>
            <w:r>
              <w:rPr>
                <w:sz w:val="20"/>
                <w:szCs w:val="20"/>
              </w:rPr>
              <w:t xml:space="preserve">. </w:t>
            </w:r>
          </w:p>
          <w:p w:rsidR="002F49CC" w:rsidRDefault="002F49CC" w:rsidP="00033E37">
            <w:pPr>
              <w:pStyle w:val="Default"/>
              <w:numPr>
                <w:ilvl w:val="0"/>
                <w:numId w:val="6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E400E9">
              <w:rPr>
                <w:sz w:val="20"/>
                <w:szCs w:val="20"/>
              </w:rPr>
              <w:t>Mikrobiologie mléka a mléčných výrobků.</w:t>
            </w:r>
            <w:r>
              <w:rPr>
                <w:sz w:val="20"/>
                <w:szCs w:val="20"/>
              </w:rPr>
              <w:t xml:space="preserve"> </w:t>
            </w:r>
          </w:p>
          <w:p w:rsidR="002F49CC" w:rsidRDefault="002F49CC" w:rsidP="00033E37">
            <w:pPr>
              <w:pStyle w:val="Default"/>
              <w:numPr>
                <w:ilvl w:val="0"/>
                <w:numId w:val="6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E400E9">
              <w:rPr>
                <w:sz w:val="20"/>
                <w:szCs w:val="20"/>
              </w:rPr>
              <w:t>Mikrobiologie masa a masných výrobků, ryb, drůbeže</w:t>
            </w:r>
            <w:r>
              <w:rPr>
                <w:sz w:val="20"/>
                <w:szCs w:val="20"/>
              </w:rPr>
              <w:t>,</w:t>
            </w:r>
            <w:r w:rsidRPr="00E400E9">
              <w:rPr>
                <w:sz w:val="20"/>
                <w:szCs w:val="20"/>
              </w:rPr>
              <w:t xml:space="preserve"> vajec</w:t>
            </w:r>
            <w:r>
              <w:rPr>
                <w:sz w:val="20"/>
                <w:szCs w:val="20"/>
              </w:rPr>
              <w:t xml:space="preserve"> a výrobků z vajec</w:t>
            </w:r>
            <w:r w:rsidRPr="00E400E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:rsidR="002F49CC" w:rsidRDefault="002F49CC" w:rsidP="00033E37">
            <w:pPr>
              <w:pStyle w:val="Default"/>
              <w:numPr>
                <w:ilvl w:val="0"/>
                <w:numId w:val="6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Mikrobiologie nealkoholických nápojů, ovoce, zeleniny a výrobků z nich.</w:t>
            </w:r>
          </w:p>
          <w:p w:rsidR="002F49CC" w:rsidRDefault="002F49CC" w:rsidP="00033E37">
            <w:pPr>
              <w:pStyle w:val="Default"/>
              <w:numPr>
                <w:ilvl w:val="0"/>
                <w:numId w:val="6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E400E9">
              <w:rPr>
                <w:sz w:val="20"/>
                <w:szCs w:val="20"/>
              </w:rPr>
              <w:t>Úloha mikroorganizmů při výrobě fermentovaných nápojů.</w:t>
            </w:r>
            <w:r>
              <w:rPr>
                <w:sz w:val="20"/>
                <w:szCs w:val="20"/>
              </w:rPr>
              <w:t xml:space="preserve"> </w:t>
            </w:r>
          </w:p>
          <w:p w:rsidR="002F49CC" w:rsidRDefault="002F49CC" w:rsidP="00033E37">
            <w:pPr>
              <w:pStyle w:val="Default"/>
              <w:numPr>
                <w:ilvl w:val="0"/>
                <w:numId w:val="6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E400E9">
              <w:rPr>
                <w:sz w:val="20"/>
                <w:szCs w:val="20"/>
              </w:rPr>
              <w:t xml:space="preserve">Mikrobiologie potravin rostlinného </w:t>
            </w:r>
            <w:r>
              <w:rPr>
                <w:sz w:val="20"/>
                <w:szCs w:val="20"/>
              </w:rPr>
              <w:t xml:space="preserve">původu - </w:t>
            </w:r>
            <w:r w:rsidRPr="008723F9">
              <w:rPr>
                <w:sz w:val="20"/>
                <w:szCs w:val="20"/>
              </w:rPr>
              <w:t>mlýnské</w:t>
            </w:r>
            <w:r>
              <w:rPr>
                <w:sz w:val="20"/>
                <w:szCs w:val="20"/>
              </w:rPr>
              <w:t xml:space="preserve">, pekařské a </w:t>
            </w:r>
            <w:r w:rsidRPr="008723F9">
              <w:rPr>
                <w:sz w:val="20"/>
                <w:szCs w:val="20"/>
              </w:rPr>
              <w:t>cukrářské výrobky</w:t>
            </w:r>
            <w:r>
              <w:rPr>
                <w:sz w:val="20"/>
                <w:szCs w:val="20"/>
              </w:rPr>
              <w:t xml:space="preserve">, škrobárenské výrobky, cukr a cukrovinky. </w:t>
            </w:r>
          </w:p>
          <w:p w:rsidR="002F49CC" w:rsidRDefault="002F49CC" w:rsidP="00033E37">
            <w:pPr>
              <w:pStyle w:val="Default"/>
              <w:numPr>
                <w:ilvl w:val="0"/>
                <w:numId w:val="6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Mikrobiologie výrobků tukařského průmyslu. Mikrobiologie výrobků studené kuchyně, lahůdek, polotovarů a hotových pokrmů.</w:t>
            </w:r>
          </w:p>
          <w:p w:rsidR="002F49CC" w:rsidRDefault="002F49CC" w:rsidP="00033E37">
            <w:pPr>
              <w:pStyle w:val="Default"/>
              <w:numPr>
                <w:ilvl w:val="0"/>
                <w:numId w:val="6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E400E9">
              <w:rPr>
                <w:sz w:val="20"/>
                <w:szCs w:val="20"/>
              </w:rPr>
              <w:t>Funkční potraviny ve vztahu k mikroorganizmům. Prob</w:t>
            </w:r>
            <w:r>
              <w:rPr>
                <w:sz w:val="20"/>
                <w:szCs w:val="20"/>
              </w:rPr>
              <w:t xml:space="preserve">iotika, prebiotika a synbiotika. </w:t>
            </w:r>
          </w:p>
          <w:p w:rsidR="002F49CC" w:rsidRPr="00A61249" w:rsidRDefault="002F49CC" w:rsidP="00033E37">
            <w:pPr>
              <w:pStyle w:val="Default"/>
              <w:numPr>
                <w:ilvl w:val="0"/>
                <w:numId w:val="6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E400E9">
              <w:rPr>
                <w:sz w:val="20"/>
                <w:szCs w:val="20"/>
              </w:rPr>
              <w:t xml:space="preserve">Využití geneticky modifikovaných </w:t>
            </w:r>
            <w:r>
              <w:rPr>
                <w:sz w:val="20"/>
                <w:szCs w:val="20"/>
              </w:rPr>
              <w:t>mikroorganizmů</w:t>
            </w:r>
            <w:r w:rsidRPr="00E400E9">
              <w:rPr>
                <w:sz w:val="20"/>
                <w:szCs w:val="20"/>
              </w:rPr>
              <w:t xml:space="preserve"> při produkci potravin. Zdravotní rizika. Detekce geneticky modifik</w:t>
            </w:r>
            <w:r>
              <w:rPr>
                <w:sz w:val="20"/>
                <w:szCs w:val="20"/>
              </w:rPr>
              <w:t xml:space="preserve">ovaných organizmů v potravinách.  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65"/>
        </w:trPr>
        <w:tc>
          <w:tcPr>
            <w:tcW w:w="3648" w:type="dxa"/>
            <w:gridSpan w:val="12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4" w:type="dxa"/>
            <w:gridSpan w:val="32"/>
            <w:tcBorders>
              <w:top w:val="nil"/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1497"/>
        </w:trPr>
        <w:tc>
          <w:tcPr>
            <w:tcW w:w="9862" w:type="dxa"/>
            <w:gridSpan w:val="44"/>
            <w:tcBorders>
              <w:top w:val="nil"/>
            </w:tcBorders>
          </w:tcPr>
          <w:p w:rsidR="002F49CC" w:rsidRPr="00D37A5D" w:rsidRDefault="002F49CC" w:rsidP="00C17A31">
            <w:pPr>
              <w:jc w:val="both"/>
            </w:pPr>
            <w:r w:rsidRPr="00D37A5D">
              <w:rPr>
                <w:u w:val="single"/>
              </w:rPr>
              <w:t>Povinná literatura</w:t>
            </w:r>
            <w:r w:rsidRPr="00D37A5D">
              <w:t>:</w:t>
            </w:r>
          </w:p>
          <w:p w:rsidR="00523741" w:rsidRPr="00D37A5D" w:rsidRDefault="00523741" w:rsidP="00C17A31">
            <w:pPr>
              <w:jc w:val="both"/>
            </w:pPr>
            <w:r w:rsidRPr="00D37A5D">
              <w:t>Výukové materiály v anglickém jazyce poskytnuté vyučujícím.</w:t>
            </w:r>
          </w:p>
          <w:p w:rsidR="002F49CC" w:rsidRPr="00D37A5D" w:rsidRDefault="002F49CC" w:rsidP="00C17A31">
            <w:pPr>
              <w:jc w:val="both"/>
            </w:pPr>
            <w:r w:rsidRPr="00D37A5D">
              <w:t>ADAMS, M.R. Food Microbiology. Cambridge: RSC Publishing, 2008. ISBN 978-0-85404-284-5.</w:t>
            </w:r>
          </w:p>
          <w:p w:rsidR="002F49CC" w:rsidRPr="00D37A5D" w:rsidRDefault="002F49CC" w:rsidP="00C17A31">
            <w:pPr>
              <w:jc w:val="both"/>
              <w:rPr>
                <w:u w:val="single"/>
              </w:rPr>
            </w:pPr>
          </w:p>
          <w:p w:rsidR="002F49CC" w:rsidRPr="00D37A5D" w:rsidRDefault="002F49CC" w:rsidP="00C17A31">
            <w:pPr>
              <w:jc w:val="both"/>
            </w:pPr>
            <w:r w:rsidRPr="00D37A5D">
              <w:rPr>
                <w:u w:val="single"/>
              </w:rPr>
              <w:t>Doporučená literatura</w:t>
            </w:r>
            <w:r w:rsidRPr="00D37A5D">
              <w:t>:</w:t>
            </w:r>
          </w:p>
          <w:p w:rsidR="002F49CC" w:rsidRPr="00D37A5D" w:rsidRDefault="002F49CC" w:rsidP="00C17A31">
            <w:pPr>
              <w:jc w:val="both"/>
            </w:pPr>
            <w:r w:rsidRPr="00D37A5D">
              <w:t xml:space="preserve">ICMSF. </w:t>
            </w:r>
            <w:r w:rsidRPr="00D37A5D">
              <w:rPr>
                <w:noProof/>
              </w:rPr>
              <w:t>Microoorganisms in Foods 6: Microbial Ecology of Food Commodities</w:t>
            </w:r>
            <w:r w:rsidRPr="00D37A5D">
              <w:t xml:space="preserve">. New York: Kluwer Academic/Plenum Publishers, 2005. ISBN 030648675X. </w:t>
            </w:r>
          </w:p>
          <w:p w:rsidR="002F49CC" w:rsidRPr="00D37A5D" w:rsidRDefault="002F49CC" w:rsidP="00C17A31">
            <w:pPr>
              <w:jc w:val="both"/>
            </w:pPr>
            <w:r w:rsidRPr="00D37A5D">
              <w:t>RAY, B., BHUNIA, A. Fundamental Food Microbiology. 5th Ed. Boca Raton: CRS Press, 2014. ISBN 978-1-4665-6443-5.</w:t>
            </w:r>
          </w:p>
          <w:p w:rsidR="002F49CC" w:rsidRPr="00C17A31" w:rsidRDefault="002F49CC" w:rsidP="00C17A31">
            <w:pPr>
              <w:ind w:left="180" w:hanging="180"/>
              <w:jc w:val="both"/>
              <w:rPr>
                <w:sz w:val="19"/>
                <w:szCs w:val="19"/>
              </w:rPr>
            </w:pPr>
            <w:r w:rsidRPr="00D37A5D">
              <w:t>HUTKINS, R.V. Microbiology and Technology of Fermented Foods. Ames: Blackwell, 2006. ISBN 0-8138-0018-8.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4782" w:type="dxa"/>
            <w:gridSpan w:val="18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8" w:type="dxa"/>
            <w:gridSpan w:val="3"/>
            <w:tcBorders>
              <w:top w:val="single" w:sz="2" w:space="0" w:color="auto"/>
            </w:tcBorders>
          </w:tcPr>
          <w:p w:rsidR="002F49CC" w:rsidRDefault="002F49CC" w:rsidP="00FC6AEB">
            <w:pPr>
              <w:jc w:val="center"/>
            </w:pPr>
          </w:p>
        </w:tc>
        <w:tc>
          <w:tcPr>
            <w:tcW w:w="4192" w:type="dxa"/>
            <w:gridSpan w:val="23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992"/>
        </w:trPr>
        <w:tc>
          <w:tcPr>
            <w:tcW w:w="9862" w:type="dxa"/>
            <w:gridSpan w:val="44"/>
          </w:tcPr>
          <w:p w:rsidR="002F49CC" w:rsidRDefault="002F49CC" w:rsidP="00992556">
            <w:pPr>
              <w:jc w:val="both"/>
            </w:pPr>
          </w:p>
          <w:p w:rsidR="00523741" w:rsidRDefault="00523741" w:rsidP="00992556">
            <w:pPr>
              <w:jc w:val="both"/>
            </w:pPr>
          </w:p>
          <w:p w:rsidR="00B346D1" w:rsidRDefault="00B346D1" w:rsidP="00B346D1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83"/>
        </w:trPr>
        <w:tc>
          <w:tcPr>
            <w:tcW w:w="9862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2F49CC" w:rsidRPr="005775EA" w:rsidRDefault="002F49CC" w:rsidP="00C17A31">
            <w:pPr>
              <w:jc w:val="both"/>
            </w:pPr>
            <w:r>
              <w:lastRenderedPageBreak/>
              <w:br w:type="page"/>
            </w:r>
            <w:r w:rsidRPr="005775EA">
              <w:rPr>
                <w:b/>
                <w:sz w:val="28"/>
              </w:rPr>
              <w:t>B-III – Charakteristika studijního předmětu</w:t>
            </w:r>
          </w:p>
        </w:tc>
      </w:tr>
      <w:tr w:rsidR="002F49CC" w:rsidRPr="00725EA2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:rsidR="002F49CC" w:rsidRPr="00725EA2" w:rsidRDefault="002F49CC" w:rsidP="00C17A31">
            <w:pPr>
              <w:jc w:val="both"/>
              <w:rPr>
                <w:b/>
              </w:rPr>
            </w:pPr>
            <w:r w:rsidRPr="00725EA2">
              <w:rPr>
                <w:b/>
              </w:rPr>
              <w:t>Název studijního předmětu</w:t>
            </w:r>
          </w:p>
        </w:tc>
        <w:tc>
          <w:tcPr>
            <w:tcW w:w="6780" w:type="dxa"/>
            <w:gridSpan w:val="38"/>
            <w:tcBorders>
              <w:top w:val="double" w:sz="4" w:space="0" w:color="auto"/>
            </w:tcBorders>
          </w:tcPr>
          <w:p w:rsidR="002F49CC" w:rsidRPr="006151FE" w:rsidRDefault="00326646" w:rsidP="00C17A31">
            <w:pPr>
              <w:jc w:val="both"/>
              <w:rPr>
                <w:b/>
              </w:rPr>
            </w:pPr>
            <w:bookmarkStart w:id="12" w:name="Senz_hodn_potr"/>
            <w:bookmarkEnd w:id="12"/>
            <w:r w:rsidRPr="006151FE">
              <w:rPr>
                <w:b/>
              </w:rPr>
              <w:t>Sensory Analysis of Food</w:t>
            </w:r>
          </w:p>
        </w:tc>
      </w:tr>
      <w:tr w:rsidR="002F49CC" w:rsidRPr="00725EA2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725EA2" w:rsidRDefault="002F49CC" w:rsidP="00C17A31">
            <w:pPr>
              <w:jc w:val="both"/>
              <w:rPr>
                <w:b/>
              </w:rPr>
            </w:pPr>
            <w:r w:rsidRPr="00725EA2">
              <w:rPr>
                <w:b/>
              </w:rPr>
              <w:t>Typ předmětu</w:t>
            </w:r>
          </w:p>
        </w:tc>
        <w:tc>
          <w:tcPr>
            <w:tcW w:w="3403" w:type="dxa"/>
            <w:gridSpan w:val="19"/>
          </w:tcPr>
          <w:p w:rsidR="002F49CC" w:rsidRPr="00725EA2" w:rsidRDefault="00AA776D" w:rsidP="00C17A31">
            <w:pPr>
              <w:jc w:val="both"/>
            </w:pPr>
            <w:r>
              <w:t>povinný, PZ</w:t>
            </w:r>
          </w:p>
        </w:tc>
        <w:tc>
          <w:tcPr>
            <w:tcW w:w="2693" w:type="dxa"/>
            <w:gridSpan w:val="13"/>
            <w:shd w:val="clear" w:color="auto" w:fill="F7CAAC"/>
          </w:tcPr>
          <w:p w:rsidR="002F49CC" w:rsidRPr="00725EA2" w:rsidRDefault="002F49CC" w:rsidP="00C17A31">
            <w:pPr>
              <w:jc w:val="both"/>
            </w:pPr>
            <w:r w:rsidRPr="00725EA2">
              <w:rPr>
                <w:b/>
              </w:rPr>
              <w:t>doporučený ročník / semestr</w:t>
            </w:r>
          </w:p>
        </w:tc>
        <w:tc>
          <w:tcPr>
            <w:tcW w:w="684" w:type="dxa"/>
            <w:gridSpan w:val="6"/>
          </w:tcPr>
          <w:p w:rsidR="002F49CC" w:rsidRPr="00725EA2" w:rsidRDefault="00AA776D" w:rsidP="00C17A31">
            <w:pPr>
              <w:jc w:val="both"/>
            </w:pPr>
            <w:r>
              <w:t>1/ZS</w:t>
            </w:r>
          </w:p>
        </w:tc>
      </w:tr>
      <w:tr w:rsidR="002F49CC" w:rsidRPr="00725EA2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725EA2" w:rsidRDefault="002F49CC" w:rsidP="00C17A31">
            <w:pPr>
              <w:jc w:val="both"/>
              <w:rPr>
                <w:b/>
              </w:rPr>
            </w:pPr>
            <w:r w:rsidRPr="00725EA2">
              <w:rPr>
                <w:b/>
              </w:rPr>
              <w:t>Rozsah studijního předmětu</w:t>
            </w:r>
          </w:p>
        </w:tc>
        <w:tc>
          <w:tcPr>
            <w:tcW w:w="1700" w:type="dxa"/>
            <w:gridSpan w:val="12"/>
          </w:tcPr>
          <w:p w:rsidR="002F49CC" w:rsidRPr="00725EA2" w:rsidRDefault="00AA776D" w:rsidP="00C17A31">
            <w:pPr>
              <w:jc w:val="both"/>
            </w:pPr>
            <w:r>
              <w:t>28p+0s</w:t>
            </w:r>
            <w:r>
              <w:rPr>
                <w:lang w:val="en-GB"/>
              </w:rPr>
              <w:t>+</w:t>
            </w:r>
            <w:r>
              <w:t>28l</w:t>
            </w:r>
          </w:p>
        </w:tc>
        <w:tc>
          <w:tcPr>
            <w:tcW w:w="888" w:type="dxa"/>
            <w:gridSpan w:val="3"/>
            <w:shd w:val="clear" w:color="auto" w:fill="F7CAAC"/>
          </w:tcPr>
          <w:p w:rsidR="002F49CC" w:rsidRPr="00725EA2" w:rsidRDefault="002F49CC" w:rsidP="00C17A31">
            <w:pPr>
              <w:jc w:val="both"/>
              <w:rPr>
                <w:b/>
              </w:rPr>
            </w:pPr>
            <w:r w:rsidRPr="00725EA2">
              <w:rPr>
                <w:b/>
              </w:rPr>
              <w:t xml:space="preserve">hod. </w:t>
            </w:r>
          </w:p>
        </w:tc>
        <w:tc>
          <w:tcPr>
            <w:tcW w:w="815" w:type="dxa"/>
            <w:gridSpan w:val="4"/>
          </w:tcPr>
          <w:p w:rsidR="002F49CC" w:rsidRPr="00725EA2" w:rsidRDefault="00AA776D" w:rsidP="00C17A31">
            <w:pPr>
              <w:jc w:val="both"/>
            </w:pPr>
            <w:r>
              <w:t>56</w:t>
            </w:r>
          </w:p>
        </w:tc>
        <w:tc>
          <w:tcPr>
            <w:tcW w:w="2154" w:type="dxa"/>
            <w:gridSpan w:val="9"/>
            <w:shd w:val="clear" w:color="auto" w:fill="F7CAAC"/>
          </w:tcPr>
          <w:p w:rsidR="002F49CC" w:rsidRPr="00725EA2" w:rsidRDefault="002F49CC" w:rsidP="00C17A31">
            <w:pPr>
              <w:jc w:val="both"/>
              <w:rPr>
                <w:b/>
              </w:rPr>
            </w:pPr>
            <w:r w:rsidRPr="00725EA2">
              <w:rPr>
                <w:b/>
              </w:rPr>
              <w:t>kreditů</w:t>
            </w:r>
          </w:p>
        </w:tc>
        <w:tc>
          <w:tcPr>
            <w:tcW w:w="1223" w:type="dxa"/>
            <w:gridSpan w:val="10"/>
          </w:tcPr>
          <w:p w:rsidR="002F49CC" w:rsidRPr="00725EA2" w:rsidRDefault="002F49CC" w:rsidP="00C17A31">
            <w:pPr>
              <w:jc w:val="both"/>
            </w:pPr>
            <w:r>
              <w:t>4</w:t>
            </w:r>
          </w:p>
        </w:tc>
      </w:tr>
      <w:tr w:rsidR="002F49CC" w:rsidRPr="00725EA2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725EA2" w:rsidRDefault="002F49CC" w:rsidP="00C17A31">
            <w:pPr>
              <w:jc w:val="both"/>
              <w:rPr>
                <w:b/>
              </w:rPr>
            </w:pPr>
            <w:r w:rsidRPr="00725EA2">
              <w:rPr>
                <w:b/>
              </w:rPr>
              <w:t>Prerekvizity, korekvizity, ekvivalence</w:t>
            </w:r>
          </w:p>
        </w:tc>
        <w:tc>
          <w:tcPr>
            <w:tcW w:w="6780" w:type="dxa"/>
            <w:gridSpan w:val="38"/>
          </w:tcPr>
          <w:p w:rsidR="002F49CC" w:rsidRPr="00725EA2" w:rsidRDefault="002F49CC" w:rsidP="00C17A31">
            <w:pPr>
              <w:jc w:val="both"/>
            </w:pPr>
          </w:p>
        </w:tc>
      </w:tr>
      <w:tr w:rsidR="002F49CC" w:rsidRPr="00725EA2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725EA2" w:rsidRDefault="002F49CC" w:rsidP="00C17A31">
            <w:pPr>
              <w:jc w:val="both"/>
              <w:rPr>
                <w:b/>
              </w:rPr>
            </w:pPr>
            <w:r w:rsidRPr="00725EA2">
              <w:rPr>
                <w:b/>
              </w:rPr>
              <w:t>Způsob ověření studijních výsledků</w:t>
            </w:r>
          </w:p>
        </w:tc>
        <w:tc>
          <w:tcPr>
            <w:tcW w:w="3403" w:type="dxa"/>
            <w:gridSpan w:val="19"/>
          </w:tcPr>
          <w:p w:rsidR="002F49CC" w:rsidRPr="00725EA2" w:rsidRDefault="00AA776D" w:rsidP="00C17A31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2F49CC" w:rsidRPr="00725EA2">
              <w:rPr>
                <w:sz w:val="20"/>
                <w:szCs w:val="20"/>
              </w:rPr>
              <w:t xml:space="preserve">lasifikovaný zápočet </w:t>
            </w:r>
          </w:p>
        </w:tc>
        <w:tc>
          <w:tcPr>
            <w:tcW w:w="1557" w:type="dxa"/>
            <w:gridSpan w:val="5"/>
            <w:shd w:val="clear" w:color="auto" w:fill="F7CAAC"/>
          </w:tcPr>
          <w:p w:rsidR="002F49CC" w:rsidRPr="00725EA2" w:rsidRDefault="002F49CC" w:rsidP="00C17A31">
            <w:pPr>
              <w:jc w:val="both"/>
              <w:rPr>
                <w:b/>
              </w:rPr>
            </w:pPr>
            <w:r w:rsidRPr="00725EA2">
              <w:rPr>
                <w:b/>
              </w:rPr>
              <w:t>Forma výuky</w:t>
            </w:r>
          </w:p>
        </w:tc>
        <w:tc>
          <w:tcPr>
            <w:tcW w:w="1820" w:type="dxa"/>
            <w:gridSpan w:val="14"/>
          </w:tcPr>
          <w:p w:rsidR="002F49CC" w:rsidRPr="00725EA2" w:rsidRDefault="002F49CC" w:rsidP="00C17A31">
            <w:pPr>
              <w:pStyle w:val="Default"/>
              <w:jc w:val="both"/>
              <w:rPr>
                <w:sz w:val="20"/>
                <w:szCs w:val="20"/>
              </w:rPr>
            </w:pPr>
            <w:r w:rsidRPr="00725EA2">
              <w:rPr>
                <w:sz w:val="20"/>
                <w:szCs w:val="20"/>
              </w:rPr>
              <w:t xml:space="preserve">přednášky, </w:t>
            </w:r>
            <w:r>
              <w:rPr>
                <w:sz w:val="20"/>
                <w:szCs w:val="20"/>
              </w:rPr>
              <w:t xml:space="preserve">laboratorní </w:t>
            </w:r>
            <w:r w:rsidRPr="00725EA2">
              <w:rPr>
                <w:sz w:val="20"/>
                <w:szCs w:val="20"/>
              </w:rPr>
              <w:t>cvičení</w:t>
            </w:r>
          </w:p>
        </w:tc>
      </w:tr>
      <w:tr w:rsidR="002F49CC" w:rsidRPr="00725EA2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725EA2" w:rsidRDefault="002F49CC" w:rsidP="00C17A31">
            <w:pPr>
              <w:jc w:val="both"/>
              <w:rPr>
                <w:b/>
              </w:rPr>
            </w:pPr>
            <w:r w:rsidRPr="00725EA2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80" w:type="dxa"/>
            <w:gridSpan w:val="38"/>
            <w:tcBorders>
              <w:bottom w:val="single" w:sz="4" w:space="0" w:color="auto"/>
            </w:tcBorders>
          </w:tcPr>
          <w:p w:rsidR="002F49CC" w:rsidRPr="00725EA2" w:rsidRDefault="002F49CC" w:rsidP="00C17A31">
            <w:pPr>
              <w:jc w:val="both"/>
            </w:pPr>
            <w:r w:rsidRPr="00725EA2">
              <w:t>Povinná účast ve cvičeních</w:t>
            </w:r>
            <w:r>
              <w:t>.</w:t>
            </w:r>
          </w:p>
          <w:p w:rsidR="002F49CC" w:rsidRPr="00725EA2" w:rsidRDefault="002F49CC" w:rsidP="00C17A31">
            <w:pPr>
              <w:jc w:val="both"/>
            </w:pPr>
            <w:r w:rsidRPr="00725EA2">
              <w:t>Zpracování semestrálního projektu</w:t>
            </w:r>
            <w:r>
              <w:t>.</w:t>
            </w:r>
          </w:p>
          <w:p w:rsidR="002F49CC" w:rsidRPr="00725EA2" w:rsidRDefault="002F49CC" w:rsidP="00C17A31">
            <w:pPr>
              <w:jc w:val="both"/>
            </w:pPr>
            <w:r w:rsidRPr="00725EA2">
              <w:t>Písemný test (</w:t>
            </w:r>
            <w:r w:rsidRPr="00725EA2">
              <w:rPr>
                <w:color w:val="000000"/>
                <w:shd w:val="clear" w:color="auto" w:fill="FFFFFF"/>
              </w:rPr>
              <w:t>1. část - teoretické znalosti, 2. část - praktická aplikace statistického vyhodnocování výsledků ze senzorické analýzy), k</w:t>
            </w:r>
            <w:r>
              <w:rPr>
                <w:color w:val="000000"/>
                <w:shd w:val="clear" w:color="auto" w:fill="FFFFFF"/>
              </w:rPr>
              <w:t>terý je nutno splnit na min. 55</w:t>
            </w:r>
            <w:r w:rsidRPr="00725EA2">
              <w:rPr>
                <w:color w:val="000000"/>
                <w:shd w:val="clear" w:color="auto" w:fill="FFFFFF"/>
              </w:rPr>
              <w:t>%.</w:t>
            </w:r>
          </w:p>
        </w:tc>
      </w:tr>
      <w:tr w:rsidR="002F49CC" w:rsidRPr="00725EA2" w:rsidTr="00F81AEA">
        <w:trPr>
          <w:gridBefore w:val="1"/>
          <w:gridAfter w:val="1"/>
          <w:wBefore w:w="27" w:type="dxa"/>
          <w:wAfter w:w="176" w:type="dxa"/>
          <w:trHeight w:val="197"/>
        </w:trPr>
        <w:tc>
          <w:tcPr>
            <w:tcW w:w="3082" w:type="dxa"/>
            <w:gridSpan w:val="6"/>
            <w:tcBorders>
              <w:top w:val="nil"/>
            </w:tcBorders>
            <w:shd w:val="clear" w:color="auto" w:fill="F7CAAC"/>
          </w:tcPr>
          <w:p w:rsidR="002F49CC" w:rsidRPr="00725EA2" w:rsidRDefault="002F49CC" w:rsidP="00C17A31">
            <w:pPr>
              <w:jc w:val="both"/>
              <w:rPr>
                <w:b/>
              </w:rPr>
            </w:pPr>
            <w:r w:rsidRPr="00725EA2">
              <w:rPr>
                <w:b/>
              </w:rPr>
              <w:t>Garant předmětu</w:t>
            </w:r>
          </w:p>
        </w:tc>
        <w:tc>
          <w:tcPr>
            <w:tcW w:w="6780" w:type="dxa"/>
            <w:gridSpan w:val="38"/>
            <w:tcBorders>
              <w:top w:val="single" w:sz="4" w:space="0" w:color="auto"/>
            </w:tcBorders>
          </w:tcPr>
          <w:p w:rsidR="002F49CC" w:rsidRPr="00725EA2" w:rsidRDefault="002F49CC" w:rsidP="001E698B">
            <w:pPr>
              <w:jc w:val="both"/>
            </w:pPr>
            <w:r>
              <w:t>Ing. Zuzana Lazárková, Ph.D.</w:t>
            </w:r>
          </w:p>
        </w:tc>
      </w:tr>
      <w:tr w:rsidR="002F49CC" w:rsidRPr="00725EA2" w:rsidTr="00F81AEA">
        <w:trPr>
          <w:gridBefore w:val="1"/>
          <w:gridAfter w:val="1"/>
          <w:wBefore w:w="27" w:type="dxa"/>
          <w:wAfter w:w="176" w:type="dxa"/>
          <w:trHeight w:val="243"/>
        </w:trPr>
        <w:tc>
          <w:tcPr>
            <w:tcW w:w="3082" w:type="dxa"/>
            <w:gridSpan w:val="6"/>
            <w:tcBorders>
              <w:top w:val="nil"/>
            </w:tcBorders>
            <w:shd w:val="clear" w:color="auto" w:fill="F7CAAC"/>
          </w:tcPr>
          <w:p w:rsidR="002F49CC" w:rsidRPr="00725EA2" w:rsidRDefault="002F49CC" w:rsidP="00C17A31">
            <w:pPr>
              <w:jc w:val="both"/>
              <w:rPr>
                <w:b/>
              </w:rPr>
            </w:pPr>
            <w:r w:rsidRPr="00725EA2">
              <w:rPr>
                <w:b/>
              </w:rPr>
              <w:t>Zapojení garanta do výuky předmětu</w:t>
            </w:r>
          </w:p>
        </w:tc>
        <w:tc>
          <w:tcPr>
            <w:tcW w:w="6780" w:type="dxa"/>
            <w:gridSpan w:val="38"/>
            <w:tcBorders>
              <w:top w:val="nil"/>
            </w:tcBorders>
          </w:tcPr>
          <w:p w:rsidR="002F49CC" w:rsidRPr="00725EA2" w:rsidRDefault="002F49CC" w:rsidP="00C17A31">
            <w:pPr>
              <w:jc w:val="both"/>
            </w:pPr>
            <w:r>
              <w:t>70% p</w:t>
            </w:r>
          </w:p>
        </w:tc>
      </w:tr>
      <w:tr w:rsidR="002F49CC" w:rsidRPr="00725EA2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725EA2" w:rsidRDefault="002F49CC" w:rsidP="00C17A31">
            <w:pPr>
              <w:jc w:val="both"/>
              <w:rPr>
                <w:b/>
              </w:rPr>
            </w:pPr>
            <w:r w:rsidRPr="00725EA2">
              <w:rPr>
                <w:b/>
              </w:rPr>
              <w:t>Vyučující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2F49CC" w:rsidRPr="00725EA2" w:rsidRDefault="002F49CC" w:rsidP="00C17A31">
            <w:pPr>
              <w:jc w:val="both"/>
            </w:pPr>
          </w:p>
        </w:tc>
      </w:tr>
      <w:tr w:rsidR="002F49CC" w:rsidRPr="00725EA2" w:rsidTr="00F81AEA">
        <w:trPr>
          <w:gridBefore w:val="1"/>
          <w:gridAfter w:val="1"/>
          <w:wBefore w:w="27" w:type="dxa"/>
          <w:wAfter w:w="176" w:type="dxa"/>
          <w:trHeight w:val="411"/>
        </w:trPr>
        <w:tc>
          <w:tcPr>
            <w:tcW w:w="9862" w:type="dxa"/>
            <w:gridSpan w:val="44"/>
            <w:tcBorders>
              <w:top w:val="nil"/>
            </w:tcBorders>
          </w:tcPr>
          <w:p w:rsidR="002F49CC" w:rsidRPr="00C24879" w:rsidRDefault="002F49CC" w:rsidP="008C2889">
            <w:pPr>
              <w:spacing w:before="60" w:after="60"/>
              <w:jc w:val="both"/>
              <w:rPr>
                <w:b/>
              </w:rPr>
            </w:pPr>
            <w:r w:rsidRPr="0078276A">
              <w:rPr>
                <w:b/>
              </w:rPr>
              <w:t xml:space="preserve">Ing. </w:t>
            </w:r>
            <w:r>
              <w:rPr>
                <w:b/>
              </w:rPr>
              <w:t>Zuzana Lazárková</w:t>
            </w:r>
            <w:r w:rsidRPr="0078276A">
              <w:rPr>
                <w:b/>
              </w:rPr>
              <w:t>, Ph.D.</w:t>
            </w:r>
            <w:r>
              <w:rPr>
                <w:b/>
              </w:rPr>
              <w:t xml:space="preserve"> </w:t>
            </w:r>
            <w:r w:rsidRPr="00CB100E">
              <w:t>(70% p)</w:t>
            </w:r>
          </w:p>
          <w:p w:rsidR="002F49CC" w:rsidRPr="00725EA2" w:rsidRDefault="002F49CC" w:rsidP="008C2889">
            <w:pPr>
              <w:spacing w:before="60" w:after="60"/>
              <w:jc w:val="both"/>
            </w:pPr>
            <w:r>
              <w:t>doc. Ing. František Buňka, Ph.D. (30% p)</w:t>
            </w:r>
          </w:p>
        </w:tc>
      </w:tr>
      <w:tr w:rsidR="002F49CC" w:rsidRPr="00725EA2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725EA2" w:rsidRDefault="002F49CC" w:rsidP="00C17A31">
            <w:pPr>
              <w:jc w:val="both"/>
              <w:rPr>
                <w:b/>
              </w:rPr>
            </w:pPr>
            <w:r w:rsidRPr="00725EA2">
              <w:rPr>
                <w:b/>
              </w:rPr>
              <w:t>Stručná anotace předmětu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2F49CC" w:rsidRPr="00725EA2" w:rsidRDefault="002F49CC" w:rsidP="00C17A31">
            <w:pPr>
              <w:jc w:val="both"/>
            </w:pPr>
          </w:p>
        </w:tc>
      </w:tr>
      <w:tr w:rsidR="002F49CC" w:rsidRPr="00725EA2" w:rsidTr="00F81AEA">
        <w:trPr>
          <w:gridBefore w:val="1"/>
          <w:gridAfter w:val="1"/>
          <w:wBefore w:w="27" w:type="dxa"/>
          <w:wAfter w:w="176" w:type="dxa"/>
          <w:trHeight w:val="3938"/>
        </w:trPr>
        <w:tc>
          <w:tcPr>
            <w:tcW w:w="9862" w:type="dxa"/>
            <w:gridSpan w:val="44"/>
            <w:tcBorders>
              <w:top w:val="nil"/>
              <w:bottom w:val="single" w:sz="12" w:space="0" w:color="auto"/>
            </w:tcBorders>
          </w:tcPr>
          <w:p w:rsidR="002F49CC" w:rsidRPr="00725EA2" w:rsidRDefault="002F49CC" w:rsidP="00D70EB1">
            <w:pPr>
              <w:pStyle w:val="Default"/>
              <w:jc w:val="both"/>
              <w:rPr>
                <w:sz w:val="20"/>
                <w:szCs w:val="20"/>
              </w:rPr>
            </w:pPr>
            <w:r w:rsidRPr="00725EA2">
              <w:rPr>
                <w:sz w:val="20"/>
                <w:szCs w:val="20"/>
                <w:shd w:val="clear" w:color="auto" w:fill="FFFFFF"/>
              </w:rPr>
              <w:t>Cílem předmětu je prohloubení poznatků o senzorickém posuzování potravin. Student získá znalosti o základních i pokročilých metodách senzorické analýzy a též o statistickém vyhodnocování výsledků senzorické analýzy. Pozornost je věnována také instrumentálním metodám.</w:t>
            </w:r>
            <w:r w:rsidRPr="00725EA2">
              <w:rPr>
                <w:sz w:val="20"/>
                <w:szCs w:val="20"/>
              </w:rPr>
              <w:t xml:space="preserve"> Obsah předmětu tvoří tyto tematick</w:t>
            </w:r>
            <w:r>
              <w:rPr>
                <w:sz w:val="20"/>
                <w:szCs w:val="20"/>
              </w:rPr>
              <w:t>é</w:t>
            </w:r>
            <w:r w:rsidRPr="00725EA2">
              <w:rPr>
                <w:sz w:val="20"/>
                <w:szCs w:val="20"/>
              </w:rPr>
              <w:t xml:space="preserve"> celky: </w:t>
            </w:r>
          </w:p>
          <w:p w:rsidR="002F49CC" w:rsidRPr="00725EA2" w:rsidRDefault="002F49CC" w:rsidP="00033E37">
            <w:pPr>
              <w:pStyle w:val="Default"/>
              <w:numPr>
                <w:ilvl w:val="0"/>
                <w:numId w:val="7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725EA2">
              <w:rPr>
                <w:sz w:val="20"/>
                <w:szCs w:val="20"/>
                <w:shd w:val="clear" w:color="auto" w:fill="FFFFFF"/>
              </w:rPr>
              <w:t>Základní pojmy, uspořádání senzorické laboratoře, zásady senzorického hodnocení.</w:t>
            </w:r>
          </w:p>
          <w:p w:rsidR="002F49CC" w:rsidRPr="00725EA2" w:rsidRDefault="002F49CC" w:rsidP="00033E37">
            <w:pPr>
              <w:pStyle w:val="Default"/>
              <w:numPr>
                <w:ilvl w:val="0"/>
                <w:numId w:val="7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725EA2">
              <w:rPr>
                <w:sz w:val="20"/>
                <w:szCs w:val="20"/>
              </w:rPr>
              <w:t>M</w:t>
            </w:r>
            <w:r w:rsidRPr="00725EA2">
              <w:rPr>
                <w:sz w:val="20"/>
                <w:szCs w:val="20"/>
                <w:shd w:val="clear" w:color="auto" w:fill="FFFFFF"/>
              </w:rPr>
              <w:t>etody senzorické analýzy I (rozdílové metody, pořadový test, metody používající stupnice). </w:t>
            </w:r>
            <w:r w:rsidRPr="00725EA2">
              <w:rPr>
                <w:sz w:val="20"/>
                <w:szCs w:val="20"/>
              </w:rPr>
              <w:t xml:space="preserve"> </w:t>
            </w:r>
          </w:p>
          <w:p w:rsidR="002F49CC" w:rsidRPr="00725EA2" w:rsidRDefault="002F49CC" w:rsidP="00033E37">
            <w:pPr>
              <w:pStyle w:val="Default"/>
              <w:numPr>
                <w:ilvl w:val="0"/>
                <w:numId w:val="7"/>
              </w:numPr>
              <w:ind w:left="284" w:hanging="57"/>
              <w:jc w:val="both"/>
              <w:rPr>
                <w:sz w:val="20"/>
                <w:szCs w:val="20"/>
                <w:shd w:val="clear" w:color="auto" w:fill="FFFFFF"/>
              </w:rPr>
            </w:pPr>
            <w:r w:rsidRPr="00725EA2">
              <w:rPr>
                <w:sz w:val="20"/>
                <w:szCs w:val="20"/>
                <w:shd w:val="clear" w:color="auto" w:fill="FFFFFF"/>
              </w:rPr>
              <w:t>Metody senzorické analýzy II (hodnocení barvy a texturních vlastností).</w:t>
            </w:r>
          </w:p>
          <w:p w:rsidR="002F49CC" w:rsidRPr="00725EA2" w:rsidRDefault="002F49CC" w:rsidP="00033E37">
            <w:pPr>
              <w:pStyle w:val="Default"/>
              <w:numPr>
                <w:ilvl w:val="0"/>
                <w:numId w:val="7"/>
              </w:numPr>
              <w:ind w:left="284" w:hanging="57"/>
              <w:jc w:val="both"/>
              <w:rPr>
                <w:sz w:val="20"/>
                <w:szCs w:val="20"/>
                <w:shd w:val="clear" w:color="auto" w:fill="FFFFFF"/>
              </w:rPr>
            </w:pPr>
            <w:r w:rsidRPr="00725EA2">
              <w:rPr>
                <w:sz w:val="20"/>
                <w:szCs w:val="20"/>
                <w:shd w:val="clear" w:color="auto" w:fill="FFFFFF"/>
              </w:rPr>
              <w:t>Posuzovatelé a jejich výcvik.</w:t>
            </w:r>
          </w:p>
          <w:p w:rsidR="002F49CC" w:rsidRPr="00725EA2" w:rsidRDefault="002F49CC" w:rsidP="00033E37">
            <w:pPr>
              <w:pStyle w:val="Default"/>
              <w:numPr>
                <w:ilvl w:val="0"/>
                <w:numId w:val="7"/>
              </w:numPr>
              <w:ind w:left="284" w:hanging="57"/>
              <w:jc w:val="both"/>
              <w:rPr>
                <w:sz w:val="20"/>
                <w:szCs w:val="20"/>
                <w:shd w:val="clear" w:color="auto" w:fill="FFFFFF"/>
              </w:rPr>
            </w:pPr>
            <w:r w:rsidRPr="00725EA2">
              <w:rPr>
                <w:sz w:val="20"/>
                <w:szCs w:val="20"/>
                <w:shd w:val="clear" w:color="auto" w:fill="FFFFFF"/>
              </w:rPr>
              <w:t>Anatomie lidských smyslů využívaných v senzorické analýze I.</w:t>
            </w:r>
          </w:p>
          <w:p w:rsidR="002F49CC" w:rsidRPr="00725EA2" w:rsidRDefault="002F49CC" w:rsidP="00033E37">
            <w:pPr>
              <w:pStyle w:val="Default"/>
              <w:numPr>
                <w:ilvl w:val="0"/>
                <w:numId w:val="7"/>
              </w:numPr>
              <w:ind w:left="284" w:hanging="57"/>
              <w:jc w:val="both"/>
              <w:rPr>
                <w:sz w:val="20"/>
                <w:szCs w:val="20"/>
                <w:shd w:val="clear" w:color="auto" w:fill="FFFFFF"/>
              </w:rPr>
            </w:pPr>
            <w:r w:rsidRPr="00725EA2">
              <w:rPr>
                <w:sz w:val="20"/>
                <w:szCs w:val="20"/>
                <w:shd w:val="clear" w:color="auto" w:fill="FFFFFF"/>
              </w:rPr>
              <w:t xml:space="preserve">Anatomie lidských smyslů využívaných v senzorické analýze II. </w:t>
            </w:r>
          </w:p>
          <w:p w:rsidR="002F49CC" w:rsidRPr="00725EA2" w:rsidRDefault="002F49CC" w:rsidP="00033E37">
            <w:pPr>
              <w:pStyle w:val="Default"/>
              <w:numPr>
                <w:ilvl w:val="0"/>
                <w:numId w:val="7"/>
              </w:numPr>
              <w:ind w:left="284" w:hanging="57"/>
              <w:jc w:val="both"/>
              <w:rPr>
                <w:sz w:val="20"/>
                <w:szCs w:val="20"/>
                <w:shd w:val="clear" w:color="auto" w:fill="FFFFFF"/>
              </w:rPr>
            </w:pPr>
            <w:r w:rsidRPr="00725EA2">
              <w:rPr>
                <w:sz w:val="20"/>
                <w:szCs w:val="20"/>
                <w:shd w:val="clear" w:color="auto" w:fill="FFFFFF"/>
              </w:rPr>
              <w:t>Faktory ovlivňující vnímání chuti a vůně I.</w:t>
            </w:r>
          </w:p>
          <w:p w:rsidR="002F49CC" w:rsidRPr="00725EA2" w:rsidRDefault="002F49CC" w:rsidP="00033E37">
            <w:pPr>
              <w:pStyle w:val="Default"/>
              <w:numPr>
                <w:ilvl w:val="0"/>
                <w:numId w:val="7"/>
              </w:numPr>
              <w:ind w:left="284" w:hanging="57"/>
              <w:jc w:val="both"/>
              <w:rPr>
                <w:sz w:val="20"/>
                <w:szCs w:val="20"/>
                <w:shd w:val="clear" w:color="auto" w:fill="FFFFFF"/>
              </w:rPr>
            </w:pPr>
            <w:r w:rsidRPr="00725EA2">
              <w:rPr>
                <w:sz w:val="20"/>
                <w:szCs w:val="20"/>
                <w:shd w:val="clear" w:color="auto" w:fill="FFFFFF"/>
              </w:rPr>
              <w:t>Faktory ovlivňující vnímání chuti a vůně II.</w:t>
            </w:r>
          </w:p>
          <w:p w:rsidR="002F49CC" w:rsidRPr="00725EA2" w:rsidRDefault="002F49CC" w:rsidP="00033E37">
            <w:pPr>
              <w:pStyle w:val="Default"/>
              <w:numPr>
                <w:ilvl w:val="0"/>
                <w:numId w:val="7"/>
              </w:numPr>
              <w:ind w:left="284" w:hanging="57"/>
              <w:jc w:val="both"/>
              <w:rPr>
                <w:sz w:val="20"/>
                <w:szCs w:val="20"/>
                <w:shd w:val="clear" w:color="auto" w:fill="FFFFFF"/>
              </w:rPr>
            </w:pPr>
            <w:r w:rsidRPr="00725EA2">
              <w:rPr>
                <w:sz w:val="20"/>
                <w:szCs w:val="20"/>
                <w:shd w:val="clear" w:color="auto" w:fill="FFFFFF"/>
              </w:rPr>
              <w:t>Akreditace senzorických laboratoří.</w:t>
            </w:r>
          </w:p>
          <w:p w:rsidR="002F49CC" w:rsidRPr="00725EA2" w:rsidRDefault="002F49CC" w:rsidP="00033E37">
            <w:pPr>
              <w:pStyle w:val="Default"/>
              <w:numPr>
                <w:ilvl w:val="0"/>
                <w:numId w:val="7"/>
              </w:numPr>
              <w:ind w:left="284" w:hanging="57"/>
              <w:jc w:val="both"/>
              <w:rPr>
                <w:sz w:val="20"/>
                <w:szCs w:val="20"/>
                <w:shd w:val="clear" w:color="auto" w:fill="FFFFFF"/>
              </w:rPr>
            </w:pPr>
            <w:r w:rsidRPr="00725EA2">
              <w:rPr>
                <w:sz w:val="20"/>
                <w:szCs w:val="20"/>
                <w:shd w:val="clear" w:color="auto" w:fill="FFFFFF"/>
              </w:rPr>
              <w:t>Instrumentální metody v senzorické analýze potravin.</w:t>
            </w:r>
          </w:p>
          <w:p w:rsidR="002F49CC" w:rsidRPr="00725EA2" w:rsidRDefault="002F49CC" w:rsidP="00033E37">
            <w:pPr>
              <w:pStyle w:val="Default"/>
              <w:numPr>
                <w:ilvl w:val="0"/>
                <w:numId w:val="7"/>
              </w:numPr>
              <w:ind w:left="284" w:hanging="57"/>
              <w:jc w:val="both"/>
              <w:rPr>
                <w:sz w:val="20"/>
                <w:szCs w:val="20"/>
                <w:shd w:val="clear" w:color="auto" w:fill="FFFFFF"/>
              </w:rPr>
            </w:pPr>
            <w:r w:rsidRPr="00725EA2">
              <w:rPr>
                <w:sz w:val="20"/>
                <w:szCs w:val="20"/>
                <w:shd w:val="clear" w:color="auto" w:fill="FFFFFF"/>
              </w:rPr>
              <w:t>Zásady statistického vyhodnocování výsledků senzorické analýzy potravin I (opakování základních pojmů statistiky, vyhodnocování rozlišovacích metod). </w:t>
            </w:r>
          </w:p>
          <w:p w:rsidR="002F49CC" w:rsidRPr="00725EA2" w:rsidRDefault="002F49CC" w:rsidP="00033E37">
            <w:pPr>
              <w:pStyle w:val="Default"/>
              <w:numPr>
                <w:ilvl w:val="0"/>
                <w:numId w:val="7"/>
              </w:numPr>
              <w:ind w:left="284" w:hanging="57"/>
              <w:jc w:val="both"/>
              <w:rPr>
                <w:sz w:val="20"/>
                <w:szCs w:val="20"/>
                <w:shd w:val="clear" w:color="auto" w:fill="FFFFFF"/>
              </w:rPr>
            </w:pPr>
            <w:r w:rsidRPr="00725EA2">
              <w:rPr>
                <w:sz w:val="20"/>
                <w:szCs w:val="20"/>
                <w:shd w:val="clear" w:color="auto" w:fill="FFFFFF"/>
              </w:rPr>
              <w:t>Zásady statistického vyhodnocování výsledků senzorické analýzy potravin II (vyhodnocování pořadových metod).</w:t>
            </w:r>
          </w:p>
          <w:p w:rsidR="002F49CC" w:rsidRPr="00C17A31" w:rsidRDefault="002F49CC" w:rsidP="00033E37">
            <w:pPr>
              <w:pStyle w:val="Default"/>
              <w:numPr>
                <w:ilvl w:val="0"/>
                <w:numId w:val="7"/>
              </w:numPr>
              <w:ind w:left="284" w:hanging="57"/>
              <w:jc w:val="both"/>
              <w:rPr>
                <w:sz w:val="19"/>
                <w:szCs w:val="19"/>
                <w:shd w:val="clear" w:color="auto" w:fill="FFFFFF"/>
              </w:rPr>
            </w:pPr>
            <w:r w:rsidRPr="00725EA2">
              <w:rPr>
                <w:sz w:val="20"/>
                <w:szCs w:val="20"/>
                <w:shd w:val="clear" w:color="auto" w:fill="FFFFFF"/>
              </w:rPr>
              <w:t xml:space="preserve">Zásady statistického vyhodnocování výsledků senzorické analýzy potravin III </w:t>
            </w:r>
            <w:r w:rsidRPr="00C17A31">
              <w:rPr>
                <w:sz w:val="19"/>
                <w:szCs w:val="19"/>
                <w:shd w:val="clear" w:color="auto" w:fill="FFFFFF"/>
              </w:rPr>
              <w:t>(vyhodnocování stupnicových metod I).</w:t>
            </w:r>
          </w:p>
          <w:p w:rsidR="002F49CC" w:rsidRPr="00A126CE" w:rsidRDefault="002F49CC" w:rsidP="00033E37">
            <w:pPr>
              <w:pStyle w:val="Default"/>
              <w:numPr>
                <w:ilvl w:val="0"/>
                <w:numId w:val="7"/>
              </w:numPr>
              <w:ind w:left="284" w:hanging="57"/>
              <w:jc w:val="both"/>
              <w:rPr>
                <w:sz w:val="20"/>
                <w:szCs w:val="20"/>
                <w:shd w:val="clear" w:color="auto" w:fill="FFFFFF"/>
              </w:rPr>
            </w:pPr>
            <w:r w:rsidRPr="00725EA2">
              <w:rPr>
                <w:sz w:val="20"/>
                <w:szCs w:val="20"/>
                <w:shd w:val="clear" w:color="auto" w:fill="FFFFFF"/>
              </w:rPr>
              <w:t xml:space="preserve">Zásady statistického vyhodnocování výsledků senzorické analýzy potravin IV </w:t>
            </w:r>
            <w:r w:rsidRPr="00C17A31">
              <w:rPr>
                <w:sz w:val="19"/>
                <w:szCs w:val="19"/>
                <w:shd w:val="clear" w:color="auto" w:fill="FFFFFF"/>
              </w:rPr>
              <w:t>(vyhodnocování stupnicových metod II).</w:t>
            </w:r>
          </w:p>
        </w:tc>
      </w:tr>
      <w:tr w:rsidR="002F49CC" w:rsidRPr="00725EA2" w:rsidTr="00F81AEA">
        <w:trPr>
          <w:gridBefore w:val="1"/>
          <w:gridAfter w:val="1"/>
          <w:wBefore w:w="27" w:type="dxa"/>
          <w:wAfter w:w="176" w:type="dxa"/>
          <w:trHeight w:val="265"/>
        </w:trPr>
        <w:tc>
          <w:tcPr>
            <w:tcW w:w="3648" w:type="dxa"/>
            <w:gridSpan w:val="12"/>
            <w:tcBorders>
              <w:top w:val="nil"/>
            </w:tcBorders>
            <w:shd w:val="clear" w:color="auto" w:fill="F7CAAC"/>
          </w:tcPr>
          <w:p w:rsidR="002F49CC" w:rsidRPr="00725EA2" w:rsidRDefault="002F49CC" w:rsidP="00C17A31">
            <w:pPr>
              <w:jc w:val="both"/>
            </w:pPr>
            <w:r w:rsidRPr="00725EA2">
              <w:rPr>
                <w:b/>
              </w:rPr>
              <w:t>Studijní literatura a studijní pomůcky</w:t>
            </w:r>
          </w:p>
        </w:tc>
        <w:tc>
          <w:tcPr>
            <w:tcW w:w="6214" w:type="dxa"/>
            <w:gridSpan w:val="32"/>
            <w:tcBorders>
              <w:top w:val="nil"/>
              <w:bottom w:val="nil"/>
            </w:tcBorders>
          </w:tcPr>
          <w:p w:rsidR="002F49CC" w:rsidRPr="00725EA2" w:rsidRDefault="002F49CC" w:rsidP="00C17A31">
            <w:pPr>
              <w:jc w:val="both"/>
            </w:pPr>
          </w:p>
        </w:tc>
      </w:tr>
      <w:tr w:rsidR="002F49CC" w:rsidRPr="00725EA2" w:rsidTr="00F81AEA">
        <w:trPr>
          <w:gridBefore w:val="1"/>
          <w:gridAfter w:val="1"/>
          <w:wBefore w:w="27" w:type="dxa"/>
          <w:wAfter w:w="176" w:type="dxa"/>
          <w:trHeight w:val="1310"/>
        </w:trPr>
        <w:tc>
          <w:tcPr>
            <w:tcW w:w="9862" w:type="dxa"/>
            <w:gridSpan w:val="44"/>
            <w:tcBorders>
              <w:top w:val="nil"/>
            </w:tcBorders>
          </w:tcPr>
          <w:p w:rsidR="002F49CC" w:rsidRDefault="002F49CC" w:rsidP="00C17A31">
            <w:pPr>
              <w:jc w:val="both"/>
            </w:pPr>
            <w:r w:rsidRPr="00725EA2">
              <w:rPr>
                <w:u w:val="single"/>
              </w:rPr>
              <w:t>Povinná literatura</w:t>
            </w:r>
            <w:r w:rsidRPr="00725EA2">
              <w:t>:</w:t>
            </w:r>
          </w:p>
          <w:p w:rsidR="00523741" w:rsidRPr="00725EA2" w:rsidRDefault="00523741" w:rsidP="00C17A31">
            <w:pPr>
              <w:jc w:val="both"/>
            </w:pPr>
            <w:r>
              <w:t>Výukové materiály v anglickém jazyce poskytnuté vyučujícím.</w:t>
            </w:r>
          </w:p>
          <w:p w:rsidR="002F49CC" w:rsidRDefault="002F49CC" w:rsidP="00C17A31">
            <w:pPr>
              <w:jc w:val="both"/>
              <w:rPr>
                <w:u w:val="single"/>
              </w:rPr>
            </w:pPr>
          </w:p>
          <w:p w:rsidR="002F49CC" w:rsidRPr="00725EA2" w:rsidRDefault="002F49CC" w:rsidP="00C17A31">
            <w:pPr>
              <w:jc w:val="both"/>
            </w:pPr>
            <w:r w:rsidRPr="00725EA2">
              <w:rPr>
                <w:u w:val="single"/>
              </w:rPr>
              <w:t>Doporučená literatura</w:t>
            </w:r>
            <w:r w:rsidRPr="00725EA2">
              <w:t>:</w:t>
            </w:r>
          </w:p>
          <w:p w:rsidR="002F49CC" w:rsidRDefault="002F49CC" w:rsidP="00C17A31">
            <w:pPr>
              <w:jc w:val="both"/>
            </w:pPr>
            <w:r>
              <w:t>VOILLEY</w:t>
            </w:r>
            <w:r w:rsidRPr="00A126CE">
              <w:t>, A.</w:t>
            </w:r>
            <w:r>
              <w:t>, ETIÉVANT, P. Flavour in Food.</w:t>
            </w:r>
            <w:r w:rsidRPr="00A126CE">
              <w:t xml:space="preserve"> Boca </w:t>
            </w:r>
            <w:r>
              <w:t xml:space="preserve">Raton: CRC Press, 2006. ISBN </w:t>
            </w:r>
            <w:r w:rsidRPr="00A126CE">
              <w:t>978-1-85573-960-4</w:t>
            </w:r>
            <w:r>
              <w:t>.</w:t>
            </w:r>
          </w:p>
          <w:p w:rsidR="002F49CC" w:rsidRPr="00725EA2" w:rsidRDefault="002F49CC" w:rsidP="00C17A31">
            <w:pPr>
              <w:jc w:val="both"/>
            </w:pPr>
            <w:r>
              <w:t>BAIGRIE</w:t>
            </w:r>
            <w:r w:rsidRPr="00A126CE">
              <w:t>, B. Taints and Off-flavours in Food</w:t>
            </w:r>
            <w:r>
              <w:t>.</w:t>
            </w:r>
            <w:r w:rsidRPr="00A126CE">
              <w:t xml:space="preserve"> </w:t>
            </w:r>
            <w:r>
              <w:t xml:space="preserve">Boca Raton: CRC Press, 2003. ISBN </w:t>
            </w:r>
            <w:r w:rsidRPr="00A126CE">
              <w:t>0-8493-1744-4</w:t>
            </w:r>
            <w:r>
              <w:t>.</w:t>
            </w:r>
          </w:p>
        </w:tc>
      </w:tr>
      <w:tr w:rsidR="002F49CC" w:rsidRPr="00725EA2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F49CC" w:rsidRPr="00725EA2" w:rsidRDefault="002F49CC" w:rsidP="00C17A31">
            <w:pPr>
              <w:jc w:val="center"/>
              <w:rPr>
                <w:b/>
              </w:rPr>
            </w:pPr>
            <w:r w:rsidRPr="00725EA2">
              <w:rPr>
                <w:b/>
              </w:rPr>
              <w:t>Informace ke kombinované nebo distanční formě</w:t>
            </w:r>
          </w:p>
        </w:tc>
      </w:tr>
      <w:tr w:rsidR="002F49CC" w:rsidRPr="00725EA2" w:rsidTr="00F81AEA">
        <w:trPr>
          <w:gridBefore w:val="1"/>
          <w:gridAfter w:val="1"/>
          <w:wBefore w:w="27" w:type="dxa"/>
          <w:wAfter w:w="176" w:type="dxa"/>
        </w:trPr>
        <w:tc>
          <w:tcPr>
            <w:tcW w:w="4782" w:type="dxa"/>
            <w:gridSpan w:val="18"/>
            <w:tcBorders>
              <w:top w:val="single" w:sz="2" w:space="0" w:color="auto"/>
            </w:tcBorders>
            <w:shd w:val="clear" w:color="auto" w:fill="F7CAAC"/>
          </w:tcPr>
          <w:p w:rsidR="002F49CC" w:rsidRPr="00725EA2" w:rsidRDefault="002F49CC" w:rsidP="00C17A31">
            <w:pPr>
              <w:jc w:val="both"/>
            </w:pPr>
            <w:r w:rsidRPr="00725EA2">
              <w:rPr>
                <w:b/>
              </w:rPr>
              <w:t>Rozsah konzultací (soustředění)</w:t>
            </w:r>
          </w:p>
        </w:tc>
        <w:tc>
          <w:tcPr>
            <w:tcW w:w="888" w:type="dxa"/>
            <w:gridSpan w:val="3"/>
            <w:tcBorders>
              <w:top w:val="single" w:sz="2" w:space="0" w:color="auto"/>
            </w:tcBorders>
          </w:tcPr>
          <w:p w:rsidR="002F49CC" w:rsidRPr="00725EA2" w:rsidRDefault="002F49CC" w:rsidP="00FC6AEB">
            <w:pPr>
              <w:jc w:val="center"/>
            </w:pPr>
          </w:p>
        </w:tc>
        <w:tc>
          <w:tcPr>
            <w:tcW w:w="4192" w:type="dxa"/>
            <w:gridSpan w:val="23"/>
            <w:tcBorders>
              <w:top w:val="single" w:sz="2" w:space="0" w:color="auto"/>
            </w:tcBorders>
            <w:shd w:val="clear" w:color="auto" w:fill="F7CAAC"/>
          </w:tcPr>
          <w:p w:rsidR="002F49CC" w:rsidRPr="00725EA2" w:rsidRDefault="002F49CC" w:rsidP="00C17A31">
            <w:pPr>
              <w:jc w:val="both"/>
              <w:rPr>
                <w:b/>
              </w:rPr>
            </w:pPr>
            <w:r w:rsidRPr="00725EA2">
              <w:rPr>
                <w:b/>
              </w:rPr>
              <w:t xml:space="preserve">hodin </w:t>
            </w:r>
          </w:p>
        </w:tc>
      </w:tr>
      <w:tr w:rsidR="002F49CC" w:rsidRPr="00725EA2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shd w:val="clear" w:color="auto" w:fill="F7CAAC"/>
          </w:tcPr>
          <w:p w:rsidR="002F49CC" w:rsidRPr="00725EA2" w:rsidRDefault="002F49CC" w:rsidP="00C17A31">
            <w:pPr>
              <w:jc w:val="both"/>
              <w:rPr>
                <w:b/>
              </w:rPr>
            </w:pPr>
            <w:r w:rsidRPr="00725EA2">
              <w:rPr>
                <w:b/>
              </w:rPr>
              <w:t>Informace o způsobu kontaktu s vyučujícím</w:t>
            </w:r>
          </w:p>
        </w:tc>
      </w:tr>
      <w:tr w:rsidR="002F49CC" w:rsidRPr="00725EA2" w:rsidTr="00F81AEA">
        <w:trPr>
          <w:gridBefore w:val="1"/>
          <w:gridAfter w:val="1"/>
          <w:wBefore w:w="27" w:type="dxa"/>
          <w:wAfter w:w="176" w:type="dxa"/>
          <w:trHeight w:val="283"/>
        </w:trPr>
        <w:tc>
          <w:tcPr>
            <w:tcW w:w="9862" w:type="dxa"/>
            <w:gridSpan w:val="44"/>
          </w:tcPr>
          <w:p w:rsidR="00523741" w:rsidRDefault="00523741" w:rsidP="001D14DA">
            <w:pPr>
              <w:jc w:val="both"/>
            </w:pPr>
          </w:p>
          <w:p w:rsidR="00523741" w:rsidRDefault="00523741" w:rsidP="001D14DA">
            <w:pPr>
              <w:jc w:val="both"/>
            </w:pPr>
          </w:p>
          <w:p w:rsidR="00523741" w:rsidRDefault="00523741" w:rsidP="001D14DA">
            <w:pPr>
              <w:jc w:val="both"/>
            </w:pPr>
          </w:p>
          <w:p w:rsidR="00B346D1" w:rsidRDefault="00B346D1" w:rsidP="001D14DA">
            <w:pPr>
              <w:jc w:val="both"/>
            </w:pPr>
          </w:p>
          <w:p w:rsidR="00B346D1" w:rsidRDefault="00B346D1" w:rsidP="001D14DA">
            <w:pPr>
              <w:jc w:val="both"/>
            </w:pPr>
          </w:p>
          <w:p w:rsidR="00B346D1" w:rsidRDefault="00B346D1" w:rsidP="001D14DA">
            <w:pPr>
              <w:jc w:val="both"/>
            </w:pPr>
          </w:p>
          <w:p w:rsidR="00B346D1" w:rsidRDefault="00B346D1" w:rsidP="001D14DA">
            <w:pPr>
              <w:jc w:val="both"/>
            </w:pPr>
          </w:p>
          <w:p w:rsidR="00523741" w:rsidRDefault="00523741" w:rsidP="001D14DA">
            <w:pPr>
              <w:jc w:val="both"/>
            </w:pPr>
          </w:p>
          <w:p w:rsidR="00523741" w:rsidRDefault="00523741" w:rsidP="001D14DA">
            <w:pPr>
              <w:jc w:val="both"/>
            </w:pPr>
          </w:p>
          <w:p w:rsidR="00523741" w:rsidRPr="00725EA2" w:rsidRDefault="00523741" w:rsidP="001D14DA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tcBorders>
              <w:bottom w:val="double" w:sz="4" w:space="0" w:color="auto"/>
            </w:tcBorders>
            <w:shd w:val="clear" w:color="auto" w:fill="BDD6EE"/>
          </w:tcPr>
          <w:p w:rsidR="002F49CC" w:rsidRDefault="002F49CC" w:rsidP="00C17A31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80" w:type="dxa"/>
            <w:gridSpan w:val="38"/>
            <w:tcBorders>
              <w:top w:val="double" w:sz="4" w:space="0" w:color="auto"/>
            </w:tcBorders>
          </w:tcPr>
          <w:p w:rsidR="002F49CC" w:rsidRPr="006151FE" w:rsidRDefault="00326646" w:rsidP="00C17A31">
            <w:pPr>
              <w:jc w:val="both"/>
              <w:rPr>
                <w:b/>
              </w:rPr>
            </w:pPr>
            <w:bookmarkStart w:id="13" w:name="Výž_a_strav_člov"/>
            <w:bookmarkEnd w:id="13"/>
            <w:r w:rsidRPr="006151FE">
              <w:rPr>
                <w:b/>
              </w:rPr>
              <w:t>Human Nutrition and Boarding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3" w:type="dxa"/>
            <w:gridSpan w:val="19"/>
          </w:tcPr>
          <w:p w:rsidR="002F49CC" w:rsidRDefault="00AA776D" w:rsidP="00C17A31">
            <w:pPr>
              <w:jc w:val="both"/>
            </w:pPr>
            <w:r>
              <w:t xml:space="preserve">povinný, </w:t>
            </w:r>
            <w:r w:rsidR="002F49CC">
              <w:t>PZ</w:t>
            </w:r>
          </w:p>
        </w:tc>
        <w:tc>
          <w:tcPr>
            <w:tcW w:w="2693" w:type="dxa"/>
            <w:gridSpan w:val="13"/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84" w:type="dxa"/>
            <w:gridSpan w:val="6"/>
          </w:tcPr>
          <w:p w:rsidR="002F49CC" w:rsidRDefault="002F49CC" w:rsidP="001F45F4">
            <w:pPr>
              <w:jc w:val="both"/>
            </w:pPr>
            <w:r>
              <w:t>1/ZS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0" w:type="dxa"/>
            <w:gridSpan w:val="12"/>
          </w:tcPr>
          <w:p w:rsidR="002F49CC" w:rsidRDefault="00AA776D" w:rsidP="00C17A31">
            <w:pPr>
              <w:jc w:val="both"/>
            </w:pPr>
            <w:r>
              <w:t>28p+28s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888" w:type="dxa"/>
            <w:gridSpan w:val="3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5" w:type="dxa"/>
            <w:gridSpan w:val="4"/>
          </w:tcPr>
          <w:p w:rsidR="002F49CC" w:rsidRDefault="002F49CC" w:rsidP="00C17A31">
            <w:pPr>
              <w:jc w:val="both"/>
            </w:pPr>
            <w:r>
              <w:t>56</w:t>
            </w:r>
          </w:p>
        </w:tc>
        <w:tc>
          <w:tcPr>
            <w:tcW w:w="2154" w:type="dxa"/>
            <w:gridSpan w:val="9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23" w:type="dxa"/>
            <w:gridSpan w:val="10"/>
          </w:tcPr>
          <w:p w:rsidR="002F49CC" w:rsidRDefault="002F49CC" w:rsidP="00C17A31">
            <w:pPr>
              <w:jc w:val="both"/>
            </w:pPr>
            <w:r>
              <w:t>4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80" w:type="dxa"/>
            <w:gridSpan w:val="38"/>
          </w:tcPr>
          <w:p w:rsidR="002F49CC" w:rsidRDefault="002F49CC" w:rsidP="00C17A31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3" w:type="dxa"/>
            <w:gridSpan w:val="19"/>
          </w:tcPr>
          <w:p w:rsidR="002F49CC" w:rsidRDefault="002F49CC" w:rsidP="00C17A31">
            <w:pPr>
              <w:jc w:val="both"/>
            </w:pPr>
            <w:r>
              <w:t>zápočet, zkouška</w:t>
            </w:r>
          </w:p>
        </w:tc>
        <w:tc>
          <w:tcPr>
            <w:tcW w:w="1557" w:type="dxa"/>
            <w:gridSpan w:val="5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20" w:type="dxa"/>
            <w:gridSpan w:val="14"/>
          </w:tcPr>
          <w:p w:rsidR="002F49CC" w:rsidRDefault="002F49CC" w:rsidP="001F45F4">
            <w:pPr>
              <w:jc w:val="both"/>
            </w:pPr>
            <w:r>
              <w:t>přednášky, semináře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80" w:type="dxa"/>
            <w:gridSpan w:val="38"/>
            <w:tcBorders>
              <w:bottom w:val="single" w:sz="4" w:space="0" w:color="auto"/>
            </w:tcBorders>
          </w:tcPr>
          <w:p w:rsidR="002F49CC" w:rsidRDefault="002F49CC" w:rsidP="00C17A31">
            <w:pPr>
              <w:jc w:val="both"/>
            </w:pPr>
            <w:r>
              <w:t>Povinná 90% účast na seminářích.</w:t>
            </w:r>
          </w:p>
          <w:p w:rsidR="002F49CC" w:rsidRDefault="002F49CC" w:rsidP="00C17A31">
            <w:pPr>
              <w:jc w:val="both"/>
            </w:pPr>
            <w:r>
              <w:t>Vypracování zadaných úkolů.</w:t>
            </w:r>
          </w:p>
          <w:p w:rsidR="002F49CC" w:rsidRDefault="002F49CC" w:rsidP="00592561">
            <w:pPr>
              <w:jc w:val="both"/>
            </w:pPr>
            <w:r>
              <w:t>Kombinovaná (písemná a ústní) zkouška.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197"/>
        </w:trPr>
        <w:tc>
          <w:tcPr>
            <w:tcW w:w="3082" w:type="dxa"/>
            <w:gridSpan w:val="6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80" w:type="dxa"/>
            <w:gridSpan w:val="38"/>
            <w:tcBorders>
              <w:top w:val="single" w:sz="4" w:space="0" w:color="auto"/>
            </w:tcBorders>
          </w:tcPr>
          <w:p w:rsidR="002F49CC" w:rsidRDefault="002F49CC" w:rsidP="00C17A31">
            <w:pPr>
              <w:tabs>
                <w:tab w:val="left" w:pos="1650"/>
              </w:tabs>
              <w:jc w:val="both"/>
            </w:pPr>
            <w:r>
              <w:t>Mgr. Martina Bučková, Ph.D.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43"/>
        </w:trPr>
        <w:tc>
          <w:tcPr>
            <w:tcW w:w="3082" w:type="dxa"/>
            <w:gridSpan w:val="6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80" w:type="dxa"/>
            <w:gridSpan w:val="38"/>
            <w:tcBorders>
              <w:top w:val="nil"/>
            </w:tcBorders>
          </w:tcPr>
          <w:p w:rsidR="002F49CC" w:rsidRDefault="002F49CC" w:rsidP="00C17A31">
            <w:pPr>
              <w:jc w:val="both"/>
            </w:pPr>
            <w:r>
              <w:t>100% p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150"/>
        </w:trPr>
        <w:tc>
          <w:tcPr>
            <w:tcW w:w="9862" w:type="dxa"/>
            <w:gridSpan w:val="44"/>
            <w:tcBorders>
              <w:top w:val="nil"/>
            </w:tcBorders>
          </w:tcPr>
          <w:p w:rsidR="002F49CC" w:rsidRDefault="002F49CC" w:rsidP="008C2889">
            <w:pPr>
              <w:spacing w:before="60" w:after="60"/>
              <w:jc w:val="both"/>
            </w:pPr>
            <w:r w:rsidRPr="00561337">
              <w:rPr>
                <w:b/>
              </w:rPr>
              <w:t>Mgr. Martina Bučková, Ph.D.</w:t>
            </w:r>
            <w:r>
              <w:t xml:space="preserve"> (100% p)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3938"/>
        </w:trPr>
        <w:tc>
          <w:tcPr>
            <w:tcW w:w="9862" w:type="dxa"/>
            <w:gridSpan w:val="44"/>
            <w:tcBorders>
              <w:top w:val="nil"/>
              <w:bottom w:val="single" w:sz="12" w:space="0" w:color="auto"/>
            </w:tcBorders>
          </w:tcPr>
          <w:p w:rsidR="002F49CC" w:rsidRDefault="002F49CC" w:rsidP="00C17A31">
            <w:pPr>
              <w:jc w:val="both"/>
            </w:pPr>
            <w:r w:rsidRPr="00936891">
              <w:t xml:space="preserve">Cílem předmětu je </w:t>
            </w:r>
            <w:r>
              <w:t>prohloubit znalosti fyziologie trávení a vstřebávání živin a seznámit st</w:t>
            </w:r>
            <w:r w:rsidRPr="00936891">
              <w:t>udenty s nejnovějšími poznatky z oblasti výživy člověka</w:t>
            </w:r>
            <w:r>
              <w:t xml:space="preserve">, se zásadami racionalizace výživy, rozvést požadavky </w:t>
            </w:r>
            <w:r w:rsidRPr="00936891">
              <w:t>na výživu</w:t>
            </w:r>
            <w:r>
              <w:t xml:space="preserve"> u skupin populace se specifickými nároky na výživu.</w:t>
            </w:r>
            <w:r w:rsidRPr="00936891">
              <w:t xml:space="preserve"> </w:t>
            </w:r>
            <w:r>
              <w:t xml:space="preserve">Pozornost je věnována i rozšíření poznatků </w:t>
            </w:r>
            <w:r w:rsidRPr="00936891">
              <w:t>prevence poruch zdraví</w:t>
            </w:r>
            <w:r>
              <w:t xml:space="preserve"> a novým trendům</w:t>
            </w:r>
            <w:r w:rsidRPr="00936891">
              <w:t>.</w:t>
            </w:r>
            <w:r>
              <w:t xml:space="preserve"> </w:t>
            </w:r>
            <w:r w:rsidRPr="00860FD4">
              <w:rPr>
                <w:sz w:val="19"/>
                <w:szCs w:val="19"/>
              </w:rPr>
              <w:t>Obsah předmětu tvoří tyto tematické celky: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>
              <w:t xml:space="preserve">Stavba a funkce trávicího traktu. 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>
              <w:t xml:space="preserve">Stavba a funkce přidružených orgánů a soustav. 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>
              <w:t xml:space="preserve">Regulace motility trávicího traktu a sekrece trávicích šťáv. 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>
              <w:t xml:space="preserve">Fyziologie trávení a vstřebávání. 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>
              <w:t xml:space="preserve">Nervová a hormonální regulace metabolismu. 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>
              <w:t xml:space="preserve">Výživa obyvatelstva ČR, klady a nedostatky, možnosti jejího ovlivňování. 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>
              <w:t xml:space="preserve">Sledování a posuzování zdravotně výživového stavu populace. 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>
              <w:t xml:space="preserve">Zásady pro racionalizaci výživy. 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>
              <w:t xml:space="preserve">Výživa vybraných skupin populace. 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>
              <w:t xml:space="preserve">Výživa a prevence poruch zdraví. 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>
              <w:t xml:space="preserve">Základní skupiny potravin a jejich nutriční hodnocení. 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>
              <w:t xml:space="preserve">Alternativní způsoby stravování. 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>
              <w:t xml:space="preserve">Význam doplňků stravy ve výživě. 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>
              <w:t>Nové směry ve výživě.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65"/>
        </w:trPr>
        <w:tc>
          <w:tcPr>
            <w:tcW w:w="3648" w:type="dxa"/>
            <w:gridSpan w:val="12"/>
            <w:tcBorders>
              <w:top w:val="nil"/>
              <w:bottom w:val="single" w:sz="4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4" w:type="dxa"/>
            <w:gridSpan w:val="32"/>
            <w:tcBorders>
              <w:top w:val="nil"/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1497"/>
        </w:trPr>
        <w:tc>
          <w:tcPr>
            <w:tcW w:w="9862" w:type="dxa"/>
            <w:gridSpan w:val="44"/>
            <w:tcBorders>
              <w:top w:val="nil"/>
            </w:tcBorders>
          </w:tcPr>
          <w:p w:rsidR="002F49CC" w:rsidRPr="002A1158" w:rsidRDefault="002F49CC" w:rsidP="00C17A31">
            <w:pPr>
              <w:jc w:val="both"/>
              <w:rPr>
                <w:u w:val="single"/>
              </w:rPr>
            </w:pPr>
            <w:r w:rsidRPr="002A1158">
              <w:rPr>
                <w:u w:val="single"/>
              </w:rPr>
              <w:t>Povinná literatura:</w:t>
            </w:r>
          </w:p>
          <w:p w:rsidR="00523741" w:rsidRDefault="00523741" w:rsidP="00C17A31">
            <w:pPr>
              <w:jc w:val="both"/>
            </w:pPr>
            <w:r>
              <w:t>Výukové materiály v anglickém jazyce poskytnuté vyučujícím.</w:t>
            </w:r>
          </w:p>
          <w:p w:rsidR="002F49CC" w:rsidRDefault="002F49CC" w:rsidP="00C17A31">
            <w:pPr>
              <w:jc w:val="both"/>
            </w:pPr>
            <w:r w:rsidRPr="00823E42">
              <w:t>ALLEN, L</w:t>
            </w:r>
            <w:r>
              <w:t>.</w:t>
            </w:r>
            <w:r w:rsidRPr="00823E42">
              <w:t>, CABALLERO</w:t>
            </w:r>
            <w:r>
              <w:t xml:space="preserve">, B., </w:t>
            </w:r>
            <w:r w:rsidRPr="00823E42">
              <w:t>PRENTICE</w:t>
            </w:r>
            <w:r>
              <w:t>, A</w:t>
            </w:r>
            <w:r w:rsidRPr="00823E42">
              <w:t xml:space="preserve">. Encyclopedia of </w:t>
            </w:r>
            <w:r>
              <w:t>H</w:t>
            </w:r>
            <w:r w:rsidRPr="00823E42">
              <w:t xml:space="preserve">uman </w:t>
            </w:r>
            <w:r>
              <w:t>N</w:t>
            </w:r>
            <w:r w:rsidRPr="00823E42">
              <w:t xml:space="preserve">utrition. 2nd </w:t>
            </w:r>
            <w:r>
              <w:t>E</w:t>
            </w:r>
            <w:r w:rsidRPr="00823E42">
              <w:t>d. Amste</w:t>
            </w:r>
            <w:r>
              <w:t xml:space="preserve">rdam: Elsevier/Academic Press, </w:t>
            </w:r>
            <w:r w:rsidRPr="00823E42">
              <w:t>2005. ISBN 0121501108.</w:t>
            </w:r>
          </w:p>
          <w:p w:rsidR="002F49CC" w:rsidRDefault="002F49CC" w:rsidP="00C17A31">
            <w:pPr>
              <w:jc w:val="both"/>
            </w:pPr>
          </w:p>
          <w:p w:rsidR="002F49CC" w:rsidRPr="002A1158" w:rsidRDefault="002F49CC" w:rsidP="00C17A31">
            <w:pPr>
              <w:jc w:val="both"/>
              <w:rPr>
                <w:u w:val="single"/>
              </w:rPr>
            </w:pPr>
            <w:r w:rsidRPr="002A1158">
              <w:rPr>
                <w:u w:val="single"/>
              </w:rPr>
              <w:t>Doporučená literatura:</w:t>
            </w:r>
          </w:p>
          <w:p w:rsidR="002F49CC" w:rsidRDefault="002F49CC" w:rsidP="0019128A">
            <w:pPr>
              <w:jc w:val="both"/>
            </w:pPr>
            <w:r>
              <w:t xml:space="preserve">BERDANIER, C.D., </w:t>
            </w:r>
            <w:r w:rsidRPr="00823E42">
              <w:t>BERDANIER</w:t>
            </w:r>
            <w:r>
              <w:t>, L</w:t>
            </w:r>
            <w:r w:rsidRPr="00823E42">
              <w:t xml:space="preserve">. Advanced </w:t>
            </w:r>
            <w:r>
              <w:t>N</w:t>
            </w:r>
            <w:r w:rsidRPr="00823E42">
              <w:t xml:space="preserve">utrition: </w:t>
            </w:r>
            <w:r>
              <w:t>M</w:t>
            </w:r>
            <w:r w:rsidRPr="00823E42">
              <w:t xml:space="preserve">acronutrients, </w:t>
            </w:r>
            <w:r>
              <w:t>M</w:t>
            </w:r>
            <w:r w:rsidRPr="00823E42">
              <w:t xml:space="preserve">icronutrients, and </w:t>
            </w:r>
            <w:r>
              <w:t>M</w:t>
            </w:r>
            <w:r w:rsidRPr="00823E42">
              <w:t xml:space="preserve">etabolism. </w:t>
            </w:r>
            <w:r>
              <w:t>2nd</w:t>
            </w:r>
            <w:r w:rsidRPr="00823E42">
              <w:t xml:space="preserve"> </w:t>
            </w:r>
            <w:r>
              <w:t>E</w:t>
            </w:r>
            <w:r w:rsidRPr="00823E42">
              <w:t>d. Boca Raton: CRC Press, Taylor &amp; Francis Group, 2015. ISBN 978-1-4822-0517-6.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4782" w:type="dxa"/>
            <w:gridSpan w:val="18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8" w:type="dxa"/>
            <w:gridSpan w:val="3"/>
            <w:tcBorders>
              <w:top w:val="single" w:sz="2" w:space="0" w:color="auto"/>
            </w:tcBorders>
          </w:tcPr>
          <w:p w:rsidR="002F49CC" w:rsidRDefault="002F49CC" w:rsidP="00FC6AEB">
            <w:pPr>
              <w:jc w:val="center"/>
            </w:pPr>
          </w:p>
        </w:tc>
        <w:tc>
          <w:tcPr>
            <w:tcW w:w="4192" w:type="dxa"/>
            <w:gridSpan w:val="23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850"/>
        </w:trPr>
        <w:tc>
          <w:tcPr>
            <w:tcW w:w="9862" w:type="dxa"/>
            <w:gridSpan w:val="44"/>
          </w:tcPr>
          <w:p w:rsidR="00523741" w:rsidRDefault="00523741" w:rsidP="00E1633C">
            <w:pPr>
              <w:jc w:val="both"/>
            </w:pPr>
          </w:p>
          <w:p w:rsidR="00523741" w:rsidRDefault="00523741" w:rsidP="00E1633C">
            <w:pPr>
              <w:jc w:val="both"/>
            </w:pPr>
          </w:p>
          <w:p w:rsidR="00D37A5D" w:rsidRDefault="00D37A5D" w:rsidP="00E1633C">
            <w:pPr>
              <w:jc w:val="both"/>
            </w:pPr>
          </w:p>
          <w:p w:rsidR="00D37A5D" w:rsidRDefault="00D37A5D" w:rsidP="00E1633C">
            <w:pPr>
              <w:jc w:val="both"/>
            </w:pPr>
          </w:p>
          <w:p w:rsidR="00D37A5D" w:rsidRDefault="00D37A5D" w:rsidP="00E1633C">
            <w:pPr>
              <w:jc w:val="both"/>
            </w:pPr>
          </w:p>
          <w:p w:rsidR="00D37A5D" w:rsidRDefault="00D37A5D" w:rsidP="00E1633C">
            <w:pPr>
              <w:jc w:val="both"/>
            </w:pPr>
          </w:p>
          <w:p w:rsidR="00D37A5D" w:rsidRDefault="00D37A5D" w:rsidP="00E1633C">
            <w:pPr>
              <w:jc w:val="both"/>
            </w:pPr>
          </w:p>
          <w:p w:rsidR="00D37A5D" w:rsidRDefault="00D37A5D" w:rsidP="00E1633C">
            <w:pPr>
              <w:jc w:val="both"/>
            </w:pPr>
          </w:p>
          <w:p w:rsidR="00D37A5D" w:rsidRDefault="00D37A5D" w:rsidP="00E1633C">
            <w:pPr>
              <w:jc w:val="both"/>
            </w:pPr>
          </w:p>
          <w:p w:rsidR="00523741" w:rsidRDefault="00523741" w:rsidP="00E1633C">
            <w:pPr>
              <w:jc w:val="both"/>
            </w:pPr>
          </w:p>
          <w:p w:rsidR="00523741" w:rsidRDefault="00523741" w:rsidP="00E1633C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tcBorders>
              <w:bottom w:val="double" w:sz="4" w:space="0" w:color="auto"/>
            </w:tcBorders>
            <w:shd w:val="clear" w:color="auto" w:fill="BDD6EE"/>
          </w:tcPr>
          <w:p w:rsidR="002F49CC" w:rsidRDefault="002F49CC" w:rsidP="00C17A31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80" w:type="dxa"/>
            <w:gridSpan w:val="38"/>
            <w:tcBorders>
              <w:top w:val="double" w:sz="4" w:space="0" w:color="auto"/>
            </w:tcBorders>
          </w:tcPr>
          <w:p w:rsidR="002F49CC" w:rsidRPr="006151FE" w:rsidRDefault="00326646" w:rsidP="00C17A31">
            <w:pPr>
              <w:jc w:val="both"/>
              <w:rPr>
                <w:b/>
              </w:rPr>
            </w:pPr>
            <w:bookmarkStart w:id="14" w:name="Obor_sem"/>
            <w:bookmarkEnd w:id="14"/>
            <w:r w:rsidRPr="006151FE">
              <w:rPr>
                <w:b/>
              </w:rPr>
              <w:t>Branch Seminar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3" w:type="dxa"/>
            <w:gridSpan w:val="19"/>
          </w:tcPr>
          <w:p w:rsidR="002F49CC" w:rsidRDefault="00AA776D" w:rsidP="00C17A31">
            <w:pPr>
              <w:jc w:val="both"/>
            </w:pPr>
            <w:r>
              <w:t>povinný</w:t>
            </w:r>
          </w:p>
        </w:tc>
        <w:tc>
          <w:tcPr>
            <w:tcW w:w="2693" w:type="dxa"/>
            <w:gridSpan w:val="13"/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84" w:type="dxa"/>
            <w:gridSpan w:val="6"/>
          </w:tcPr>
          <w:p w:rsidR="002F49CC" w:rsidRDefault="00AA776D" w:rsidP="00C17A31">
            <w:pPr>
              <w:jc w:val="both"/>
            </w:pPr>
            <w:r>
              <w:t>1/ZS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0" w:type="dxa"/>
            <w:gridSpan w:val="12"/>
          </w:tcPr>
          <w:p w:rsidR="002F49CC" w:rsidRDefault="00AA776D" w:rsidP="00C17A31">
            <w:pPr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14s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888" w:type="dxa"/>
            <w:gridSpan w:val="3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5" w:type="dxa"/>
            <w:gridSpan w:val="4"/>
          </w:tcPr>
          <w:p w:rsidR="002F49CC" w:rsidRDefault="00AA776D" w:rsidP="00C17A31">
            <w:pPr>
              <w:jc w:val="both"/>
            </w:pPr>
            <w:r>
              <w:t>14</w:t>
            </w:r>
          </w:p>
        </w:tc>
        <w:tc>
          <w:tcPr>
            <w:tcW w:w="2154" w:type="dxa"/>
            <w:gridSpan w:val="9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23" w:type="dxa"/>
            <w:gridSpan w:val="10"/>
          </w:tcPr>
          <w:p w:rsidR="002F49CC" w:rsidRDefault="00AA776D" w:rsidP="00C17A31">
            <w:pPr>
              <w:jc w:val="both"/>
            </w:pPr>
            <w:r>
              <w:t>1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80" w:type="dxa"/>
            <w:gridSpan w:val="38"/>
          </w:tcPr>
          <w:p w:rsidR="002F49CC" w:rsidRDefault="002F49CC" w:rsidP="00C17A31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3" w:type="dxa"/>
            <w:gridSpan w:val="19"/>
          </w:tcPr>
          <w:p w:rsidR="002F49CC" w:rsidRDefault="002F49CC" w:rsidP="00C17A31">
            <w:pPr>
              <w:jc w:val="both"/>
            </w:pPr>
            <w:r>
              <w:t>zápočet</w:t>
            </w:r>
          </w:p>
        </w:tc>
        <w:tc>
          <w:tcPr>
            <w:tcW w:w="1557" w:type="dxa"/>
            <w:gridSpan w:val="5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20" w:type="dxa"/>
            <w:gridSpan w:val="14"/>
          </w:tcPr>
          <w:p w:rsidR="002F49CC" w:rsidRDefault="002F49CC" w:rsidP="00C17A31">
            <w:pPr>
              <w:jc w:val="both"/>
            </w:pPr>
            <w:r>
              <w:t>semináře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80" w:type="dxa"/>
            <w:gridSpan w:val="38"/>
            <w:tcBorders>
              <w:bottom w:val="single" w:sz="4" w:space="0" w:color="auto"/>
            </w:tcBorders>
          </w:tcPr>
          <w:p w:rsidR="002F49CC" w:rsidRDefault="002F49CC" w:rsidP="00C17A31">
            <w:pPr>
              <w:jc w:val="both"/>
            </w:pPr>
            <w:r>
              <w:t>Povinná účast na seminářích 90%.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197"/>
        </w:trPr>
        <w:tc>
          <w:tcPr>
            <w:tcW w:w="3082" w:type="dxa"/>
            <w:gridSpan w:val="6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80" w:type="dxa"/>
            <w:gridSpan w:val="38"/>
            <w:tcBorders>
              <w:top w:val="single" w:sz="4" w:space="0" w:color="auto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43"/>
        </w:trPr>
        <w:tc>
          <w:tcPr>
            <w:tcW w:w="3082" w:type="dxa"/>
            <w:gridSpan w:val="6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80" w:type="dxa"/>
            <w:gridSpan w:val="38"/>
            <w:tcBorders>
              <w:top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2F49CC" w:rsidRDefault="002F49CC" w:rsidP="00C17A31"/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150"/>
        </w:trPr>
        <w:tc>
          <w:tcPr>
            <w:tcW w:w="9862" w:type="dxa"/>
            <w:gridSpan w:val="44"/>
            <w:tcBorders>
              <w:top w:val="nil"/>
            </w:tcBorders>
          </w:tcPr>
          <w:p w:rsidR="002F49CC" w:rsidRDefault="002F49CC" w:rsidP="008C2889">
            <w:pPr>
              <w:spacing w:before="60" w:after="60"/>
              <w:jc w:val="both"/>
            </w:pPr>
            <w:r w:rsidRPr="00927A62">
              <w:t xml:space="preserve">doc. </w:t>
            </w:r>
            <w:r>
              <w:t>Ing. Vendula Pachlová, Ph.D. (100</w:t>
            </w:r>
            <w:r w:rsidRPr="00927A62">
              <w:t>% s)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810"/>
        </w:trPr>
        <w:tc>
          <w:tcPr>
            <w:tcW w:w="9862" w:type="dxa"/>
            <w:gridSpan w:val="44"/>
            <w:tcBorders>
              <w:top w:val="nil"/>
              <w:bottom w:val="single" w:sz="12" w:space="0" w:color="auto"/>
            </w:tcBorders>
          </w:tcPr>
          <w:p w:rsidR="008F206C" w:rsidRDefault="002F49CC" w:rsidP="008A0E67">
            <w:pPr>
              <w:jc w:val="both"/>
            </w:pPr>
            <w:r>
              <w:t>Cílem předmětu je seznámit studenty s aktuálními problémy potravinového řetězce. Na seminářích jsou rovněž diskutována témata z oblasti vědy a výzkumu probíhajícího na Fakultě technologické a nových potravinářských trendů prostřednictvím odborníků z praxe.</w:t>
            </w:r>
          </w:p>
          <w:p w:rsidR="008F206C" w:rsidRPr="008F206C" w:rsidRDefault="008F206C" w:rsidP="008F206C"/>
          <w:p w:rsidR="008F206C" w:rsidRDefault="008F206C" w:rsidP="008F206C"/>
          <w:p w:rsidR="002F49CC" w:rsidRDefault="002F49CC" w:rsidP="008F206C"/>
          <w:p w:rsidR="008F206C" w:rsidRDefault="008F206C" w:rsidP="008F206C"/>
          <w:p w:rsidR="008F206C" w:rsidRDefault="008F206C" w:rsidP="008F206C"/>
          <w:p w:rsidR="008F206C" w:rsidRDefault="008F206C" w:rsidP="008F206C"/>
          <w:p w:rsidR="008F206C" w:rsidRDefault="008F206C" w:rsidP="008F206C"/>
          <w:p w:rsidR="008F206C" w:rsidRDefault="008F206C" w:rsidP="008F206C"/>
          <w:p w:rsidR="008F206C" w:rsidRDefault="008F206C" w:rsidP="008F206C"/>
          <w:p w:rsidR="008F206C" w:rsidRPr="008F206C" w:rsidRDefault="008F206C" w:rsidP="008F206C"/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65"/>
        </w:trPr>
        <w:tc>
          <w:tcPr>
            <w:tcW w:w="3648" w:type="dxa"/>
            <w:gridSpan w:val="12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4" w:type="dxa"/>
            <w:gridSpan w:val="32"/>
            <w:tcBorders>
              <w:top w:val="nil"/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1497"/>
        </w:trPr>
        <w:tc>
          <w:tcPr>
            <w:tcW w:w="9862" w:type="dxa"/>
            <w:gridSpan w:val="44"/>
            <w:tcBorders>
              <w:top w:val="nil"/>
            </w:tcBorders>
          </w:tcPr>
          <w:p w:rsidR="002F49CC" w:rsidRPr="007D2508" w:rsidRDefault="002F49CC" w:rsidP="00C17A31">
            <w:pPr>
              <w:jc w:val="both"/>
              <w:rPr>
                <w:u w:val="single"/>
              </w:rPr>
            </w:pPr>
            <w:r w:rsidRPr="007D2508">
              <w:rPr>
                <w:u w:val="single"/>
              </w:rPr>
              <w:t>Doporučená literatura:</w:t>
            </w:r>
          </w:p>
          <w:p w:rsidR="002F49CC" w:rsidRDefault="002F49CC" w:rsidP="00C17A31">
            <w:pPr>
              <w:jc w:val="both"/>
            </w:pPr>
            <w:r w:rsidRPr="007D2508">
              <w:t>Dle doporučení vyučujícího.</w:t>
            </w:r>
          </w:p>
          <w:p w:rsidR="002F49CC" w:rsidRDefault="002F49CC" w:rsidP="001247B1">
            <w:pPr>
              <w:jc w:val="both"/>
              <w:rPr>
                <w:color w:val="212121"/>
                <w:shd w:val="clear" w:color="auto" w:fill="FFFFFF"/>
              </w:rPr>
            </w:pPr>
            <w:r w:rsidRPr="001247B1">
              <w:rPr>
                <w:color w:val="212121"/>
                <w:shd w:val="clear" w:color="auto" w:fill="FFFFFF"/>
              </w:rPr>
              <w:t>GRIFFITHS</w:t>
            </w:r>
            <w:r>
              <w:rPr>
                <w:color w:val="212121"/>
                <w:shd w:val="clear" w:color="auto" w:fill="FFFFFF"/>
              </w:rPr>
              <w:t>, M</w:t>
            </w:r>
            <w:r w:rsidRPr="001247B1">
              <w:rPr>
                <w:color w:val="212121"/>
                <w:shd w:val="clear" w:color="auto" w:fill="FFFFFF"/>
              </w:rPr>
              <w:t>.</w:t>
            </w:r>
            <w:r>
              <w:rPr>
                <w:color w:val="212121"/>
                <w:shd w:val="clear" w:color="auto" w:fill="FFFFFF"/>
              </w:rPr>
              <w:t xml:space="preserve"> (Ed.)</w:t>
            </w:r>
            <w:r w:rsidRPr="001247B1">
              <w:rPr>
                <w:color w:val="212121"/>
                <w:shd w:val="clear" w:color="auto" w:fill="FFFFFF"/>
              </w:rPr>
              <w:t> </w:t>
            </w:r>
            <w:r w:rsidRPr="001247B1">
              <w:rPr>
                <w:iCs/>
                <w:color w:val="212121"/>
              </w:rPr>
              <w:t xml:space="preserve">Improving the </w:t>
            </w:r>
            <w:r>
              <w:rPr>
                <w:iCs/>
                <w:color w:val="212121"/>
              </w:rPr>
              <w:t>S</w:t>
            </w:r>
            <w:r w:rsidRPr="001247B1">
              <w:rPr>
                <w:iCs/>
                <w:color w:val="212121"/>
              </w:rPr>
              <w:t xml:space="preserve">afety and </w:t>
            </w:r>
            <w:r>
              <w:rPr>
                <w:iCs/>
                <w:color w:val="212121"/>
              </w:rPr>
              <w:t>Q</w:t>
            </w:r>
            <w:r w:rsidRPr="001247B1">
              <w:rPr>
                <w:iCs/>
                <w:color w:val="212121"/>
              </w:rPr>
              <w:t xml:space="preserve">uality of </w:t>
            </w:r>
            <w:r>
              <w:rPr>
                <w:iCs/>
                <w:color w:val="212121"/>
              </w:rPr>
              <w:t>M</w:t>
            </w:r>
            <w:r w:rsidRPr="001247B1">
              <w:rPr>
                <w:iCs/>
                <w:color w:val="212121"/>
              </w:rPr>
              <w:t xml:space="preserve">ilk. Improving </w:t>
            </w:r>
            <w:r>
              <w:rPr>
                <w:iCs/>
                <w:color w:val="212121"/>
              </w:rPr>
              <w:t>Q</w:t>
            </w:r>
            <w:r w:rsidRPr="001247B1">
              <w:rPr>
                <w:iCs/>
                <w:color w:val="212121"/>
              </w:rPr>
              <w:t xml:space="preserve">uality in </w:t>
            </w:r>
            <w:r>
              <w:rPr>
                <w:iCs/>
                <w:color w:val="212121"/>
              </w:rPr>
              <w:t>M</w:t>
            </w:r>
            <w:r w:rsidRPr="001247B1">
              <w:rPr>
                <w:iCs/>
                <w:color w:val="212121"/>
              </w:rPr>
              <w:t xml:space="preserve">ilk </w:t>
            </w:r>
            <w:r>
              <w:rPr>
                <w:iCs/>
                <w:color w:val="212121"/>
              </w:rPr>
              <w:t>P</w:t>
            </w:r>
            <w:r w:rsidRPr="001247B1">
              <w:rPr>
                <w:iCs/>
                <w:color w:val="212121"/>
              </w:rPr>
              <w:t>roducts</w:t>
            </w:r>
            <w:r w:rsidRPr="001247B1">
              <w:rPr>
                <w:color w:val="212121"/>
                <w:shd w:val="clear" w:color="auto" w:fill="FFFFFF"/>
              </w:rPr>
              <w:t>. Cambridge: Woodhead Pub</w:t>
            </w:r>
            <w:r>
              <w:rPr>
                <w:color w:val="212121"/>
                <w:shd w:val="clear" w:color="auto" w:fill="FFFFFF"/>
              </w:rPr>
              <w:t>.</w:t>
            </w:r>
            <w:r w:rsidRPr="001247B1">
              <w:rPr>
                <w:color w:val="212121"/>
                <w:shd w:val="clear" w:color="auto" w:fill="FFFFFF"/>
              </w:rPr>
              <w:t>, 2010. ISBN 9781845699437.</w:t>
            </w:r>
          </w:p>
          <w:p w:rsidR="002F49CC" w:rsidRPr="001247B1" w:rsidRDefault="002F49CC" w:rsidP="001247B1">
            <w:pPr>
              <w:jc w:val="both"/>
              <w:rPr>
                <w:color w:val="212121"/>
              </w:rPr>
            </w:pPr>
            <w:r w:rsidRPr="001247B1">
              <w:rPr>
                <w:color w:val="212121"/>
              </w:rPr>
              <w:t>RANKEN, M.D.</w:t>
            </w:r>
            <w:r>
              <w:rPr>
                <w:color w:val="212121"/>
              </w:rPr>
              <w:t xml:space="preserve">, KILL, R.C., BAKER, C. (Eds.) </w:t>
            </w:r>
            <w:r w:rsidRPr="001247B1">
              <w:rPr>
                <w:iCs/>
                <w:color w:val="212121"/>
              </w:rPr>
              <w:t>Food Industries Manual</w:t>
            </w:r>
            <w:r w:rsidRPr="001247B1">
              <w:rPr>
                <w:color w:val="212121"/>
              </w:rPr>
              <w:t>. London, 1997. ISBN 9780751404043.</w:t>
            </w:r>
          </w:p>
          <w:p w:rsidR="002F49CC" w:rsidRPr="001247B1" w:rsidRDefault="002F49CC" w:rsidP="001247B1">
            <w:pPr>
              <w:jc w:val="both"/>
              <w:rPr>
                <w:color w:val="212121"/>
              </w:rPr>
            </w:pPr>
            <w:r w:rsidRPr="001247B1">
              <w:rPr>
                <w:caps/>
                <w:color w:val="212121"/>
              </w:rPr>
              <w:t>Edwards</w:t>
            </w:r>
            <w:r>
              <w:rPr>
                <w:color w:val="212121"/>
              </w:rPr>
              <w:t>, W.</w:t>
            </w:r>
            <w:r w:rsidRPr="001247B1">
              <w:rPr>
                <w:color w:val="212121"/>
              </w:rPr>
              <w:t>P. </w:t>
            </w:r>
            <w:r w:rsidRPr="001247B1">
              <w:rPr>
                <w:iCs/>
                <w:color w:val="212121"/>
              </w:rPr>
              <w:t>The Science of Sugar Confectionery</w:t>
            </w:r>
            <w:r w:rsidRPr="001247B1">
              <w:rPr>
                <w:color w:val="212121"/>
              </w:rPr>
              <w:t>. Cambridge, 2000. ISBN 0-85404-596-7.</w:t>
            </w:r>
          </w:p>
          <w:p w:rsidR="002F49CC" w:rsidRPr="0032078B" w:rsidRDefault="002F49CC" w:rsidP="00FC3D4A">
            <w:pPr>
              <w:jc w:val="both"/>
            </w:pPr>
            <w:r w:rsidRPr="001247B1">
              <w:rPr>
                <w:color w:val="212121"/>
              </w:rPr>
              <w:t>FEINER, G. </w:t>
            </w:r>
            <w:r w:rsidRPr="001247B1">
              <w:rPr>
                <w:iCs/>
                <w:color w:val="212121"/>
              </w:rPr>
              <w:t xml:space="preserve">Meat </w:t>
            </w:r>
            <w:r>
              <w:rPr>
                <w:iCs/>
                <w:color w:val="212121"/>
              </w:rPr>
              <w:t>P</w:t>
            </w:r>
            <w:r w:rsidRPr="001247B1">
              <w:rPr>
                <w:iCs/>
                <w:color w:val="212121"/>
              </w:rPr>
              <w:t xml:space="preserve">roducts </w:t>
            </w:r>
            <w:r>
              <w:rPr>
                <w:iCs/>
                <w:color w:val="212121"/>
              </w:rPr>
              <w:t>H</w:t>
            </w:r>
            <w:r w:rsidRPr="001247B1">
              <w:rPr>
                <w:iCs/>
                <w:color w:val="212121"/>
              </w:rPr>
              <w:t xml:space="preserve">andbook: </w:t>
            </w:r>
            <w:r>
              <w:rPr>
                <w:iCs/>
                <w:color w:val="212121"/>
              </w:rPr>
              <w:t>P</w:t>
            </w:r>
            <w:r w:rsidRPr="001247B1">
              <w:rPr>
                <w:iCs/>
                <w:color w:val="212121"/>
              </w:rPr>
              <w:t xml:space="preserve">ractical </w:t>
            </w:r>
            <w:r>
              <w:rPr>
                <w:iCs/>
                <w:color w:val="212121"/>
              </w:rPr>
              <w:t>Science and T</w:t>
            </w:r>
            <w:r w:rsidRPr="001247B1">
              <w:rPr>
                <w:iCs/>
                <w:color w:val="212121"/>
              </w:rPr>
              <w:t>echnology</w:t>
            </w:r>
            <w:r w:rsidRPr="001247B1">
              <w:rPr>
                <w:color w:val="212121"/>
              </w:rPr>
              <w:t>. Cambridge: Woodhead Pub.</w:t>
            </w:r>
            <w:r>
              <w:rPr>
                <w:color w:val="212121"/>
              </w:rPr>
              <w:t xml:space="preserve">, </w:t>
            </w:r>
            <w:r w:rsidRPr="001247B1">
              <w:rPr>
                <w:color w:val="212121"/>
              </w:rPr>
              <w:t>2008. ISBN 9781845690502.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4782" w:type="dxa"/>
            <w:gridSpan w:val="18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8" w:type="dxa"/>
            <w:gridSpan w:val="3"/>
            <w:tcBorders>
              <w:top w:val="single" w:sz="2" w:space="0" w:color="auto"/>
            </w:tcBorders>
          </w:tcPr>
          <w:p w:rsidR="002F49CC" w:rsidRDefault="002F49CC" w:rsidP="00FC6AEB">
            <w:pPr>
              <w:jc w:val="center"/>
            </w:pPr>
          </w:p>
        </w:tc>
        <w:tc>
          <w:tcPr>
            <w:tcW w:w="4192" w:type="dxa"/>
            <w:gridSpan w:val="23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1373"/>
        </w:trPr>
        <w:tc>
          <w:tcPr>
            <w:tcW w:w="9862" w:type="dxa"/>
            <w:gridSpan w:val="44"/>
          </w:tcPr>
          <w:p w:rsidR="002F49CC" w:rsidRDefault="002F49CC" w:rsidP="00992556">
            <w:pPr>
              <w:jc w:val="both"/>
            </w:pPr>
          </w:p>
          <w:p w:rsidR="002F49CC" w:rsidRDefault="002F49CC" w:rsidP="00992556">
            <w:pPr>
              <w:jc w:val="both"/>
            </w:pPr>
          </w:p>
          <w:p w:rsidR="002F49CC" w:rsidRDefault="002F49CC" w:rsidP="00992556">
            <w:pPr>
              <w:jc w:val="both"/>
            </w:pPr>
          </w:p>
          <w:p w:rsidR="002F49CC" w:rsidRDefault="002F49CC" w:rsidP="00992556">
            <w:pPr>
              <w:jc w:val="both"/>
            </w:pPr>
          </w:p>
          <w:p w:rsidR="002F49CC" w:rsidRDefault="002F49CC" w:rsidP="00992556">
            <w:pPr>
              <w:jc w:val="both"/>
            </w:pPr>
          </w:p>
          <w:p w:rsidR="008F206C" w:rsidRDefault="008F206C" w:rsidP="00992556">
            <w:pPr>
              <w:jc w:val="both"/>
            </w:pPr>
          </w:p>
          <w:p w:rsidR="008F206C" w:rsidRDefault="008F206C" w:rsidP="00992556">
            <w:pPr>
              <w:jc w:val="both"/>
            </w:pPr>
          </w:p>
          <w:p w:rsidR="008F206C" w:rsidRDefault="008F206C" w:rsidP="00992556">
            <w:pPr>
              <w:jc w:val="both"/>
            </w:pPr>
          </w:p>
          <w:p w:rsidR="00D37A5D" w:rsidRDefault="00D37A5D" w:rsidP="00992556">
            <w:pPr>
              <w:jc w:val="both"/>
            </w:pPr>
          </w:p>
          <w:p w:rsidR="00D37A5D" w:rsidRDefault="00D37A5D" w:rsidP="00992556">
            <w:pPr>
              <w:jc w:val="both"/>
            </w:pPr>
          </w:p>
          <w:p w:rsidR="00D37A5D" w:rsidRDefault="00D37A5D" w:rsidP="00992556">
            <w:pPr>
              <w:jc w:val="both"/>
            </w:pPr>
          </w:p>
          <w:p w:rsidR="00D37A5D" w:rsidRDefault="00D37A5D" w:rsidP="00992556">
            <w:pPr>
              <w:jc w:val="both"/>
            </w:pPr>
          </w:p>
          <w:p w:rsidR="008F206C" w:rsidRDefault="008F206C" w:rsidP="00992556">
            <w:pPr>
              <w:jc w:val="both"/>
            </w:pPr>
          </w:p>
          <w:p w:rsidR="008F206C" w:rsidRDefault="008F206C" w:rsidP="00992556">
            <w:pPr>
              <w:jc w:val="both"/>
            </w:pPr>
          </w:p>
          <w:p w:rsidR="002F49CC" w:rsidRDefault="002F49CC" w:rsidP="00992556">
            <w:pPr>
              <w:jc w:val="both"/>
            </w:pPr>
          </w:p>
          <w:p w:rsidR="008F206C" w:rsidRDefault="008F206C" w:rsidP="00992556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:rsidR="002F49CC" w:rsidRPr="007927FA" w:rsidRDefault="002F49CC" w:rsidP="007927F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 w:rsidRPr="00C815E3">
              <w:br w:type="page"/>
            </w:r>
            <w:r w:rsidRPr="007927FA">
              <w:rPr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:rsidR="002F49CC" w:rsidRPr="00C815E3" w:rsidRDefault="002F49CC" w:rsidP="007927FA">
            <w:pPr>
              <w:jc w:val="both"/>
              <w:rPr>
                <w:b/>
              </w:rPr>
            </w:pPr>
            <w:r w:rsidRPr="00C815E3">
              <w:rPr>
                <w:b/>
              </w:rPr>
              <w:t>Název studijního předmětu</w:t>
            </w:r>
          </w:p>
        </w:tc>
        <w:tc>
          <w:tcPr>
            <w:tcW w:w="6780" w:type="dxa"/>
            <w:gridSpan w:val="38"/>
            <w:tcBorders>
              <w:top w:val="double" w:sz="4" w:space="0" w:color="auto"/>
            </w:tcBorders>
          </w:tcPr>
          <w:p w:rsidR="002F49CC" w:rsidRPr="006151FE" w:rsidRDefault="00326646" w:rsidP="007927FA">
            <w:pPr>
              <w:rPr>
                <w:b/>
              </w:rPr>
            </w:pPr>
            <w:bookmarkStart w:id="15" w:name="Tech_výr_potr_živ_pův_II"/>
            <w:bookmarkEnd w:id="15"/>
            <w:r w:rsidRPr="006151FE">
              <w:rPr>
                <w:b/>
              </w:rPr>
              <w:t>Technology of Animal Food Production II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C815E3" w:rsidRDefault="002F49CC" w:rsidP="007927FA">
            <w:pPr>
              <w:jc w:val="both"/>
              <w:rPr>
                <w:b/>
              </w:rPr>
            </w:pPr>
            <w:r w:rsidRPr="00C815E3">
              <w:rPr>
                <w:b/>
              </w:rPr>
              <w:t>Typ předmětu</w:t>
            </w:r>
          </w:p>
        </w:tc>
        <w:tc>
          <w:tcPr>
            <w:tcW w:w="3403" w:type="dxa"/>
            <w:gridSpan w:val="19"/>
          </w:tcPr>
          <w:p w:rsidR="002F49CC" w:rsidRPr="00C815E3" w:rsidRDefault="00AA776D" w:rsidP="007927FA">
            <w:pPr>
              <w:jc w:val="both"/>
            </w:pPr>
            <w:r>
              <w:t>p</w:t>
            </w:r>
            <w:r w:rsidR="002F49CC" w:rsidRPr="00C815E3">
              <w:t>ovinný</w:t>
            </w:r>
            <w:r>
              <w:t>, ZT</w:t>
            </w:r>
          </w:p>
        </w:tc>
        <w:tc>
          <w:tcPr>
            <w:tcW w:w="2693" w:type="dxa"/>
            <w:gridSpan w:val="13"/>
            <w:shd w:val="clear" w:color="auto" w:fill="F7CAAC"/>
          </w:tcPr>
          <w:p w:rsidR="002F49CC" w:rsidRPr="00C815E3" w:rsidRDefault="002F49CC" w:rsidP="007927FA">
            <w:pPr>
              <w:jc w:val="both"/>
            </w:pPr>
            <w:r w:rsidRPr="00C815E3">
              <w:rPr>
                <w:b/>
              </w:rPr>
              <w:t>doporučený ročník / semestr</w:t>
            </w:r>
          </w:p>
        </w:tc>
        <w:tc>
          <w:tcPr>
            <w:tcW w:w="684" w:type="dxa"/>
            <w:gridSpan w:val="6"/>
          </w:tcPr>
          <w:p w:rsidR="002F49CC" w:rsidRPr="00C815E3" w:rsidRDefault="00AA776D" w:rsidP="007927FA">
            <w:pPr>
              <w:jc w:val="both"/>
            </w:pPr>
            <w:r>
              <w:t>1/LS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C815E3" w:rsidRDefault="002F49CC" w:rsidP="007927FA">
            <w:pPr>
              <w:jc w:val="both"/>
              <w:rPr>
                <w:b/>
              </w:rPr>
            </w:pPr>
            <w:r w:rsidRPr="00C815E3">
              <w:rPr>
                <w:b/>
              </w:rPr>
              <w:t>Rozsah studijního předmětu</w:t>
            </w:r>
          </w:p>
        </w:tc>
        <w:tc>
          <w:tcPr>
            <w:tcW w:w="1700" w:type="dxa"/>
            <w:gridSpan w:val="12"/>
          </w:tcPr>
          <w:p w:rsidR="002F49CC" w:rsidRPr="00C815E3" w:rsidRDefault="00AA776D" w:rsidP="007927FA">
            <w:pPr>
              <w:jc w:val="both"/>
            </w:pPr>
            <w:r>
              <w:t>28p+14s+28l</w:t>
            </w:r>
          </w:p>
        </w:tc>
        <w:tc>
          <w:tcPr>
            <w:tcW w:w="888" w:type="dxa"/>
            <w:gridSpan w:val="3"/>
            <w:shd w:val="clear" w:color="auto" w:fill="F7CAAC"/>
          </w:tcPr>
          <w:p w:rsidR="002F49CC" w:rsidRPr="00C815E3" w:rsidRDefault="002F49CC" w:rsidP="007927FA">
            <w:pPr>
              <w:jc w:val="both"/>
              <w:rPr>
                <w:b/>
              </w:rPr>
            </w:pPr>
            <w:r w:rsidRPr="00C815E3">
              <w:rPr>
                <w:b/>
              </w:rPr>
              <w:t xml:space="preserve">hod. </w:t>
            </w:r>
          </w:p>
        </w:tc>
        <w:tc>
          <w:tcPr>
            <w:tcW w:w="815" w:type="dxa"/>
            <w:gridSpan w:val="4"/>
          </w:tcPr>
          <w:p w:rsidR="002F49CC" w:rsidRPr="00C815E3" w:rsidRDefault="00AA776D" w:rsidP="007927FA">
            <w:pPr>
              <w:jc w:val="both"/>
            </w:pPr>
            <w:r>
              <w:t>70</w:t>
            </w:r>
          </w:p>
        </w:tc>
        <w:tc>
          <w:tcPr>
            <w:tcW w:w="2154" w:type="dxa"/>
            <w:gridSpan w:val="9"/>
            <w:shd w:val="clear" w:color="auto" w:fill="F7CAAC"/>
          </w:tcPr>
          <w:p w:rsidR="002F49CC" w:rsidRPr="00C815E3" w:rsidRDefault="002F49CC" w:rsidP="007927FA">
            <w:pPr>
              <w:jc w:val="both"/>
              <w:rPr>
                <w:b/>
              </w:rPr>
            </w:pPr>
            <w:r w:rsidRPr="00C815E3">
              <w:rPr>
                <w:b/>
              </w:rPr>
              <w:t>kreditů</w:t>
            </w:r>
          </w:p>
        </w:tc>
        <w:tc>
          <w:tcPr>
            <w:tcW w:w="1223" w:type="dxa"/>
            <w:gridSpan w:val="10"/>
          </w:tcPr>
          <w:p w:rsidR="002F49CC" w:rsidRPr="00C815E3" w:rsidRDefault="002F49CC" w:rsidP="007927FA">
            <w:pPr>
              <w:jc w:val="both"/>
            </w:pPr>
            <w:r w:rsidRPr="00C815E3">
              <w:t>5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C815E3" w:rsidRDefault="002F49CC" w:rsidP="007927FA">
            <w:pPr>
              <w:jc w:val="both"/>
              <w:rPr>
                <w:b/>
                <w:sz w:val="22"/>
              </w:rPr>
            </w:pPr>
            <w:r w:rsidRPr="00C815E3">
              <w:rPr>
                <w:b/>
              </w:rPr>
              <w:t>Prerekvizity, korekvizity, ekvivalence</w:t>
            </w:r>
          </w:p>
        </w:tc>
        <w:tc>
          <w:tcPr>
            <w:tcW w:w="6780" w:type="dxa"/>
            <w:gridSpan w:val="38"/>
          </w:tcPr>
          <w:p w:rsidR="002F49CC" w:rsidRPr="00C815E3" w:rsidRDefault="002F49CC" w:rsidP="007927FA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C815E3" w:rsidRDefault="002F49CC" w:rsidP="007927FA">
            <w:pPr>
              <w:jc w:val="both"/>
              <w:rPr>
                <w:b/>
              </w:rPr>
            </w:pPr>
            <w:r w:rsidRPr="00C815E3">
              <w:rPr>
                <w:b/>
              </w:rPr>
              <w:t>Způsob ověření studijních výsledků</w:t>
            </w:r>
          </w:p>
        </w:tc>
        <w:tc>
          <w:tcPr>
            <w:tcW w:w="3403" w:type="dxa"/>
            <w:gridSpan w:val="19"/>
          </w:tcPr>
          <w:p w:rsidR="002F49CC" w:rsidRPr="00C815E3" w:rsidRDefault="002F49CC" w:rsidP="007927FA">
            <w:pPr>
              <w:pStyle w:val="Default"/>
              <w:jc w:val="both"/>
            </w:pPr>
            <w:r>
              <w:rPr>
                <w:sz w:val="20"/>
                <w:szCs w:val="20"/>
              </w:rPr>
              <w:t>z</w:t>
            </w:r>
            <w:r w:rsidRPr="00C815E3">
              <w:rPr>
                <w:sz w:val="20"/>
                <w:szCs w:val="20"/>
              </w:rPr>
              <w:t>ápočet, zkouška</w:t>
            </w:r>
          </w:p>
        </w:tc>
        <w:tc>
          <w:tcPr>
            <w:tcW w:w="1412" w:type="dxa"/>
            <w:gridSpan w:val="3"/>
            <w:shd w:val="clear" w:color="auto" w:fill="F7CAAC"/>
          </w:tcPr>
          <w:p w:rsidR="002F49CC" w:rsidRPr="00C815E3" w:rsidRDefault="002F49CC" w:rsidP="007927FA">
            <w:pPr>
              <w:jc w:val="both"/>
              <w:rPr>
                <w:b/>
              </w:rPr>
            </w:pPr>
            <w:r w:rsidRPr="00C815E3">
              <w:rPr>
                <w:b/>
              </w:rPr>
              <w:t>Forma výuky</w:t>
            </w:r>
          </w:p>
        </w:tc>
        <w:tc>
          <w:tcPr>
            <w:tcW w:w="1965" w:type="dxa"/>
            <w:gridSpan w:val="16"/>
          </w:tcPr>
          <w:p w:rsidR="002F49CC" w:rsidRPr="00C815E3" w:rsidRDefault="002F49CC" w:rsidP="007927FA">
            <w:pPr>
              <w:pStyle w:val="Default"/>
              <w:jc w:val="both"/>
            </w:pPr>
            <w:r w:rsidRPr="00C815E3">
              <w:rPr>
                <w:sz w:val="20"/>
                <w:szCs w:val="20"/>
              </w:rPr>
              <w:t>přednášky, semináře, laboratorní cvičení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C815E3" w:rsidRDefault="002F49CC" w:rsidP="007927FA">
            <w:pPr>
              <w:jc w:val="both"/>
              <w:rPr>
                <w:b/>
              </w:rPr>
            </w:pPr>
            <w:r w:rsidRPr="00C815E3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80" w:type="dxa"/>
            <w:gridSpan w:val="38"/>
            <w:tcBorders>
              <w:bottom w:val="single" w:sz="4" w:space="0" w:color="auto"/>
            </w:tcBorders>
          </w:tcPr>
          <w:p w:rsidR="002F49CC" w:rsidRDefault="002F49CC" w:rsidP="007927FA">
            <w:pPr>
              <w:jc w:val="both"/>
            </w:pPr>
            <w:r w:rsidRPr="00C815E3">
              <w:t xml:space="preserve">Povinná účast na seminářích i na cvičeních 80%. </w:t>
            </w:r>
          </w:p>
          <w:p w:rsidR="002F49CC" w:rsidRDefault="002F49CC" w:rsidP="007927FA">
            <w:pPr>
              <w:jc w:val="both"/>
            </w:pPr>
            <w:r w:rsidRPr="00C815E3">
              <w:t>Průběžné testy během semestru</w:t>
            </w:r>
            <w:r>
              <w:t>. Úspěšnost v n-1 testech na 65</w:t>
            </w:r>
            <w:r w:rsidRPr="00C815E3">
              <w:t xml:space="preserve">%. </w:t>
            </w:r>
          </w:p>
          <w:p w:rsidR="002F49CC" w:rsidRPr="00C815E3" w:rsidRDefault="002F49CC" w:rsidP="0006111D">
            <w:pPr>
              <w:jc w:val="both"/>
            </w:pPr>
            <w:r>
              <w:t>P</w:t>
            </w:r>
            <w:r w:rsidRPr="00C815E3">
              <w:t>rokázání znalosti probíraných tematických okruhů</w:t>
            </w:r>
            <w:r>
              <w:t>, písemný test a ústní zkouška.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197"/>
        </w:trPr>
        <w:tc>
          <w:tcPr>
            <w:tcW w:w="3082" w:type="dxa"/>
            <w:gridSpan w:val="6"/>
            <w:tcBorders>
              <w:top w:val="nil"/>
            </w:tcBorders>
            <w:shd w:val="clear" w:color="auto" w:fill="F7CAAC"/>
          </w:tcPr>
          <w:p w:rsidR="002F49CC" w:rsidRPr="00C815E3" w:rsidRDefault="002F49CC" w:rsidP="007927FA">
            <w:pPr>
              <w:jc w:val="both"/>
              <w:rPr>
                <w:b/>
              </w:rPr>
            </w:pPr>
            <w:r w:rsidRPr="00C815E3">
              <w:rPr>
                <w:b/>
              </w:rPr>
              <w:t>Garant předmětu</w:t>
            </w:r>
          </w:p>
        </w:tc>
        <w:tc>
          <w:tcPr>
            <w:tcW w:w="6780" w:type="dxa"/>
            <w:gridSpan w:val="38"/>
            <w:tcBorders>
              <w:top w:val="single" w:sz="4" w:space="0" w:color="auto"/>
            </w:tcBorders>
          </w:tcPr>
          <w:p w:rsidR="002F49CC" w:rsidRPr="00C815E3" w:rsidRDefault="002F49CC" w:rsidP="007927FA">
            <w:pPr>
              <w:jc w:val="both"/>
            </w:pPr>
            <w:r>
              <w:t>d</w:t>
            </w:r>
            <w:r w:rsidRPr="00C815E3">
              <w:t xml:space="preserve">oc. </w:t>
            </w:r>
            <w:r>
              <w:t>I</w:t>
            </w:r>
            <w:r w:rsidRPr="00C815E3">
              <w:t>ng. František Buňka, Ph.D.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43"/>
        </w:trPr>
        <w:tc>
          <w:tcPr>
            <w:tcW w:w="3082" w:type="dxa"/>
            <w:gridSpan w:val="6"/>
            <w:tcBorders>
              <w:top w:val="nil"/>
            </w:tcBorders>
            <w:shd w:val="clear" w:color="auto" w:fill="F7CAAC"/>
          </w:tcPr>
          <w:p w:rsidR="002F49CC" w:rsidRPr="00C815E3" w:rsidRDefault="002F49CC" w:rsidP="007927FA">
            <w:pPr>
              <w:jc w:val="both"/>
              <w:rPr>
                <w:b/>
              </w:rPr>
            </w:pPr>
            <w:r w:rsidRPr="00C815E3">
              <w:rPr>
                <w:b/>
              </w:rPr>
              <w:t>Zapojení garanta do výuky předmětu</w:t>
            </w:r>
          </w:p>
        </w:tc>
        <w:tc>
          <w:tcPr>
            <w:tcW w:w="6780" w:type="dxa"/>
            <w:gridSpan w:val="38"/>
            <w:tcBorders>
              <w:top w:val="nil"/>
            </w:tcBorders>
          </w:tcPr>
          <w:p w:rsidR="002F49CC" w:rsidRPr="00C815E3" w:rsidRDefault="002F49CC" w:rsidP="007927FA">
            <w:pPr>
              <w:jc w:val="both"/>
            </w:pPr>
            <w:r>
              <w:t>50% p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C815E3" w:rsidRDefault="002F49CC" w:rsidP="007927FA">
            <w:pPr>
              <w:jc w:val="both"/>
              <w:rPr>
                <w:b/>
              </w:rPr>
            </w:pPr>
            <w:r w:rsidRPr="00C815E3">
              <w:rPr>
                <w:b/>
              </w:rPr>
              <w:t>Vyučující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2F49CC" w:rsidRPr="00C815E3" w:rsidRDefault="002F49CC" w:rsidP="007927FA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554"/>
        </w:trPr>
        <w:tc>
          <w:tcPr>
            <w:tcW w:w="9862" w:type="dxa"/>
            <w:gridSpan w:val="44"/>
            <w:tcBorders>
              <w:top w:val="nil"/>
            </w:tcBorders>
          </w:tcPr>
          <w:p w:rsidR="002F49CC" w:rsidRPr="00C24879" w:rsidRDefault="002F49CC" w:rsidP="000537A1">
            <w:pPr>
              <w:spacing w:before="60" w:after="20"/>
              <w:jc w:val="both"/>
              <w:rPr>
                <w:b/>
              </w:rPr>
            </w:pPr>
            <w:r w:rsidRPr="00A80A1E">
              <w:rPr>
                <w:b/>
              </w:rPr>
              <w:t xml:space="preserve">doc. </w:t>
            </w:r>
            <w:r>
              <w:rPr>
                <w:b/>
              </w:rPr>
              <w:t xml:space="preserve">Ing. František </w:t>
            </w:r>
            <w:r w:rsidRPr="00A80A1E">
              <w:rPr>
                <w:b/>
              </w:rPr>
              <w:t>Buňka, Ph.D.</w:t>
            </w:r>
            <w:r>
              <w:rPr>
                <w:b/>
              </w:rPr>
              <w:t xml:space="preserve"> </w:t>
            </w:r>
            <w:r w:rsidRPr="00CB100E">
              <w:t>(50% p)</w:t>
            </w:r>
          </w:p>
          <w:p w:rsidR="002F49CC" w:rsidRDefault="002F49CC" w:rsidP="000537A1">
            <w:pPr>
              <w:spacing w:before="20" w:after="20"/>
              <w:jc w:val="both"/>
            </w:pPr>
            <w:r>
              <w:t>MVDr. Michaela Černíková, Ph.D. (25% p)</w:t>
            </w:r>
          </w:p>
          <w:p w:rsidR="002F49CC" w:rsidRPr="00C815E3" w:rsidRDefault="002F49CC" w:rsidP="000537A1">
            <w:pPr>
              <w:spacing w:before="20" w:after="60"/>
              <w:jc w:val="both"/>
            </w:pPr>
            <w:r>
              <w:t>Ing. Robert Gál, Ph.D. (25% p)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C815E3" w:rsidRDefault="002F49CC" w:rsidP="007927FA">
            <w:pPr>
              <w:jc w:val="both"/>
              <w:rPr>
                <w:b/>
              </w:rPr>
            </w:pPr>
            <w:r w:rsidRPr="00C815E3">
              <w:rPr>
                <w:b/>
              </w:rPr>
              <w:t>Stručná anotace předmětu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2F49CC" w:rsidRPr="00C815E3" w:rsidRDefault="002F49CC" w:rsidP="007927FA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3720"/>
        </w:trPr>
        <w:tc>
          <w:tcPr>
            <w:tcW w:w="9862" w:type="dxa"/>
            <w:gridSpan w:val="44"/>
            <w:tcBorders>
              <w:top w:val="nil"/>
              <w:bottom w:val="single" w:sz="12" w:space="0" w:color="auto"/>
            </w:tcBorders>
          </w:tcPr>
          <w:p w:rsidR="002F49CC" w:rsidRPr="00C815E3" w:rsidRDefault="002F49CC" w:rsidP="007927FA">
            <w:pPr>
              <w:pStyle w:val="Default"/>
              <w:jc w:val="both"/>
              <w:rPr>
                <w:sz w:val="20"/>
                <w:szCs w:val="20"/>
              </w:rPr>
            </w:pPr>
            <w:r w:rsidRPr="00C815E3">
              <w:rPr>
                <w:sz w:val="20"/>
                <w:szCs w:val="20"/>
              </w:rPr>
              <w:t xml:space="preserve">Cílem předmětu je rozšířit </w:t>
            </w:r>
            <w:r>
              <w:rPr>
                <w:sz w:val="20"/>
                <w:szCs w:val="20"/>
              </w:rPr>
              <w:t xml:space="preserve">a prohloubit </w:t>
            </w:r>
            <w:r w:rsidRPr="00C815E3">
              <w:rPr>
                <w:sz w:val="20"/>
                <w:szCs w:val="20"/>
              </w:rPr>
              <w:t xml:space="preserve">znalosti studentů v oblastech zpracování masa, drůbeže, ryb, vajec, medu a minoritních živočišných produktů. Obsah předmětu tvoří tyto tematické celky: </w:t>
            </w:r>
          </w:p>
          <w:p w:rsidR="002F49CC" w:rsidRPr="00C815E3" w:rsidRDefault="002F49CC" w:rsidP="00033E37">
            <w:pPr>
              <w:pStyle w:val="Default"/>
              <w:numPr>
                <w:ilvl w:val="0"/>
                <w:numId w:val="18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C815E3">
              <w:rPr>
                <w:sz w:val="20"/>
                <w:szCs w:val="20"/>
              </w:rPr>
              <w:t>Chemie</w:t>
            </w:r>
            <w:r>
              <w:rPr>
                <w:sz w:val="20"/>
                <w:szCs w:val="20"/>
              </w:rPr>
              <w:t>, struktura a zpracování vajec.</w:t>
            </w:r>
          </w:p>
          <w:p w:rsidR="002F49CC" w:rsidRPr="00C815E3" w:rsidRDefault="002F49CC" w:rsidP="00033E37">
            <w:pPr>
              <w:pStyle w:val="Default"/>
              <w:numPr>
                <w:ilvl w:val="0"/>
                <w:numId w:val="18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C815E3">
              <w:rPr>
                <w:sz w:val="20"/>
                <w:szCs w:val="20"/>
              </w:rPr>
              <w:t>Technologie výroby vaječných h</w:t>
            </w:r>
            <w:r>
              <w:rPr>
                <w:sz w:val="20"/>
                <w:szCs w:val="20"/>
              </w:rPr>
              <w:t>mot a jiných vaječných výrobků.</w:t>
            </w:r>
          </w:p>
          <w:p w:rsidR="002F49CC" w:rsidRPr="00C815E3" w:rsidRDefault="002F49CC" w:rsidP="00033E37">
            <w:pPr>
              <w:pStyle w:val="Default"/>
              <w:numPr>
                <w:ilvl w:val="0"/>
                <w:numId w:val="18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C815E3">
              <w:rPr>
                <w:sz w:val="20"/>
                <w:szCs w:val="20"/>
              </w:rPr>
              <w:t>Chemické složení rybího masa, postmortální změ</w:t>
            </w:r>
            <w:r>
              <w:rPr>
                <w:sz w:val="20"/>
                <w:szCs w:val="20"/>
              </w:rPr>
              <w:t>ny, technologie zpracování ryb.</w:t>
            </w:r>
          </w:p>
          <w:p w:rsidR="002F49CC" w:rsidRPr="00C815E3" w:rsidRDefault="002F49CC" w:rsidP="00033E37">
            <w:pPr>
              <w:pStyle w:val="Default"/>
              <w:numPr>
                <w:ilvl w:val="0"/>
                <w:numId w:val="18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C815E3">
              <w:rPr>
                <w:sz w:val="20"/>
                <w:szCs w:val="20"/>
              </w:rPr>
              <w:t>Che</w:t>
            </w:r>
            <w:r>
              <w:rPr>
                <w:sz w:val="20"/>
                <w:szCs w:val="20"/>
              </w:rPr>
              <w:t>mické složení a struktura masa.</w:t>
            </w:r>
          </w:p>
          <w:p w:rsidR="002F49CC" w:rsidRPr="00C815E3" w:rsidRDefault="002F49CC" w:rsidP="00033E37">
            <w:pPr>
              <w:pStyle w:val="Default"/>
              <w:numPr>
                <w:ilvl w:val="0"/>
                <w:numId w:val="18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C815E3">
              <w:rPr>
                <w:sz w:val="20"/>
                <w:szCs w:val="20"/>
              </w:rPr>
              <w:t>Biochemi</w:t>
            </w:r>
            <w:r>
              <w:rPr>
                <w:sz w:val="20"/>
                <w:szCs w:val="20"/>
              </w:rPr>
              <w:t>cké změny v průběhu zrání masa.</w:t>
            </w:r>
          </w:p>
          <w:p w:rsidR="002F49CC" w:rsidRPr="00C815E3" w:rsidRDefault="002F49CC" w:rsidP="00033E37">
            <w:pPr>
              <w:pStyle w:val="Default"/>
              <w:numPr>
                <w:ilvl w:val="0"/>
                <w:numId w:val="18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C815E3">
              <w:rPr>
                <w:sz w:val="20"/>
                <w:szCs w:val="20"/>
              </w:rPr>
              <w:t>Porážka a jatečné opracování velkých hospodářských</w:t>
            </w:r>
            <w:r>
              <w:rPr>
                <w:sz w:val="20"/>
                <w:szCs w:val="20"/>
              </w:rPr>
              <w:t xml:space="preserve"> zvířat (skot, prasata).</w:t>
            </w:r>
          </w:p>
          <w:p w:rsidR="002F49CC" w:rsidRPr="00C815E3" w:rsidRDefault="002F49CC" w:rsidP="00033E37">
            <w:pPr>
              <w:pStyle w:val="Default"/>
              <w:numPr>
                <w:ilvl w:val="0"/>
                <w:numId w:val="18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C815E3">
              <w:rPr>
                <w:sz w:val="20"/>
                <w:szCs w:val="20"/>
              </w:rPr>
              <w:t>Hodnocení jatečných zvířat,</w:t>
            </w:r>
            <w:r>
              <w:rPr>
                <w:sz w:val="20"/>
                <w:szCs w:val="20"/>
              </w:rPr>
              <w:t xml:space="preserve"> bourání, chlazení, zmrazování.</w:t>
            </w:r>
          </w:p>
          <w:p w:rsidR="002F49CC" w:rsidRPr="00C815E3" w:rsidRDefault="002F49CC" w:rsidP="00033E37">
            <w:pPr>
              <w:pStyle w:val="Default"/>
              <w:numPr>
                <w:ilvl w:val="0"/>
                <w:numId w:val="18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C815E3">
              <w:rPr>
                <w:sz w:val="20"/>
                <w:szCs w:val="20"/>
              </w:rPr>
              <w:t>Technologické vlivy působící při výrobě tepeln</w:t>
            </w:r>
            <w:r>
              <w:rPr>
                <w:sz w:val="20"/>
                <w:szCs w:val="20"/>
              </w:rPr>
              <w:t>ě opracovaných masných výrobků.</w:t>
            </w:r>
          </w:p>
          <w:p w:rsidR="002F49CC" w:rsidRPr="00C815E3" w:rsidRDefault="002F49CC" w:rsidP="00033E37">
            <w:pPr>
              <w:pStyle w:val="Default"/>
              <w:numPr>
                <w:ilvl w:val="0"/>
                <w:numId w:val="18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C815E3">
              <w:rPr>
                <w:sz w:val="20"/>
                <w:szCs w:val="20"/>
              </w:rPr>
              <w:t xml:space="preserve">Technologické vlivy působící při výrobě </w:t>
            </w:r>
            <w:r>
              <w:rPr>
                <w:sz w:val="20"/>
                <w:szCs w:val="20"/>
              </w:rPr>
              <w:t>fermentovaných masných výrobků.</w:t>
            </w:r>
          </w:p>
          <w:p w:rsidR="002F49CC" w:rsidRPr="00C815E3" w:rsidRDefault="002F49CC" w:rsidP="00033E37">
            <w:pPr>
              <w:pStyle w:val="Default"/>
              <w:numPr>
                <w:ilvl w:val="0"/>
                <w:numId w:val="18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C815E3">
              <w:rPr>
                <w:sz w:val="20"/>
                <w:szCs w:val="20"/>
              </w:rPr>
              <w:t>Chemické slože</w:t>
            </w:r>
            <w:r>
              <w:rPr>
                <w:sz w:val="20"/>
                <w:szCs w:val="20"/>
              </w:rPr>
              <w:t>ní a vlastnosti drůbežího masa.</w:t>
            </w:r>
          </w:p>
          <w:p w:rsidR="002F49CC" w:rsidRPr="00C815E3" w:rsidRDefault="002F49CC" w:rsidP="00033E37">
            <w:pPr>
              <w:pStyle w:val="Default"/>
              <w:numPr>
                <w:ilvl w:val="0"/>
                <w:numId w:val="18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C815E3">
              <w:rPr>
                <w:sz w:val="20"/>
                <w:szCs w:val="20"/>
              </w:rPr>
              <w:t>Porážk</w:t>
            </w:r>
            <w:r>
              <w:rPr>
                <w:sz w:val="20"/>
                <w:szCs w:val="20"/>
              </w:rPr>
              <w:t>a a jatečné zpracování drůbeže.</w:t>
            </w:r>
          </w:p>
          <w:p w:rsidR="002F49CC" w:rsidRPr="00C815E3" w:rsidRDefault="002F49CC" w:rsidP="00033E37">
            <w:pPr>
              <w:pStyle w:val="Default"/>
              <w:numPr>
                <w:ilvl w:val="0"/>
                <w:numId w:val="18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C815E3">
              <w:rPr>
                <w:sz w:val="20"/>
                <w:szCs w:val="20"/>
              </w:rPr>
              <w:t>Technologické vlivy působící při vý</w:t>
            </w:r>
            <w:r>
              <w:rPr>
                <w:sz w:val="20"/>
                <w:szCs w:val="20"/>
              </w:rPr>
              <w:t>robě drůbežích masných výrobků.</w:t>
            </w:r>
          </w:p>
          <w:p w:rsidR="002F49CC" w:rsidRPr="00C815E3" w:rsidRDefault="002F49CC" w:rsidP="00033E37">
            <w:pPr>
              <w:pStyle w:val="Default"/>
              <w:numPr>
                <w:ilvl w:val="0"/>
                <w:numId w:val="18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C815E3">
              <w:rPr>
                <w:sz w:val="20"/>
                <w:szCs w:val="20"/>
              </w:rPr>
              <w:t>Zpracování živočišných tu</w:t>
            </w:r>
            <w:r>
              <w:rPr>
                <w:sz w:val="20"/>
                <w:szCs w:val="20"/>
              </w:rPr>
              <w:t>ků. Obaly a technologie balení.</w:t>
            </w:r>
          </w:p>
          <w:p w:rsidR="002F49CC" w:rsidRPr="00C815E3" w:rsidRDefault="002F49CC" w:rsidP="00033E37">
            <w:pPr>
              <w:pStyle w:val="Default"/>
              <w:numPr>
                <w:ilvl w:val="0"/>
                <w:numId w:val="18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C815E3">
              <w:rPr>
                <w:sz w:val="20"/>
                <w:szCs w:val="20"/>
              </w:rPr>
              <w:t>Technologie zpracování minoritních živočišných p</w:t>
            </w:r>
            <w:r>
              <w:rPr>
                <w:sz w:val="20"/>
                <w:szCs w:val="20"/>
              </w:rPr>
              <w:t>roduktů (zvěřina, králíci, med).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65"/>
        </w:trPr>
        <w:tc>
          <w:tcPr>
            <w:tcW w:w="3648" w:type="dxa"/>
            <w:gridSpan w:val="12"/>
            <w:tcBorders>
              <w:top w:val="nil"/>
            </w:tcBorders>
            <w:shd w:val="clear" w:color="auto" w:fill="F7CAAC"/>
          </w:tcPr>
          <w:p w:rsidR="002F49CC" w:rsidRDefault="002F49CC" w:rsidP="007927F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4" w:type="dxa"/>
            <w:gridSpan w:val="32"/>
            <w:tcBorders>
              <w:top w:val="nil"/>
              <w:bottom w:val="nil"/>
            </w:tcBorders>
          </w:tcPr>
          <w:p w:rsidR="002F49CC" w:rsidRDefault="002F49CC" w:rsidP="007927FA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1497"/>
        </w:trPr>
        <w:tc>
          <w:tcPr>
            <w:tcW w:w="9862" w:type="dxa"/>
            <w:gridSpan w:val="44"/>
            <w:tcBorders>
              <w:top w:val="nil"/>
            </w:tcBorders>
          </w:tcPr>
          <w:p w:rsidR="002F49CC" w:rsidRDefault="002F49CC" w:rsidP="007927FA">
            <w:pPr>
              <w:jc w:val="both"/>
            </w:pPr>
            <w:r w:rsidRPr="007927FA">
              <w:rPr>
                <w:u w:val="single"/>
              </w:rPr>
              <w:t>Povinná literatura</w:t>
            </w:r>
            <w:r w:rsidRPr="007927FA">
              <w:t>:</w:t>
            </w:r>
          </w:p>
          <w:p w:rsidR="00523741" w:rsidRPr="007927FA" w:rsidRDefault="00523741" w:rsidP="007927FA">
            <w:pPr>
              <w:jc w:val="both"/>
            </w:pPr>
            <w:r>
              <w:t>Výukové materiály v anglickém jazyce poskytnuté vyučujícím.</w:t>
            </w:r>
          </w:p>
          <w:p w:rsidR="002F49CC" w:rsidRPr="00B7220E" w:rsidRDefault="002F49CC" w:rsidP="00B7220E">
            <w:pPr>
              <w:shd w:val="clear" w:color="auto" w:fill="FFFFFF"/>
              <w:jc w:val="both"/>
            </w:pPr>
            <w:r w:rsidRPr="00B7220E">
              <w:rPr>
                <w:caps/>
              </w:rPr>
              <w:t>Feiner,</w:t>
            </w:r>
            <w:r w:rsidRPr="00B7220E">
              <w:t xml:space="preserve"> G. Meat Products Handbook - Practical Science and Technology. Woodhead Publishing, 2006. 627 s.</w:t>
            </w:r>
            <w:r>
              <w:t xml:space="preserve"> </w:t>
            </w:r>
            <w:r w:rsidRPr="00B7220E">
              <w:t>ISBN 978-1-84-569172-1.</w:t>
            </w:r>
          </w:p>
          <w:p w:rsidR="002F49CC" w:rsidRPr="00523741" w:rsidRDefault="002F49CC" w:rsidP="007927FA">
            <w:pPr>
              <w:jc w:val="both"/>
              <w:rPr>
                <w:u w:val="single"/>
              </w:rPr>
            </w:pPr>
          </w:p>
          <w:p w:rsidR="002F49CC" w:rsidRPr="007927FA" w:rsidRDefault="002F49CC" w:rsidP="007927FA">
            <w:pPr>
              <w:jc w:val="both"/>
            </w:pPr>
            <w:r w:rsidRPr="007927FA">
              <w:rPr>
                <w:u w:val="single"/>
              </w:rPr>
              <w:t>Doporučená literatura</w:t>
            </w:r>
            <w:r w:rsidRPr="007927FA">
              <w:t>:</w:t>
            </w:r>
          </w:p>
          <w:p w:rsidR="002F49CC" w:rsidRDefault="002F49CC" w:rsidP="00D01EE2">
            <w:pPr>
              <w:shd w:val="clear" w:color="auto" w:fill="FFFFFF"/>
              <w:jc w:val="both"/>
            </w:pPr>
            <w:r w:rsidRPr="00650041">
              <w:rPr>
                <w:caps/>
              </w:rPr>
              <w:t>Dikeman, M., Devine, C.</w:t>
            </w:r>
            <w:r w:rsidRPr="00650041">
              <w:t xml:space="preserve"> Encyclopedia of Meat Sciences, Volume 1-3. 2nd Ed. Elsevier, 2014.</w:t>
            </w:r>
            <w:r>
              <w:t xml:space="preserve"> </w:t>
            </w:r>
            <w:r w:rsidRPr="00650041">
              <w:t>1618 s. ISBN 978-1-68015-340-8.</w:t>
            </w:r>
          </w:p>
          <w:p w:rsidR="002F49CC" w:rsidRPr="00D01EE2" w:rsidRDefault="002F49CC" w:rsidP="00D01EE2">
            <w:pPr>
              <w:shd w:val="clear" w:color="auto" w:fill="FFFFFF"/>
              <w:jc w:val="both"/>
            </w:pPr>
            <w:r w:rsidRPr="00D01EE2">
              <w:rPr>
                <w:caps/>
              </w:rPr>
              <w:t xml:space="preserve">Nys, Y., Bain, M., </w:t>
            </w:r>
            <w:r>
              <w:rPr>
                <w:caps/>
              </w:rPr>
              <w:t>V</w:t>
            </w:r>
            <w:r w:rsidRPr="00085932">
              <w:t>an</w:t>
            </w:r>
            <w:r>
              <w:rPr>
                <w:caps/>
              </w:rPr>
              <w:t xml:space="preserve"> </w:t>
            </w:r>
            <w:r w:rsidRPr="00D01EE2">
              <w:rPr>
                <w:caps/>
              </w:rPr>
              <w:t>Immerseel, F.</w:t>
            </w:r>
            <w:r>
              <w:rPr>
                <w:caps/>
              </w:rPr>
              <w:t xml:space="preserve"> </w:t>
            </w:r>
            <w:r w:rsidRPr="00D01EE2">
              <w:t>Improving the Safety and Quality of Eggs and Egg Products, Volume 1 - Egg Chemistry, Production and Consumption</w:t>
            </w:r>
            <w:r>
              <w:t xml:space="preserve">. </w:t>
            </w:r>
            <w:r w:rsidRPr="00D01EE2">
              <w:t>Elsevier</w:t>
            </w:r>
            <w:r>
              <w:t xml:space="preserve">, </w:t>
            </w:r>
            <w:r w:rsidRPr="00D01EE2">
              <w:t>2011</w:t>
            </w:r>
            <w:r>
              <w:t xml:space="preserve">. </w:t>
            </w:r>
            <w:r w:rsidRPr="00D01EE2">
              <w:t xml:space="preserve">581 </w:t>
            </w:r>
            <w:r>
              <w:t>s</w:t>
            </w:r>
            <w:r w:rsidRPr="00D01EE2">
              <w:t>.</w:t>
            </w:r>
            <w:r>
              <w:t xml:space="preserve"> </w:t>
            </w:r>
            <w:r w:rsidRPr="00D01EE2">
              <w:t>ISBN 978-0-85709-391-2</w:t>
            </w:r>
            <w:r>
              <w:t>.</w:t>
            </w:r>
          </w:p>
          <w:p w:rsidR="002F49CC" w:rsidRPr="00D01EE2" w:rsidRDefault="002F49CC" w:rsidP="00C25BA0">
            <w:pPr>
              <w:shd w:val="clear" w:color="auto" w:fill="FFFFFF"/>
              <w:jc w:val="both"/>
            </w:pPr>
            <w:r>
              <w:rPr>
                <w:caps/>
              </w:rPr>
              <w:t>V</w:t>
            </w:r>
            <w:r w:rsidRPr="00C25BA0">
              <w:t>an</w:t>
            </w:r>
            <w:r>
              <w:rPr>
                <w:caps/>
              </w:rPr>
              <w:t xml:space="preserve"> </w:t>
            </w:r>
            <w:r w:rsidRPr="00D01EE2">
              <w:rPr>
                <w:caps/>
              </w:rPr>
              <w:t>Immerseel, F.</w:t>
            </w:r>
            <w:r w:rsidRPr="00D01EE2">
              <w:t xml:space="preserve">, </w:t>
            </w:r>
            <w:r w:rsidRPr="00D01EE2">
              <w:rPr>
                <w:caps/>
              </w:rPr>
              <w:t>Nys, Y., Bain,</w:t>
            </w:r>
            <w:r w:rsidRPr="00D01EE2">
              <w:t xml:space="preserve"> M. Improving the Safety and Quality of Eggs and Egg Products, Volume 2 - Egg Safety and Nutritional Quality. Elsevier, 2011. 399 s. ISBN 978-0-85709-392-9.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F49CC" w:rsidRDefault="002F49CC" w:rsidP="007927F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4782" w:type="dxa"/>
            <w:gridSpan w:val="18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7927F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8" w:type="dxa"/>
            <w:gridSpan w:val="3"/>
            <w:tcBorders>
              <w:top w:val="single" w:sz="2" w:space="0" w:color="auto"/>
            </w:tcBorders>
          </w:tcPr>
          <w:p w:rsidR="002F49CC" w:rsidRDefault="002F49CC" w:rsidP="00FC6AEB">
            <w:pPr>
              <w:jc w:val="center"/>
            </w:pPr>
          </w:p>
        </w:tc>
        <w:tc>
          <w:tcPr>
            <w:tcW w:w="4192" w:type="dxa"/>
            <w:gridSpan w:val="23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7927F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shd w:val="clear" w:color="auto" w:fill="F7CAAC"/>
          </w:tcPr>
          <w:p w:rsidR="002F49CC" w:rsidRDefault="002F49CC" w:rsidP="007927F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992"/>
        </w:trPr>
        <w:tc>
          <w:tcPr>
            <w:tcW w:w="9862" w:type="dxa"/>
            <w:gridSpan w:val="44"/>
          </w:tcPr>
          <w:p w:rsidR="00523741" w:rsidRDefault="00523741" w:rsidP="00823D3F">
            <w:pPr>
              <w:jc w:val="both"/>
            </w:pPr>
          </w:p>
          <w:p w:rsidR="00523741" w:rsidRDefault="00523741" w:rsidP="00823D3F">
            <w:pPr>
              <w:jc w:val="both"/>
            </w:pPr>
          </w:p>
          <w:p w:rsidR="00D37A5D" w:rsidRDefault="00D37A5D" w:rsidP="00823D3F">
            <w:pPr>
              <w:jc w:val="both"/>
            </w:pPr>
          </w:p>
          <w:p w:rsidR="00D37A5D" w:rsidRDefault="00D37A5D" w:rsidP="00823D3F">
            <w:pPr>
              <w:jc w:val="both"/>
            </w:pPr>
          </w:p>
          <w:p w:rsidR="00D37A5D" w:rsidRDefault="00D37A5D" w:rsidP="00823D3F">
            <w:pPr>
              <w:jc w:val="both"/>
            </w:pPr>
          </w:p>
          <w:p w:rsidR="00D37A5D" w:rsidRDefault="00D37A5D" w:rsidP="00823D3F">
            <w:pPr>
              <w:jc w:val="both"/>
            </w:pPr>
          </w:p>
          <w:p w:rsidR="00D37A5D" w:rsidRDefault="00D37A5D" w:rsidP="00823D3F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:rsidR="002F49CC" w:rsidRPr="00C17A31" w:rsidRDefault="002F49CC" w:rsidP="00C17A31">
            <w:pPr>
              <w:jc w:val="both"/>
              <w:rPr>
                <w:b/>
                <w:sz w:val="28"/>
                <w:szCs w:val="28"/>
              </w:rPr>
            </w:pPr>
            <w:r>
              <w:lastRenderedPageBreak/>
              <w:br w:type="page"/>
            </w:r>
            <w:r>
              <w:br w:type="page"/>
            </w:r>
            <w:r w:rsidRPr="00C17A31">
              <w:rPr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80" w:type="dxa"/>
            <w:gridSpan w:val="38"/>
            <w:tcBorders>
              <w:top w:val="double" w:sz="4" w:space="0" w:color="auto"/>
            </w:tcBorders>
          </w:tcPr>
          <w:p w:rsidR="002F49CC" w:rsidRPr="006151FE" w:rsidRDefault="00326646" w:rsidP="00326646">
            <w:pPr>
              <w:rPr>
                <w:b/>
              </w:rPr>
            </w:pPr>
            <w:bookmarkStart w:id="16" w:name="Tech_výr_potr_rost_pův_II"/>
            <w:bookmarkEnd w:id="16"/>
            <w:r w:rsidRPr="006151FE">
              <w:rPr>
                <w:b/>
              </w:rPr>
              <w:t xml:space="preserve">Food Technology of Plant Foodstuffs II 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3" w:type="dxa"/>
            <w:gridSpan w:val="19"/>
          </w:tcPr>
          <w:p w:rsidR="002F49CC" w:rsidRDefault="00AA776D" w:rsidP="00C17A31">
            <w:pPr>
              <w:jc w:val="both"/>
            </w:pPr>
            <w:r>
              <w:t>povinný, ZT</w:t>
            </w:r>
          </w:p>
        </w:tc>
        <w:tc>
          <w:tcPr>
            <w:tcW w:w="2693" w:type="dxa"/>
            <w:gridSpan w:val="13"/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84" w:type="dxa"/>
            <w:gridSpan w:val="6"/>
          </w:tcPr>
          <w:p w:rsidR="002F49CC" w:rsidRDefault="00AA776D" w:rsidP="00C17A31">
            <w:pPr>
              <w:jc w:val="both"/>
            </w:pPr>
            <w:r>
              <w:t>1/LS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0" w:type="dxa"/>
            <w:gridSpan w:val="12"/>
          </w:tcPr>
          <w:p w:rsidR="002F49CC" w:rsidRDefault="00AA776D" w:rsidP="00C17A31">
            <w:pPr>
              <w:jc w:val="both"/>
            </w:pPr>
            <w:r>
              <w:t>28p+14s+28l</w:t>
            </w:r>
          </w:p>
        </w:tc>
        <w:tc>
          <w:tcPr>
            <w:tcW w:w="888" w:type="dxa"/>
            <w:gridSpan w:val="3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5" w:type="dxa"/>
            <w:gridSpan w:val="4"/>
          </w:tcPr>
          <w:p w:rsidR="002F49CC" w:rsidRDefault="00AA776D" w:rsidP="00C17A31">
            <w:pPr>
              <w:jc w:val="both"/>
            </w:pPr>
            <w:r>
              <w:t>70</w:t>
            </w:r>
          </w:p>
        </w:tc>
        <w:tc>
          <w:tcPr>
            <w:tcW w:w="2154" w:type="dxa"/>
            <w:gridSpan w:val="9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23" w:type="dxa"/>
            <w:gridSpan w:val="10"/>
          </w:tcPr>
          <w:p w:rsidR="002F49CC" w:rsidRDefault="00AA776D" w:rsidP="00C17A31">
            <w:pPr>
              <w:jc w:val="both"/>
            </w:pPr>
            <w:r>
              <w:t>5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80" w:type="dxa"/>
            <w:gridSpan w:val="38"/>
          </w:tcPr>
          <w:p w:rsidR="002F49CC" w:rsidRDefault="002F49CC" w:rsidP="00C17A31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3" w:type="dxa"/>
            <w:gridSpan w:val="19"/>
          </w:tcPr>
          <w:p w:rsidR="002F49CC" w:rsidRDefault="002F49CC" w:rsidP="00C17A31">
            <w:pPr>
              <w:jc w:val="both"/>
            </w:pPr>
            <w:r>
              <w:t>zápočet, zkouška</w:t>
            </w:r>
          </w:p>
        </w:tc>
        <w:tc>
          <w:tcPr>
            <w:tcW w:w="1422" w:type="dxa"/>
            <w:gridSpan w:val="4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955" w:type="dxa"/>
            <w:gridSpan w:val="15"/>
          </w:tcPr>
          <w:p w:rsidR="002F49CC" w:rsidRDefault="008F1F46" w:rsidP="00C17A31">
            <w:pPr>
              <w:jc w:val="both"/>
            </w:pPr>
            <w:r w:rsidRPr="008F1F46">
              <w:t xml:space="preserve">přednášky, </w:t>
            </w:r>
            <w:r>
              <w:t xml:space="preserve">semináře, </w:t>
            </w:r>
            <w:r w:rsidRPr="008F1F46">
              <w:t>laboratorní cvičení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80" w:type="dxa"/>
            <w:gridSpan w:val="38"/>
            <w:tcBorders>
              <w:bottom w:val="single" w:sz="4" w:space="0" w:color="auto"/>
            </w:tcBorders>
          </w:tcPr>
          <w:p w:rsidR="002F49CC" w:rsidRDefault="002F49CC" w:rsidP="000A60E6">
            <w:pPr>
              <w:jc w:val="both"/>
            </w:pPr>
            <w:r>
              <w:t>Zápočet: minimálně 90% účast v laboratorních cvičeních a seminářích. Úspěšné absolvování průběžných testů. Odevzdání protokolů z laboratorních cvičení v předepsané formě.</w:t>
            </w:r>
          </w:p>
          <w:p w:rsidR="002F49CC" w:rsidRDefault="002F49CC" w:rsidP="00F37BEC">
            <w:pPr>
              <w:jc w:val="both"/>
            </w:pPr>
            <w:r>
              <w:t>Zkouška: písemná a ústní - prokázání dostatečné znalosti probíraných témat a schopnosti aplikovat získané znalosti při řešení technologického problému.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197"/>
        </w:trPr>
        <w:tc>
          <w:tcPr>
            <w:tcW w:w="3082" w:type="dxa"/>
            <w:gridSpan w:val="6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80" w:type="dxa"/>
            <w:gridSpan w:val="38"/>
            <w:tcBorders>
              <w:top w:val="single" w:sz="4" w:space="0" w:color="auto"/>
            </w:tcBorders>
          </w:tcPr>
          <w:p w:rsidR="002F49CC" w:rsidRPr="00561337" w:rsidRDefault="002F49CC" w:rsidP="00C17A31">
            <w:pPr>
              <w:jc w:val="both"/>
            </w:pPr>
            <w:r w:rsidRPr="00561337">
              <w:t>doc. RNDr. Iva Burešová, Ph.D.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43"/>
        </w:trPr>
        <w:tc>
          <w:tcPr>
            <w:tcW w:w="3082" w:type="dxa"/>
            <w:gridSpan w:val="6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80" w:type="dxa"/>
            <w:gridSpan w:val="38"/>
            <w:tcBorders>
              <w:top w:val="nil"/>
            </w:tcBorders>
          </w:tcPr>
          <w:p w:rsidR="002F49CC" w:rsidRDefault="002F49CC" w:rsidP="00C17A31">
            <w:pPr>
              <w:jc w:val="both"/>
            </w:pPr>
            <w:r>
              <w:t>60% p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70"/>
        </w:trPr>
        <w:tc>
          <w:tcPr>
            <w:tcW w:w="9862" w:type="dxa"/>
            <w:gridSpan w:val="44"/>
            <w:tcBorders>
              <w:top w:val="nil"/>
            </w:tcBorders>
          </w:tcPr>
          <w:p w:rsidR="002F49CC" w:rsidRPr="00523741" w:rsidRDefault="002F49CC" w:rsidP="00523741">
            <w:pPr>
              <w:tabs>
                <w:tab w:val="left" w:pos="1434"/>
              </w:tabs>
              <w:spacing w:before="40" w:after="40"/>
              <w:jc w:val="both"/>
              <w:rPr>
                <w:b/>
              </w:rPr>
            </w:pPr>
            <w:r w:rsidRPr="00523741">
              <w:rPr>
                <w:b/>
              </w:rPr>
              <w:t xml:space="preserve">doc. RNDr. Iva Burešová, Ph.D. </w:t>
            </w:r>
            <w:r w:rsidRPr="00523741">
              <w:t>(60% p)</w:t>
            </w:r>
          </w:p>
          <w:p w:rsidR="002F49CC" w:rsidRPr="00523741" w:rsidRDefault="002F49CC" w:rsidP="00523741">
            <w:pPr>
              <w:tabs>
                <w:tab w:val="left" w:pos="1434"/>
              </w:tabs>
              <w:spacing w:before="40" w:after="40"/>
              <w:jc w:val="both"/>
            </w:pPr>
            <w:r w:rsidRPr="00523741">
              <w:t>Ing. Eva Lorencová, Ph.D. (20% p)</w:t>
            </w:r>
          </w:p>
          <w:p w:rsidR="002F49CC" w:rsidRPr="00523741" w:rsidRDefault="002F49CC" w:rsidP="00523741">
            <w:pPr>
              <w:tabs>
                <w:tab w:val="left" w:pos="1434"/>
              </w:tabs>
              <w:spacing w:before="40" w:after="40"/>
              <w:jc w:val="both"/>
            </w:pPr>
            <w:r w:rsidRPr="00523741">
              <w:t>Ing. Richardos Nikolaos Salek, Ph.D. (20% p)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523741" w:rsidRDefault="002F49CC" w:rsidP="00523741">
            <w:pPr>
              <w:tabs>
                <w:tab w:val="left" w:pos="1434"/>
              </w:tabs>
              <w:jc w:val="both"/>
              <w:rPr>
                <w:b/>
              </w:rPr>
            </w:pPr>
            <w:r w:rsidRPr="00523741">
              <w:rPr>
                <w:b/>
              </w:rPr>
              <w:t>Stručná anotace předmětu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2F49CC" w:rsidRPr="00523741" w:rsidRDefault="002F49CC" w:rsidP="00523741">
            <w:pPr>
              <w:tabs>
                <w:tab w:val="left" w:pos="1434"/>
              </w:tabs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3938"/>
        </w:trPr>
        <w:tc>
          <w:tcPr>
            <w:tcW w:w="9862" w:type="dxa"/>
            <w:gridSpan w:val="44"/>
            <w:tcBorders>
              <w:top w:val="nil"/>
              <w:bottom w:val="single" w:sz="12" w:space="0" w:color="auto"/>
            </w:tcBorders>
          </w:tcPr>
          <w:p w:rsidR="002F49CC" w:rsidRPr="00523741" w:rsidRDefault="002F49CC" w:rsidP="00523741">
            <w:pPr>
              <w:tabs>
                <w:tab w:val="left" w:pos="1434"/>
              </w:tabs>
              <w:jc w:val="both"/>
            </w:pPr>
            <w:r w:rsidRPr="00523741">
              <w:t>Cílem předmětu je studenty seznámit s principy výroby, technologickými postupy a hodnocením kvality cukru, cukrovinek a čokolády. Předmět bude využívat a rozšiřovat znalosti z předchozího studia. Obsah předmětu tvoří tyto tematické celky:</w:t>
            </w:r>
          </w:p>
          <w:p w:rsidR="002F49CC" w:rsidRPr="00523741" w:rsidRDefault="002F49CC" w:rsidP="00523741">
            <w:pPr>
              <w:pStyle w:val="Odstavecseseznamem"/>
              <w:numPr>
                <w:ilvl w:val="0"/>
                <w:numId w:val="9"/>
              </w:numPr>
              <w:tabs>
                <w:tab w:val="left" w:pos="1434"/>
              </w:tabs>
              <w:ind w:left="284" w:hanging="57"/>
              <w:jc w:val="both"/>
            </w:pPr>
            <w:r w:rsidRPr="00523741">
              <w:t>Cukrová řepa a cukrová třtina jako suroviny pro získávání cukru.</w:t>
            </w:r>
          </w:p>
          <w:p w:rsidR="002F49CC" w:rsidRPr="00523741" w:rsidRDefault="002F49CC" w:rsidP="00523741">
            <w:pPr>
              <w:pStyle w:val="Odstavecseseznamem"/>
              <w:numPr>
                <w:ilvl w:val="0"/>
                <w:numId w:val="9"/>
              </w:numPr>
              <w:tabs>
                <w:tab w:val="left" w:pos="1434"/>
              </w:tabs>
              <w:ind w:left="284" w:hanging="57"/>
              <w:jc w:val="both"/>
            </w:pPr>
            <w:r w:rsidRPr="00523741">
              <w:t>Získávání cukru z cukrové řepy.</w:t>
            </w:r>
          </w:p>
          <w:p w:rsidR="002F49CC" w:rsidRPr="00523741" w:rsidRDefault="002F49CC" w:rsidP="00523741">
            <w:pPr>
              <w:pStyle w:val="Odstavecseseznamem"/>
              <w:numPr>
                <w:ilvl w:val="0"/>
                <w:numId w:val="9"/>
              </w:numPr>
              <w:tabs>
                <w:tab w:val="left" w:pos="1434"/>
              </w:tabs>
              <w:ind w:left="284" w:hanging="57"/>
              <w:jc w:val="both"/>
            </w:pPr>
            <w:r w:rsidRPr="00523741">
              <w:t>Získávání cukru z cukrové třtiny.</w:t>
            </w:r>
          </w:p>
          <w:p w:rsidR="002F49CC" w:rsidRPr="00523741" w:rsidRDefault="002F49CC" w:rsidP="00523741">
            <w:pPr>
              <w:pStyle w:val="Odstavecseseznamem"/>
              <w:numPr>
                <w:ilvl w:val="0"/>
                <w:numId w:val="9"/>
              </w:numPr>
              <w:tabs>
                <w:tab w:val="left" w:pos="1434"/>
              </w:tabs>
              <w:ind w:left="284" w:hanging="57"/>
              <w:jc w:val="both"/>
            </w:pPr>
            <w:r w:rsidRPr="00523741">
              <w:t>Přírodní sladidla, jejich vlastnosti a potravinářské využití.</w:t>
            </w:r>
          </w:p>
          <w:p w:rsidR="002F49CC" w:rsidRPr="00523741" w:rsidRDefault="002F49CC" w:rsidP="00523741">
            <w:pPr>
              <w:pStyle w:val="Odstavecseseznamem"/>
              <w:numPr>
                <w:ilvl w:val="0"/>
                <w:numId w:val="9"/>
              </w:numPr>
              <w:tabs>
                <w:tab w:val="left" w:pos="1434"/>
              </w:tabs>
              <w:ind w:left="284" w:hanging="57"/>
              <w:jc w:val="both"/>
            </w:pPr>
            <w:r w:rsidRPr="00523741">
              <w:t>Želírující látky využívané při výrobě cukrovinek a jejich vlastnosti.</w:t>
            </w:r>
          </w:p>
          <w:p w:rsidR="002F49CC" w:rsidRPr="00523741" w:rsidRDefault="002F49CC" w:rsidP="00523741">
            <w:pPr>
              <w:pStyle w:val="Odstavecseseznamem"/>
              <w:numPr>
                <w:ilvl w:val="0"/>
                <w:numId w:val="9"/>
              </w:numPr>
              <w:tabs>
                <w:tab w:val="left" w:pos="1434"/>
              </w:tabs>
              <w:ind w:left="284" w:hanging="57"/>
              <w:jc w:val="both"/>
            </w:pPr>
            <w:r w:rsidRPr="00523741">
              <w:t xml:space="preserve">Barviva, aromatické látky, konzervanty, emulgátory, stabilizátory a další přídatné látky využívané při výrobě cukrovinek. </w:t>
            </w:r>
          </w:p>
          <w:p w:rsidR="002F49CC" w:rsidRPr="00523741" w:rsidRDefault="002F49CC" w:rsidP="00523741">
            <w:pPr>
              <w:pStyle w:val="Odstavecseseznamem"/>
              <w:numPr>
                <w:ilvl w:val="0"/>
                <w:numId w:val="9"/>
              </w:numPr>
              <w:tabs>
                <w:tab w:val="left" w:pos="1434"/>
              </w:tabs>
              <w:ind w:left="284" w:hanging="57"/>
              <w:jc w:val="both"/>
            </w:pPr>
            <w:r w:rsidRPr="00523741">
              <w:t xml:space="preserve">Výroba cukrovinek s nevykrystalizovanou sacharózou. </w:t>
            </w:r>
          </w:p>
          <w:p w:rsidR="002F49CC" w:rsidRPr="00523741" w:rsidRDefault="002F49CC" w:rsidP="00523741">
            <w:pPr>
              <w:pStyle w:val="Odstavecseseznamem"/>
              <w:numPr>
                <w:ilvl w:val="0"/>
                <w:numId w:val="9"/>
              </w:numPr>
              <w:tabs>
                <w:tab w:val="left" w:pos="1434"/>
              </w:tabs>
              <w:ind w:left="284" w:hanging="57"/>
              <w:jc w:val="both"/>
            </w:pPr>
            <w:r w:rsidRPr="00523741">
              <w:t xml:space="preserve">Výroba cukrovinek s vykrystalizovanou sacharózou. </w:t>
            </w:r>
          </w:p>
          <w:p w:rsidR="002F49CC" w:rsidRPr="00523741" w:rsidRDefault="002F49CC" w:rsidP="00523741">
            <w:pPr>
              <w:pStyle w:val="Odstavecseseznamem"/>
              <w:numPr>
                <w:ilvl w:val="0"/>
                <w:numId w:val="9"/>
              </w:numPr>
              <w:tabs>
                <w:tab w:val="left" w:pos="1434"/>
              </w:tabs>
              <w:ind w:left="284" w:hanging="57"/>
              <w:jc w:val="both"/>
            </w:pPr>
            <w:r w:rsidRPr="00523741">
              <w:t>Výroba cukrářských hmot.</w:t>
            </w:r>
          </w:p>
          <w:p w:rsidR="002F49CC" w:rsidRPr="00523741" w:rsidRDefault="002F49CC" w:rsidP="00523741">
            <w:pPr>
              <w:pStyle w:val="Odstavecseseznamem"/>
              <w:numPr>
                <w:ilvl w:val="0"/>
                <w:numId w:val="9"/>
              </w:numPr>
              <w:tabs>
                <w:tab w:val="left" w:pos="1434"/>
              </w:tabs>
              <w:ind w:left="284" w:hanging="57"/>
              <w:jc w:val="both"/>
            </w:pPr>
            <w:r w:rsidRPr="00523741">
              <w:t xml:space="preserve">Technologie zpracování kakaových bobů. </w:t>
            </w:r>
          </w:p>
          <w:p w:rsidR="002F49CC" w:rsidRPr="00523741" w:rsidRDefault="002F49CC" w:rsidP="00523741">
            <w:pPr>
              <w:pStyle w:val="Odstavecseseznamem"/>
              <w:numPr>
                <w:ilvl w:val="0"/>
                <w:numId w:val="9"/>
              </w:numPr>
              <w:tabs>
                <w:tab w:val="left" w:pos="1434"/>
              </w:tabs>
              <w:ind w:left="284" w:hanging="57"/>
              <w:jc w:val="both"/>
            </w:pPr>
            <w:r w:rsidRPr="00523741">
              <w:t xml:space="preserve">Výroba kakaového prášku a kakaového másla. </w:t>
            </w:r>
          </w:p>
          <w:p w:rsidR="002F49CC" w:rsidRPr="00523741" w:rsidRDefault="002F49CC" w:rsidP="00523741">
            <w:pPr>
              <w:pStyle w:val="Odstavecseseznamem"/>
              <w:numPr>
                <w:ilvl w:val="0"/>
                <w:numId w:val="9"/>
              </w:numPr>
              <w:tabs>
                <w:tab w:val="left" w:pos="1434"/>
              </w:tabs>
              <w:ind w:left="284" w:hanging="57"/>
              <w:jc w:val="both"/>
            </w:pPr>
            <w:r w:rsidRPr="00523741">
              <w:t xml:space="preserve">Technologie výroby čokolády. </w:t>
            </w:r>
          </w:p>
          <w:p w:rsidR="002F49CC" w:rsidRPr="00523741" w:rsidRDefault="002F49CC" w:rsidP="00523741">
            <w:pPr>
              <w:pStyle w:val="Odstavecseseznamem"/>
              <w:numPr>
                <w:ilvl w:val="0"/>
                <w:numId w:val="9"/>
              </w:numPr>
              <w:tabs>
                <w:tab w:val="left" w:pos="1434"/>
              </w:tabs>
              <w:ind w:left="284" w:hanging="57"/>
              <w:jc w:val="both"/>
            </w:pPr>
            <w:r w:rsidRPr="00523741">
              <w:t xml:space="preserve">Charakteristika a potravinářsky využívané vlastnosti bramborové hlízy. </w:t>
            </w:r>
          </w:p>
          <w:p w:rsidR="002F49CC" w:rsidRPr="00523741" w:rsidRDefault="002F49CC" w:rsidP="00523741">
            <w:pPr>
              <w:pStyle w:val="Odstavecseseznamem"/>
              <w:numPr>
                <w:ilvl w:val="0"/>
                <w:numId w:val="9"/>
              </w:numPr>
              <w:tabs>
                <w:tab w:val="left" w:pos="1434"/>
              </w:tabs>
              <w:ind w:left="284" w:hanging="57"/>
              <w:jc w:val="both"/>
            </w:pPr>
            <w:r w:rsidRPr="00523741">
              <w:t xml:space="preserve">Technologie potravinářského zpracování brambor.  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65"/>
        </w:trPr>
        <w:tc>
          <w:tcPr>
            <w:tcW w:w="3648" w:type="dxa"/>
            <w:gridSpan w:val="12"/>
            <w:tcBorders>
              <w:top w:val="nil"/>
            </w:tcBorders>
            <w:shd w:val="clear" w:color="auto" w:fill="F7CAAC"/>
          </w:tcPr>
          <w:p w:rsidR="002F49CC" w:rsidRPr="00523741" w:rsidRDefault="002F49CC" w:rsidP="00523741">
            <w:pPr>
              <w:tabs>
                <w:tab w:val="left" w:pos="1434"/>
              </w:tabs>
              <w:jc w:val="both"/>
            </w:pPr>
            <w:r w:rsidRPr="00523741">
              <w:rPr>
                <w:b/>
              </w:rPr>
              <w:t>Studijní literatura a studijní pomůcky</w:t>
            </w:r>
          </w:p>
        </w:tc>
        <w:tc>
          <w:tcPr>
            <w:tcW w:w="6214" w:type="dxa"/>
            <w:gridSpan w:val="32"/>
            <w:tcBorders>
              <w:top w:val="nil"/>
              <w:bottom w:val="nil"/>
            </w:tcBorders>
          </w:tcPr>
          <w:p w:rsidR="002F49CC" w:rsidRPr="00523741" w:rsidRDefault="002F49CC" w:rsidP="00523741">
            <w:pPr>
              <w:tabs>
                <w:tab w:val="left" w:pos="1434"/>
              </w:tabs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1242"/>
        </w:trPr>
        <w:tc>
          <w:tcPr>
            <w:tcW w:w="9862" w:type="dxa"/>
            <w:gridSpan w:val="44"/>
            <w:tcBorders>
              <w:top w:val="nil"/>
            </w:tcBorders>
          </w:tcPr>
          <w:p w:rsidR="002F49CC" w:rsidRPr="00523741" w:rsidRDefault="002F49CC" w:rsidP="00523741">
            <w:pPr>
              <w:tabs>
                <w:tab w:val="left" w:pos="1434"/>
              </w:tabs>
              <w:jc w:val="both"/>
              <w:rPr>
                <w:u w:val="single"/>
              </w:rPr>
            </w:pPr>
            <w:r w:rsidRPr="00523741">
              <w:rPr>
                <w:u w:val="single"/>
              </w:rPr>
              <w:t>Povinná literatura:</w:t>
            </w:r>
          </w:p>
          <w:p w:rsidR="002F49CC" w:rsidRPr="00523741" w:rsidRDefault="00523741" w:rsidP="00523741">
            <w:pPr>
              <w:tabs>
                <w:tab w:val="left" w:pos="1434"/>
              </w:tabs>
              <w:jc w:val="both"/>
            </w:pPr>
            <w:r w:rsidRPr="00523741">
              <w:t>Výukové materiály v anglickém jazyce poskytnuté vyučujícím.</w:t>
            </w:r>
          </w:p>
          <w:p w:rsidR="00523741" w:rsidRPr="00523741" w:rsidRDefault="00523741" w:rsidP="00523741">
            <w:pPr>
              <w:tabs>
                <w:tab w:val="left" w:pos="1434"/>
              </w:tabs>
              <w:jc w:val="both"/>
            </w:pPr>
          </w:p>
          <w:p w:rsidR="002F49CC" w:rsidRPr="00523741" w:rsidRDefault="002F49CC" w:rsidP="00523741">
            <w:pPr>
              <w:tabs>
                <w:tab w:val="left" w:pos="1434"/>
              </w:tabs>
              <w:jc w:val="both"/>
              <w:rPr>
                <w:u w:val="single"/>
              </w:rPr>
            </w:pPr>
            <w:r w:rsidRPr="00523741">
              <w:rPr>
                <w:u w:val="single"/>
              </w:rPr>
              <w:t>Doporučená literatura:</w:t>
            </w:r>
          </w:p>
          <w:p w:rsidR="002F49CC" w:rsidRPr="00523741" w:rsidRDefault="002F49CC" w:rsidP="00523741">
            <w:pPr>
              <w:tabs>
                <w:tab w:val="left" w:pos="1434"/>
              </w:tabs>
              <w:jc w:val="both"/>
            </w:pPr>
            <w:r w:rsidRPr="00523741">
              <w:t>EDWARDS, W.P. The Science of Sugar Confectionery. The Royal Society of Chemistry, 2000. ISBN 0854045937.</w:t>
            </w:r>
          </w:p>
          <w:p w:rsidR="002F49CC" w:rsidRPr="00523741" w:rsidRDefault="002F49CC" w:rsidP="00523741">
            <w:pPr>
              <w:tabs>
                <w:tab w:val="left" w:pos="1434"/>
              </w:tabs>
              <w:jc w:val="both"/>
            </w:pPr>
            <w:r w:rsidRPr="00523741">
              <w:t>OFOAKWA, E.O. Cocoa Production and Processing Technology. CRC Press, 2014. ISBN 9781466598249.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F49CC" w:rsidRPr="00523741" w:rsidRDefault="002F49CC" w:rsidP="00523741">
            <w:pPr>
              <w:tabs>
                <w:tab w:val="left" w:pos="1434"/>
              </w:tabs>
              <w:jc w:val="center"/>
              <w:rPr>
                <w:b/>
              </w:rPr>
            </w:pPr>
            <w:r w:rsidRPr="00523741">
              <w:rPr>
                <w:b/>
              </w:rPr>
              <w:t>Informace ke kombinované nebo distanční formě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4782" w:type="dxa"/>
            <w:gridSpan w:val="18"/>
            <w:tcBorders>
              <w:top w:val="single" w:sz="2" w:space="0" w:color="auto"/>
            </w:tcBorders>
            <w:shd w:val="clear" w:color="auto" w:fill="F7CAAC"/>
          </w:tcPr>
          <w:p w:rsidR="002F49CC" w:rsidRPr="00523741" w:rsidRDefault="002F49CC" w:rsidP="00523741">
            <w:pPr>
              <w:tabs>
                <w:tab w:val="left" w:pos="1434"/>
              </w:tabs>
              <w:jc w:val="both"/>
            </w:pPr>
            <w:r w:rsidRPr="00523741">
              <w:rPr>
                <w:b/>
              </w:rPr>
              <w:t>Rozsah konzultací (soustředění)</w:t>
            </w:r>
          </w:p>
        </w:tc>
        <w:tc>
          <w:tcPr>
            <w:tcW w:w="888" w:type="dxa"/>
            <w:gridSpan w:val="3"/>
            <w:tcBorders>
              <w:top w:val="single" w:sz="2" w:space="0" w:color="auto"/>
            </w:tcBorders>
          </w:tcPr>
          <w:p w:rsidR="002F49CC" w:rsidRPr="00523741" w:rsidRDefault="002F49CC" w:rsidP="00523741">
            <w:pPr>
              <w:tabs>
                <w:tab w:val="left" w:pos="1434"/>
              </w:tabs>
              <w:jc w:val="center"/>
            </w:pPr>
          </w:p>
        </w:tc>
        <w:tc>
          <w:tcPr>
            <w:tcW w:w="4192" w:type="dxa"/>
            <w:gridSpan w:val="23"/>
            <w:tcBorders>
              <w:top w:val="single" w:sz="2" w:space="0" w:color="auto"/>
            </w:tcBorders>
            <w:shd w:val="clear" w:color="auto" w:fill="F7CAAC"/>
          </w:tcPr>
          <w:p w:rsidR="002F49CC" w:rsidRPr="00523741" w:rsidRDefault="002F49CC" w:rsidP="00523741">
            <w:pPr>
              <w:tabs>
                <w:tab w:val="left" w:pos="1434"/>
              </w:tabs>
              <w:jc w:val="both"/>
              <w:rPr>
                <w:b/>
              </w:rPr>
            </w:pPr>
            <w:r w:rsidRPr="00523741">
              <w:rPr>
                <w:b/>
              </w:rPr>
              <w:t xml:space="preserve">hodin 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shd w:val="clear" w:color="auto" w:fill="F7CAAC"/>
          </w:tcPr>
          <w:p w:rsidR="002F49CC" w:rsidRPr="00523741" w:rsidRDefault="002F49CC" w:rsidP="00523741">
            <w:pPr>
              <w:tabs>
                <w:tab w:val="left" w:pos="1434"/>
              </w:tabs>
              <w:jc w:val="both"/>
              <w:rPr>
                <w:b/>
              </w:rPr>
            </w:pPr>
            <w:r w:rsidRPr="00523741">
              <w:rPr>
                <w:b/>
              </w:rPr>
              <w:t>Informace o způsobu kontaktu s vyučujícím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83"/>
        </w:trPr>
        <w:tc>
          <w:tcPr>
            <w:tcW w:w="9862" w:type="dxa"/>
            <w:gridSpan w:val="44"/>
          </w:tcPr>
          <w:p w:rsidR="00523741" w:rsidRDefault="00523741" w:rsidP="00523741">
            <w:pPr>
              <w:tabs>
                <w:tab w:val="left" w:pos="1434"/>
              </w:tabs>
              <w:jc w:val="both"/>
            </w:pPr>
          </w:p>
          <w:p w:rsidR="00523741" w:rsidRDefault="00523741" w:rsidP="00523741">
            <w:pPr>
              <w:tabs>
                <w:tab w:val="left" w:pos="1434"/>
              </w:tabs>
              <w:jc w:val="both"/>
            </w:pPr>
          </w:p>
          <w:p w:rsidR="00D37A5D" w:rsidRDefault="00D37A5D" w:rsidP="00523741">
            <w:pPr>
              <w:tabs>
                <w:tab w:val="left" w:pos="1434"/>
              </w:tabs>
              <w:jc w:val="both"/>
            </w:pPr>
          </w:p>
          <w:p w:rsidR="00D37A5D" w:rsidRDefault="00D37A5D" w:rsidP="00523741">
            <w:pPr>
              <w:tabs>
                <w:tab w:val="left" w:pos="1434"/>
              </w:tabs>
              <w:jc w:val="both"/>
            </w:pPr>
          </w:p>
          <w:p w:rsidR="00D37A5D" w:rsidRDefault="00D37A5D" w:rsidP="00523741">
            <w:pPr>
              <w:tabs>
                <w:tab w:val="left" w:pos="1434"/>
              </w:tabs>
              <w:jc w:val="both"/>
            </w:pPr>
          </w:p>
          <w:p w:rsidR="00D37A5D" w:rsidRDefault="00D37A5D" w:rsidP="00523741">
            <w:pPr>
              <w:tabs>
                <w:tab w:val="left" w:pos="1434"/>
              </w:tabs>
              <w:jc w:val="both"/>
            </w:pPr>
          </w:p>
          <w:p w:rsidR="00D37A5D" w:rsidRDefault="00D37A5D" w:rsidP="00523741">
            <w:pPr>
              <w:tabs>
                <w:tab w:val="left" w:pos="1434"/>
              </w:tabs>
              <w:jc w:val="both"/>
            </w:pPr>
          </w:p>
          <w:p w:rsidR="00D37A5D" w:rsidRDefault="00D37A5D" w:rsidP="00523741">
            <w:pPr>
              <w:tabs>
                <w:tab w:val="left" w:pos="1434"/>
              </w:tabs>
              <w:jc w:val="both"/>
            </w:pPr>
          </w:p>
          <w:p w:rsidR="00523741" w:rsidRPr="00523741" w:rsidRDefault="00523741" w:rsidP="00523741">
            <w:pPr>
              <w:tabs>
                <w:tab w:val="left" w:pos="1434"/>
              </w:tabs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tcBorders>
              <w:bottom w:val="double" w:sz="4" w:space="0" w:color="auto"/>
            </w:tcBorders>
            <w:shd w:val="clear" w:color="auto" w:fill="BDD6EE"/>
          </w:tcPr>
          <w:p w:rsidR="002F49CC" w:rsidRDefault="002F49CC" w:rsidP="00C17A31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80" w:type="dxa"/>
            <w:gridSpan w:val="38"/>
            <w:tcBorders>
              <w:top w:val="double" w:sz="4" w:space="0" w:color="auto"/>
            </w:tcBorders>
          </w:tcPr>
          <w:p w:rsidR="002F49CC" w:rsidRPr="006151FE" w:rsidRDefault="00326646" w:rsidP="00C17A31">
            <w:pPr>
              <w:jc w:val="both"/>
              <w:rPr>
                <w:b/>
              </w:rPr>
            </w:pPr>
            <w:bookmarkStart w:id="17" w:name="Molek_biol"/>
            <w:bookmarkEnd w:id="17"/>
            <w:r w:rsidRPr="006151FE">
              <w:rPr>
                <w:b/>
              </w:rPr>
              <w:t>Molecular Biology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3" w:type="dxa"/>
            <w:gridSpan w:val="19"/>
          </w:tcPr>
          <w:p w:rsidR="002F49CC" w:rsidRPr="00CD5159" w:rsidRDefault="00AA776D" w:rsidP="00C17A31">
            <w:pPr>
              <w:jc w:val="both"/>
              <w:rPr>
                <w:sz w:val="19"/>
                <w:szCs w:val="19"/>
              </w:rPr>
            </w:pPr>
            <w:r w:rsidRPr="00CD5159">
              <w:rPr>
                <w:sz w:val="19"/>
                <w:szCs w:val="19"/>
              </w:rPr>
              <w:t>povinný, ZT</w:t>
            </w:r>
          </w:p>
        </w:tc>
        <w:tc>
          <w:tcPr>
            <w:tcW w:w="2693" w:type="dxa"/>
            <w:gridSpan w:val="13"/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84" w:type="dxa"/>
            <w:gridSpan w:val="6"/>
          </w:tcPr>
          <w:p w:rsidR="002F49CC" w:rsidRPr="00CD5159" w:rsidRDefault="00CD5159" w:rsidP="00C17A31">
            <w:pPr>
              <w:jc w:val="both"/>
              <w:rPr>
                <w:sz w:val="19"/>
                <w:szCs w:val="19"/>
              </w:rPr>
            </w:pPr>
            <w:r w:rsidRPr="00CD5159">
              <w:rPr>
                <w:sz w:val="19"/>
                <w:szCs w:val="19"/>
              </w:rPr>
              <w:t>1/LS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0" w:type="dxa"/>
            <w:gridSpan w:val="12"/>
          </w:tcPr>
          <w:p w:rsidR="002F49CC" w:rsidRPr="007C3A8F" w:rsidRDefault="007C3A8F" w:rsidP="00CD5159">
            <w:pPr>
              <w:rPr>
                <w:sz w:val="19"/>
                <w:szCs w:val="19"/>
              </w:rPr>
            </w:pPr>
            <w:r w:rsidRPr="007C3A8F">
              <w:rPr>
                <w:sz w:val="19"/>
                <w:szCs w:val="19"/>
              </w:rPr>
              <w:t>28p+0s</w:t>
            </w:r>
            <w:r w:rsidRPr="007C3A8F">
              <w:rPr>
                <w:sz w:val="19"/>
                <w:szCs w:val="19"/>
                <w:lang w:val="en-GB"/>
              </w:rPr>
              <w:t>+</w:t>
            </w:r>
            <w:r w:rsidRPr="007C3A8F">
              <w:rPr>
                <w:sz w:val="19"/>
                <w:szCs w:val="19"/>
              </w:rPr>
              <w:t>28l</w:t>
            </w:r>
          </w:p>
        </w:tc>
        <w:tc>
          <w:tcPr>
            <w:tcW w:w="888" w:type="dxa"/>
            <w:gridSpan w:val="3"/>
            <w:shd w:val="clear" w:color="auto" w:fill="F7CAAC"/>
          </w:tcPr>
          <w:p w:rsidR="002F49CC" w:rsidRPr="00C17A31" w:rsidRDefault="002F49CC" w:rsidP="00C17A31">
            <w:pPr>
              <w:jc w:val="both"/>
              <w:rPr>
                <w:b/>
                <w:sz w:val="19"/>
                <w:szCs w:val="19"/>
              </w:rPr>
            </w:pPr>
            <w:r w:rsidRPr="00C17A31">
              <w:rPr>
                <w:b/>
                <w:sz w:val="19"/>
                <w:szCs w:val="19"/>
              </w:rPr>
              <w:t xml:space="preserve">hod. </w:t>
            </w:r>
          </w:p>
        </w:tc>
        <w:tc>
          <w:tcPr>
            <w:tcW w:w="815" w:type="dxa"/>
            <w:gridSpan w:val="4"/>
          </w:tcPr>
          <w:p w:rsidR="002F49CC" w:rsidRPr="007C3A8F" w:rsidRDefault="007C3A8F" w:rsidP="00C17A31">
            <w:pPr>
              <w:jc w:val="both"/>
              <w:rPr>
                <w:sz w:val="19"/>
                <w:szCs w:val="19"/>
              </w:rPr>
            </w:pPr>
            <w:r w:rsidRPr="007C3A8F">
              <w:rPr>
                <w:sz w:val="19"/>
                <w:szCs w:val="19"/>
              </w:rPr>
              <w:t>56</w:t>
            </w:r>
          </w:p>
        </w:tc>
        <w:tc>
          <w:tcPr>
            <w:tcW w:w="2154" w:type="dxa"/>
            <w:gridSpan w:val="9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23" w:type="dxa"/>
            <w:gridSpan w:val="10"/>
          </w:tcPr>
          <w:p w:rsidR="002F49CC" w:rsidRPr="00C17A31" w:rsidRDefault="007C3A8F" w:rsidP="00C17A31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80" w:type="dxa"/>
            <w:gridSpan w:val="38"/>
          </w:tcPr>
          <w:p w:rsidR="002F49CC" w:rsidRPr="00C17A31" w:rsidRDefault="002F49CC" w:rsidP="00C17A31">
            <w:pPr>
              <w:jc w:val="both"/>
              <w:rPr>
                <w:sz w:val="19"/>
                <w:szCs w:val="19"/>
              </w:rPr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3" w:type="dxa"/>
            <w:gridSpan w:val="19"/>
          </w:tcPr>
          <w:p w:rsidR="002F49CC" w:rsidRPr="00C17A31" w:rsidRDefault="002F49CC" w:rsidP="00C17A31">
            <w:pPr>
              <w:pStyle w:val="Default"/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 xml:space="preserve">zápočet, zkouška </w:t>
            </w:r>
          </w:p>
        </w:tc>
        <w:tc>
          <w:tcPr>
            <w:tcW w:w="1557" w:type="dxa"/>
            <w:gridSpan w:val="5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20" w:type="dxa"/>
            <w:gridSpan w:val="14"/>
          </w:tcPr>
          <w:p w:rsidR="002F49CC" w:rsidRPr="00C17A31" w:rsidRDefault="002F49CC" w:rsidP="001F45F4">
            <w:pPr>
              <w:pStyle w:val="Default"/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>přednášky,</w:t>
            </w:r>
            <w:r>
              <w:rPr>
                <w:sz w:val="19"/>
                <w:szCs w:val="19"/>
              </w:rPr>
              <w:t xml:space="preserve"> </w:t>
            </w:r>
            <w:r w:rsidRPr="00C17A31">
              <w:rPr>
                <w:sz w:val="19"/>
                <w:szCs w:val="19"/>
              </w:rPr>
              <w:t>laborato</w:t>
            </w:r>
            <w:r>
              <w:rPr>
                <w:sz w:val="19"/>
                <w:szCs w:val="19"/>
              </w:rPr>
              <w:t>rní cvičení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80" w:type="dxa"/>
            <w:gridSpan w:val="38"/>
            <w:tcBorders>
              <w:bottom w:val="single" w:sz="4" w:space="0" w:color="auto"/>
            </w:tcBorders>
          </w:tcPr>
          <w:p w:rsidR="002F49CC" w:rsidRPr="00C17A31" w:rsidRDefault="002F49CC" w:rsidP="000A60E6">
            <w:pPr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 xml:space="preserve">Povinná účast </w:t>
            </w:r>
            <w:r>
              <w:rPr>
                <w:sz w:val="19"/>
                <w:szCs w:val="19"/>
              </w:rPr>
              <w:t>v</w:t>
            </w:r>
            <w:r w:rsidRPr="00C17A31">
              <w:rPr>
                <w:sz w:val="19"/>
                <w:szCs w:val="19"/>
              </w:rPr>
              <w:t xml:space="preserve"> laboratorních cvičeních (100% docházka); připravenost na laboratoře bude ověřena před každou úlohou krátkým testem, jehož úspěšné vypracování je podmínkou další práce.</w:t>
            </w:r>
            <w:r>
              <w:rPr>
                <w:sz w:val="19"/>
                <w:szCs w:val="19"/>
              </w:rPr>
              <w:t xml:space="preserve"> </w:t>
            </w:r>
            <w:r w:rsidRPr="00C17A31">
              <w:rPr>
                <w:sz w:val="19"/>
                <w:szCs w:val="19"/>
              </w:rPr>
              <w:t>Podmínkou pro udělení zápočtu bude vypracování a odevzdání protokolů z jednotlivých laboratorních cvičení a úspěšné absolvování zápoč</w:t>
            </w:r>
            <w:r>
              <w:rPr>
                <w:sz w:val="19"/>
                <w:szCs w:val="19"/>
              </w:rPr>
              <w:t>tového testu (minimální zisk 60</w:t>
            </w:r>
            <w:r w:rsidRPr="00C17A31">
              <w:rPr>
                <w:sz w:val="19"/>
                <w:szCs w:val="19"/>
              </w:rPr>
              <w:t>% plného počtu bodů).</w:t>
            </w:r>
          </w:p>
          <w:p w:rsidR="002F49CC" w:rsidRPr="00C17A31" w:rsidRDefault="002F49CC" w:rsidP="00592561">
            <w:pPr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>Písemná zkouška</w:t>
            </w:r>
            <w:r>
              <w:rPr>
                <w:sz w:val="19"/>
                <w:szCs w:val="19"/>
              </w:rPr>
              <w:t xml:space="preserve">: </w:t>
            </w:r>
            <w:r w:rsidRPr="00C17A31">
              <w:rPr>
                <w:sz w:val="19"/>
                <w:szCs w:val="19"/>
              </w:rPr>
              <w:t>nutná znalost probrané látky v rozsahu přednášek a laboratorních cvičení.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197"/>
        </w:trPr>
        <w:tc>
          <w:tcPr>
            <w:tcW w:w="3082" w:type="dxa"/>
            <w:gridSpan w:val="6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80" w:type="dxa"/>
            <w:gridSpan w:val="38"/>
            <w:tcBorders>
              <w:top w:val="single" w:sz="4" w:space="0" w:color="auto"/>
            </w:tcBorders>
          </w:tcPr>
          <w:p w:rsidR="002F49CC" w:rsidRPr="00C17A31" w:rsidRDefault="002F49CC" w:rsidP="00C17A31">
            <w:pPr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>doc. RNDr. Leona Buňková, Ph.D.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43"/>
        </w:trPr>
        <w:tc>
          <w:tcPr>
            <w:tcW w:w="3082" w:type="dxa"/>
            <w:gridSpan w:val="6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80" w:type="dxa"/>
            <w:gridSpan w:val="38"/>
            <w:tcBorders>
              <w:top w:val="nil"/>
            </w:tcBorders>
          </w:tcPr>
          <w:p w:rsidR="002F49CC" w:rsidRPr="00C17A31" w:rsidRDefault="002F49CC" w:rsidP="00C17A31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70</w:t>
            </w:r>
            <w:r w:rsidRPr="00C17A31">
              <w:rPr>
                <w:sz w:val="19"/>
                <w:szCs w:val="19"/>
              </w:rPr>
              <w:t>%</w:t>
            </w:r>
            <w:r>
              <w:rPr>
                <w:sz w:val="19"/>
                <w:szCs w:val="19"/>
              </w:rPr>
              <w:t xml:space="preserve"> p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554"/>
        </w:trPr>
        <w:tc>
          <w:tcPr>
            <w:tcW w:w="9862" w:type="dxa"/>
            <w:gridSpan w:val="44"/>
            <w:tcBorders>
              <w:top w:val="nil"/>
            </w:tcBorders>
          </w:tcPr>
          <w:p w:rsidR="002F49CC" w:rsidRPr="00C24879" w:rsidRDefault="002F49CC" w:rsidP="008C2889">
            <w:pPr>
              <w:spacing w:before="60" w:after="60"/>
              <w:jc w:val="both"/>
              <w:rPr>
                <w:b/>
              </w:rPr>
            </w:pPr>
            <w:r w:rsidRPr="0078276A">
              <w:rPr>
                <w:b/>
              </w:rPr>
              <w:t xml:space="preserve">doc. </w:t>
            </w:r>
            <w:r>
              <w:rPr>
                <w:b/>
              </w:rPr>
              <w:t xml:space="preserve">RNDr. Leona </w:t>
            </w:r>
            <w:r w:rsidRPr="0078276A">
              <w:rPr>
                <w:b/>
              </w:rPr>
              <w:t>Buňková, Ph.D.</w:t>
            </w:r>
            <w:r>
              <w:rPr>
                <w:b/>
              </w:rPr>
              <w:t xml:space="preserve"> </w:t>
            </w:r>
            <w:r w:rsidRPr="00CB100E">
              <w:t>(70% p)</w:t>
            </w:r>
          </w:p>
          <w:p w:rsidR="002F49CC" w:rsidRDefault="002F49CC" w:rsidP="008C2889">
            <w:pPr>
              <w:spacing w:before="60" w:after="60"/>
              <w:jc w:val="both"/>
            </w:pPr>
            <w:r>
              <w:t xml:space="preserve">Mgr. Magda </w:t>
            </w:r>
            <w:r w:rsidRPr="007D0435">
              <w:t>Janalíková,</w:t>
            </w:r>
            <w:r>
              <w:t xml:space="preserve"> Ph.D. (30% p)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3938"/>
        </w:trPr>
        <w:tc>
          <w:tcPr>
            <w:tcW w:w="9862" w:type="dxa"/>
            <w:gridSpan w:val="44"/>
            <w:tcBorders>
              <w:top w:val="nil"/>
              <w:bottom w:val="single" w:sz="12" w:space="0" w:color="auto"/>
            </w:tcBorders>
          </w:tcPr>
          <w:p w:rsidR="002F49CC" w:rsidRPr="00C17A31" w:rsidRDefault="002F49CC" w:rsidP="00C17A31">
            <w:pPr>
              <w:pStyle w:val="Default"/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 xml:space="preserve">Cílem předmětu je získat poznatky o biologických makromolekulách (nukleových kyselinách a proteinech) a metodách jejich analýzy. Student získá znalosti o vlastnostech genomu a přenosu genetické informace a seznámí se </w:t>
            </w:r>
            <w:r>
              <w:rPr>
                <w:sz w:val="19"/>
                <w:szCs w:val="19"/>
              </w:rPr>
              <w:t>s</w:t>
            </w:r>
            <w:r w:rsidRPr="00C17A31">
              <w:rPr>
                <w:sz w:val="19"/>
                <w:szCs w:val="19"/>
              </w:rPr>
              <w:t xml:space="preserve">e základními metodami molekulární biologie. Obsah předmětu tvoří tyto tematické celky: </w:t>
            </w:r>
          </w:p>
          <w:p w:rsidR="002F49CC" w:rsidRPr="00C17A31" w:rsidRDefault="002F49CC" w:rsidP="00033E37">
            <w:pPr>
              <w:pStyle w:val="Default"/>
              <w:numPr>
                <w:ilvl w:val="0"/>
                <w:numId w:val="10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 xml:space="preserve">Úvod do studia molekulární biologie. </w:t>
            </w:r>
          </w:p>
          <w:p w:rsidR="002F49CC" w:rsidRPr="00C17A31" w:rsidRDefault="002F49CC" w:rsidP="00033E37">
            <w:pPr>
              <w:pStyle w:val="Default"/>
              <w:numPr>
                <w:ilvl w:val="0"/>
                <w:numId w:val="10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 xml:space="preserve">Živé organizmy a složení buňky. </w:t>
            </w:r>
          </w:p>
          <w:p w:rsidR="002F49CC" w:rsidRPr="00C17A31" w:rsidRDefault="002F49CC" w:rsidP="00033E37">
            <w:pPr>
              <w:pStyle w:val="Default"/>
              <w:numPr>
                <w:ilvl w:val="0"/>
                <w:numId w:val="10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 xml:space="preserve">Nukleové kyseliny </w:t>
            </w:r>
            <w:r>
              <w:rPr>
                <w:sz w:val="19"/>
                <w:szCs w:val="19"/>
              </w:rPr>
              <w:t>-</w:t>
            </w:r>
            <w:r w:rsidRPr="00C17A31">
              <w:rPr>
                <w:sz w:val="19"/>
                <w:szCs w:val="19"/>
              </w:rPr>
              <w:t xml:space="preserve"> typy, struktura, vlastnosti. </w:t>
            </w:r>
          </w:p>
          <w:p w:rsidR="002F49CC" w:rsidRPr="00C17A31" w:rsidRDefault="002F49CC" w:rsidP="00033E37">
            <w:pPr>
              <w:pStyle w:val="Default"/>
              <w:numPr>
                <w:ilvl w:val="0"/>
                <w:numId w:val="10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>Genom virů, prokaryotických a eukaryotických organizmů.</w:t>
            </w:r>
          </w:p>
          <w:p w:rsidR="002F49CC" w:rsidRPr="00C17A31" w:rsidRDefault="002F49CC" w:rsidP="00033E37">
            <w:pPr>
              <w:pStyle w:val="Default"/>
              <w:numPr>
                <w:ilvl w:val="0"/>
                <w:numId w:val="10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 xml:space="preserve">Replikace DNA. </w:t>
            </w:r>
          </w:p>
          <w:p w:rsidR="002F49CC" w:rsidRPr="00C17A31" w:rsidRDefault="002F49CC" w:rsidP="00033E37">
            <w:pPr>
              <w:pStyle w:val="Default"/>
              <w:numPr>
                <w:ilvl w:val="0"/>
                <w:numId w:val="10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 xml:space="preserve">Transkripce a translace. </w:t>
            </w:r>
          </w:p>
          <w:p w:rsidR="002F49CC" w:rsidRPr="00C17A31" w:rsidRDefault="002F49CC" w:rsidP="00033E37">
            <w:pPr>
              <w:pStyle w:val="Default"/>
              <w:numPr>
                <w:ilvl w:val="0"/>
                <w:numId w:val="10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 xml:space="preserve">Regulace genové exprese. </w:t>
            </w:r>
          </w:p>
          <w:p w:rsidR="002F49CC" w:rsidRPr="00C17A31" w:rsidRDefault="002F49CC" w:rsidP="00033E37">
            <w:pPr>
              <w:pStyle w:val="Default"/>
              <w:numPr>
                <w:ilvl w:val="0"/>
                <w:numId w:val="10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 xml:space="preserve">Změna genetické informace </w:t>
            </w:r>
            <w:r>
              <w:rPr>
                <w:sz w:val="19"/>
                <w:szCs w:val="19"/>
              </w:rPr>
              <w:t>-</w:t>
            </w:r>
            <w:r w:rsidRPr="00C17A31">
              <w:rPr>
                <w:sz w:val="19"/>
                <w:szCs w:val="19"/>
              </w:rPr>
              <w:t xml:space="preserve"> mutace, transpozice, transformace, konjugace, transdukce. </w:t>
            </w:r>
          </w:p>
          <w:p w:rsidR="002F49CC" w:rsidRPr="00C17A31" w:rsidRDefault="002F49CC" w:rsidP="00033E37">
            <w:pPr>
              <w:pStyle w:val="Default"/>
              <w:numPr>
                <w:ilvl w:val="0"/>
                <w:numId w:val="10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 xml:space="preserve">Molekulárně biologické metody a jejich využití I </w:t>
            </w:r>
            <w:r>
              <w:rPr>
                <w:sz w:val="19"/>
                <w:szCs w:val="19"/>
              </w:rPr>
              <w:t>-</w:t>
            </w:r>
            <w:r w:rsidRPr="00C17A31">
              <w:rPr>
                <w:sz w:val="19"/>
                <w:szCs w:val="19"/>
              </w:rPr>
              <w:t xml:space="preserve"> izolace nukleových kyselin a proteinů, elektroforéza, hybridizace. </w:t>
            </w:r>
          </w:p>
          <w:p w:rsidR="002F49CC" w:rsidRPr="00C17A31" w:rsidRDefault="002F49CC" w:rsidP="00033E37">
            <w:pPr>
              <w:pStyle w:val="Default"/>
              <w:numPr>
                <w:ilvl w:val="0"/>
                <w:numId w:val="10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 xml:space="preserve">Molekulárně biologické metody a jejich využití II </w:t>
            </w:r>
            <w:r>
              <w:rPr>
                <w:sz w:val="19"/>
                <w:szCs w:val="19"/>
              </w:rPr>
              <w:t>-</w:t>
            </w:r>
            <w:r w:rsidRPr="00C17A31">
              <w:rPr>
                <w:sz w:val="19"/>
                <w:szCs w:val="19"/>
              </w:rPr>
              <w:t xml:space="preserve"> PCR, real-time PCR a jejich modifikace. </w:t>
            </w:r>
          </w:p>
          <w:p w:rsidR="002F49CC" w:rsidRPr="00C17A31" w:rsidRDefault="002F49CC" w:rsidP="00033E37">
            <w:pPr>
              <w:pStyle w:val="Default"/>
              <w:numPr>
                <w:ilvl w:val="0"/>
                <w:numId w:val="10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 xml:space="preserve">Molekulárně biologické metody a jejich využití III </w:t>
            </w:r>
            <w:r>
              <w:rPr>
                <w:sz w:val="19"/>
                <w:szCs w:val="19"/>
              </w:rPr>
              <w:t>-</w:t>
            </w:r>
            <w:r w:rsidRPr="00C17A31">
              <w:rPr>
                <w:sz w:val="19"/>
                <w:szCs w:val="19"/>
              </w:rPr>
              <w:t xml:space="preserve"> restrikční štěpení nukleových kyselin, RFLP, DGGE, studium proteinů.</w:t>
            </w:r>
          </w:p>
          <w:p w:rsidR="002F49CC" w:rsidRPr="00C17A31" w:rsidRDefault="002F49CC" w:rsidP="00033E37">
            <w:pPr>
              <w:pStyle w:val="Default"/>
              <w:numPr>
                <w:ilvl w:val="0"/>
                <w:numId w:val="10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 xml:space="preserve">Genové inženýrství a klonování genů I. </w:t>
            </w:r>
          </w:p>
          <w:p w:rsidR="002F49CC" w:rsidRPr="00C17A31" w:rsidRDefault="002F49CC" w:rsidP="00033E37">
            <w:pPr>
              <w:pStyle w:val="Default"/>
              <w:numPr>
                <w:ilvl w:val="0"/>
                <w:numId w:val="10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 xml:space="preserve">Genové inženýrství a klonování genů II. </w:t>
            </w:r>
          </w:p>
          <w:p w:rsidR="002F49CC" w:rsidRDefault="002F49CC" w:rsidP="00033E37">
            <w:pPr>
              <w:pStyle w:val="Default"/>
              <w:numPr>
                <w:ilvl w:val="0"/>
                <w:numId w:val="10"/>
              </w:numPr>
              <w:ind w:left="284" w:hanging="57"/>
              <w:jc w:val="both"/>
            </w:pPr>
            <w:r w:rsidRPr="00C17A31">
              <w:rPr>
                <w:sz w:val="19"/>
                <w:szCs w:val="19"/>
              </w:rPr>
              <w:t>Geneticky modifikované organizmy a vztah k potravinářství.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65"/>
        </w:trPr>
        <w:tc>
          <w:tcPr>
            <w:tcW w:w="3648" w:type="dxa"/>
            <w:gridSpan w:val="12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4" w:type="dxa"/>
            <w:gridSpan w:val="32"/>
            <w:tcBorders>
              <w:top w:val="nil"/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1497"/>
        </w:trPr>
        <w:tc>
          <w:tcPr>
            <w:tcW w:w="9862" w:type="dxa"/>
            <w:gridSpan w:val="44"/>
            <w:tcBorders>
              <w:top w:val="nil"/>
            </w:tcBorders>
          </w:tcPr>
          <w:p w:rsidR="002F49CC" w:rsidRDefault="002F49CC" w:rsidP="00C17A31">
            <w:pPr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  <w:u w:val="single"/>
              </w:rPr>
              <w:t>Povinná literatura</w:t>
            </w:r>
            <w:r w:rsidRPr="00C17A31">
              <w:rPr>
                <w:sz w:val="19"/>
                <w:szCs w:val="19"/>
              </w:rPr>
              <w:t>:</w:t>
            </w:r>
          </w:p>
          <w:p w:rsidR="00523741" w:rsidRPr="00C17A31" w:rsidRDefault="00523741" w:rsidP="00C17A31">
            <w:pPr>
              <w:jc w:val="both"/>
              <w:rPr>
                <w:sz w:val="19"/>
                <w:szCs w:val="19"/>
              </w:rPr>
            </w:pPr>
            <w:r>
              <w:t>Výukové materiály v anglickém jazyce poskytnuté vyučujícím.</w:t>
            </w:r>
          </w:p>
          <w:p w:rsidR="002F49CC" w:rsidRPr="00C17A31" w:rsidRDefault="002F49CC" w:rsidP="00C17A31">
            <w:pPr>
              <w:jc w:val="both"/>
              <w:rPr>
                <w:sz w:val="10"/>
                <w:szCs w:val="10"/>
                <w:u w:val="single"/>
              </w:rPr>
            </w:pPr>
          </w:p>
          <w:p w:rsidR="002F49CC" w:rsidRPr="00C17A31" w:rsidRDefault="002F49CC" w:rsidP="00523741">
            <w:pPr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  <w:u w:val="single"/>
              </w:rPr>
              <w:t>Doporučená literatura</w:t>
            </w:r>
            <w:r w:rsidRPr="00C17A31">
              <w:rPr>
                <w:sz w:val="19"/>
                <w:szCs w:val="19"/>
              </w:rPr>
              <w:t>:</w:t>
            </w:r>
          </w:p>
          <w:p w:rsidR="002F49CC" w:rsidRPr="00C17A31" w:rsidRDefault="002F49CC" w:rsidP="00C17A31">
            <w:pPr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 xml:space="preserve">CRAIG, N.L. Molecular Biology: Principles of Genome Function. 2nd </w:t>
            </w:r>
            <w:r>
              <w:rPr>
                <w:sz w:val="19"/>
                <w:szCs w:val="19"/>
              </w:rPr>
              <w:t>E</w:t>
            </w:r>
            <w:r w:rsidRPr="00C17A31">
              <w:rPr>
                <w:sz w:val="19"/>
                <w:szCs w:val="19"/>
              </w:rPr>
              <w:t xml:space="preserve">d. </w:t>
            </w:r>
            <w:r>
              <w:rPr>
                <w:sz w:val="19"/>
                <w:szCs w:val="19"/>
              </w:rPr>
              <w:t xml:space="preserve">Oxford: Oxford University Press. </w:t>
            </w:r>
            <w:r w:rsidRPr="00C17A31">
              <w:rPr>
                <w:sz w:val="19"/>
                <w:szCs w:val="19"/>
              </w:rPr>
              <w:t>ISBN 978-0-19-965857-2</w:t>
            </w:r>
            <w:r>
              <w:rPr>
                <w:sz w:val="19"/>
                <w:szCs w:val="19"/>
              </w:rPr>
              <w:t>.</w:t>
            </w:r>
          </w:p>
          <w:p w:rsidR="002F49CC" w:rsidRDefault="002F49CC" w:rsidP="0019128A">
            <w:pPr>
              <w:jc w:val="both"/>
            </w:pPr>
            <w:r>
              <w:rPr>
                <w:sz w:val="19"/>
                <w:szCs w:val="19"/>
              </w:rPr>
              <w:t>BROWN, T.</w:t>
            </w:r>
            <w:r w:rsidRPr="00C17A31">
              <w:rPr>
                <w:sz w:val="19"/>
                <w:szCs w:val="19"/>
              </w:rPr>
              <w:t xml:space="preserve">A. Gene Cloning and DNA Analysis: An Introduction. 7th </w:t>
            </w:r>
            <w:r>
              <w:rPr>
                <w:sz w:val="19"/>
                <w:szCs w:val="19"/>
              </w:rPr>
              <w:t>E</w:t>
            </w:r>
            <w:r w:rsidRPr="00C17A31">
              <w:rPr>
                <w:sz w:val="19"/>
                <w:szCs w:val="19"/>
              </w:rPr>
              <w:t>d. Chichester: Wiley Blackwell, 2016. ISBN 978-1-119-07256-0</w:t>
            </w:r>
            <w:r>
              <w:rPr>
                <w:sz w:val="19"/>
                <w:szCs w:val="19"/>
              </w:rPr>
              <w:t>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4782" w:type="dxa"/>
            <w:gridSpan w:val="18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8" w:type="dxa"/>
            <w:gridSpan w:val="3"/>
            <w:tcBorders>
              <w:top w:val="single" w:sz="2" w:space="0" w:color="auto"/>
            </w:tcBorders>
          </w:tcPr>
          <w:p w:rsidR="002F49CC" w:rsidRPr="00110159" w:rsidRDefault="002F49CC" w:rsidP="00FC6AEB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4192" w:type="dxa"/>
            <w:gridSpan w:val="23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992"/>
        </w:trPr>
        <w:tc>
          <w:tcPr>
            <w:tcW w:w="9862" w:type="dxa"/>
            <w:gridSpan w:val="44"/>
          </w:tcPr>
          <w:p w:rsidR="002F49CC" w:rsidRDefault="002F49CC" w:rsidP="00992556">
            <w:pPr>
              <w:jc w:val="both"/>
            </w:pPr>
          </w:p>
          <w:p w:rsidR="00523741" w:rsidRDefault="00523741" w:rsidP="00992556">
            <w:pPr>
              <w:jc w:val="both"/>
            </w:pPr>
          </w:p>
          <w:p w:rsidR="00523741" w:rsidRDefault="00523741" w:rsidP="00992556">
            <w:pPr>
              <w:jc w:val="both"/>
            </w:pPr>
          </w:p>
          <w:p w:rsidR="00523741" w:rsidRDefault="00523741" w:rsidP="00992556">
            <w:pPr>
              <w:jc w:val="both"/>
            </w:pPr>
          </w:p>
          <w:p w:rsidR="00523741" w:rsidRDefault="00523741" w:rsidP="00992556">
            <w:pPr>
              <w:jc w:val="both"/>
            </w:pPr>
          </w:p>
          <w:p w:rsidR="00523741" w:rsidRDefault="00523741" w:rsidP="00992556">
            <w:pPr>
              <w:jc w:val="both"/>
            </w:pPr>
          </w:p>
          <w:p w:rsidR="00523741" w:rsidRDefault="00523741" w:rsidP="00992556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83"/>
        </w:trPr>
        <w:tc>
          <w:tcPr>
            <w:tcW w:w="9862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2F49CC" w:rsidRPr="00BC7969" w:rsidRDefault="002F49CC" w:rsidP="00AF2DB6">
            <w:pPr>
              <w:jc w:val="both"/>
              <w:rPr>
                <w:b/>
                <w:sz w:val="28"/>
                <w:szCs w:val="28"/>
              </w:rPr>
            </w:pPr>
            <w:r w:rsidRPr="00BC7969">
              <w:rPr>
                <w:sz w:val="19"/>
                <w:szCs w:val="19"/>
              </w:rPr>
              <w:lastRenderedPageBreak/>
              <w:br w:type="page"/>
            </w:r>
            <w:r w:rsidRPr="00BC7969">
              <w:rPr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:rsidR="002F49CC" w:rsidRDefault="002F49CC" w:rsidP="00AF2DB6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80" w:type="dxa"/>
            <w:gridSpan w:val="38"/>
            <w:tcBorders>
              <w:top w:val="double" w:sz="4" w:space="0" w:color="auto"/>
            </w:tcBorders>
          </w:tcPr>
          <w:p w:rsidR="002F49CC" w:rsidRPr="006151FE" w:rsidRDefault="00326646" w:rsidP="00AF2DB6">
            <w:pPr>
              <w:jc w:val="both"/>
              <w:rPr>
                <w:b/>
              </w:rPr>
            </w:pPr>
            <w:bookmarkStart w:id="18" w:name="Lab_mikrob_potr"/>
            <w:bookmarkEnd w:id="18"/>
            <w:r w:rsidRPr="006151FE">
              <w:rPr>
                <w:b/>
              </w:rPr>
              <w:t>Laboratory of Food Microbiology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D37A5D" w:rsidRDefault="002F49CC" w:rsidP="00AF2DB6">
            <w:pPr>
              <w:jc w:val="both"/>
              <w:rPr>
                <w:b/>
              </w:rPr>
            </w:pPr>
            <w:r w:rsidRPr="00D37A5D">
              <w:rPr>
                <w:b/>
              </w:rPr>
              <w:t>Typ předmětu</w:t>
            </w:r>
          </w:p>
        </w:tc>
        <w:tc>
          <w:tcPr>
            <w:tcW w:w="3403" w:type="dxa"/>
            <w:gridSpan w:val="19"/>
          </w:tcPr>
          <w:p w:rsidR="002F49CC" w:rsidRPr="00D37A5D" w:rsidRDefault="00AA776D" w:rsidP="00AF2DB6">
            <w:pPr>
              <w:jc w:val="both"/>
            </w:pPr>
            <w:r w:rsidRPr="00D37A5D">
              <w:t>p</w:t>
            </w:r>
            <w:r w:rsidR="002F49CC" w:rsidRPr="00D37A5D">
              <w:t>ovinný</w:t>
            </w:r>
            <w:r w:rsidRPr="00D37A5D">
              <w:t>, PZ</w:t>
            </w:r>
          </w:p>
        </w:tc>
        <w:tc>
          <w:tcPr>
            <w:tcW w:w="2693" w:type="dxa"/>
            <w:gridSpan w:val="13"/>
            <w:shd w:val="clear" w:color="auto" w:fill="F7CAAC"/>
          </w:tcPr>
          <w:p w:rsidR="002F49CC" w:rsidRPr="00D37A5D" w:rsidRDefault="002F49CC" w:rsidP="00AF2DB6">
            <w:pPr>
              <w:jc w:val="both"/>
            </w:pPr>
            <w:r w:rsidRPr="00D37A5D">
              <w:rPr>
                <w:b/>
              </w:rPr>
              <w:t>doporučený ročník / semestr</w:t>
            </w:r>
          </w:p>
        </w:tc>
        <w:tc>
          <w:tcPr>
            <w:tcW w:w="684" w:type="dxa"/>
            <w:gridSpan w:val="6"/>
          </w:tcPr>
          <w:p w:rsidR="002F49CC" w:rsidRPr="00D37A5D" w:rsidRDefault="00CD5159" w:rsidP="00AF2DB6">
            <w:pPr>
              <w:jc w:val="both"/>
            </w:pPr>
            <w:r w:rsidRPr="00D37A5D">
              <w:t>1/LS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D37A5D" w:rsidRDefault="002F49CC" w:rsidP="00AF2DB6">
            <w:pPr>
              <w:jc w:val="both"/>
              <w:rPr>
                <w:b/>
              </w:rPr>
            </w:pPr>
            <w:r w:rsidRPr="00D37A5D">
              <w:rPr>
                <w:b/>
              </w:rPr>
              <w:t>Rozsah studijního předmětu</w:t>
            </w:r>
          </w:p>
        </w:tc>
        <w:tc>
          <w:tcPr>
            <w:tcW w:w="1700" w:type="dxa"/>
            <w:gridSpan w:val="12"/>
          </w:tcPr>
          <w:p w:rsidR="002F49CC" w:rsidRPr="00D37A5D" w:rsidRDefault="007C3A8F" w:rsidP="00AF2DB6">
            <w:pPr>
              <w:jc w:val="both"/>
            </w:pPr>
            <w:r w:rsidRPr="00D37A5D">
              <w:t>0p</w:t>
            </w:r>
            <w:r w:rsidRPr="00D37A5D">
              <w:rPr>
                <w:lang w:val="en-GB"/>
              </w:rPr>
              <w:t>+</w:t>
            </w:r>
            <w:r w:rsidRPr="00D37A5D">
              <w:t>0s</w:t>
            </w:r>
            <w:r w:rsidRPr="00D37A5D">
              <w:rPr>
                <w:lang w:val="en-GB"/>
              </w:rPr>
              <w:t>+</w:t>
            </w:r>
            <w:r w:rsidRPr="00D37A5D">
              <w:t>28l</w:t>
            </w:r>
          </w:p>
        </w:tc>
        <w:tc>
          <w:tcPr>
            <w:tcW w:w="888" w:type="dxa"/>
            <w:gridSpan w:val="3"/>
            <w:shd w:val="clear" w:color="auto" w:fill="F7CAAC"/>
          </w:tcPr>
          <w:p w:rsidR="002F49CC" w:rsidRPr="00D37A5D" w:rsidRDefault="002F49CC" w:rsidP="00AF2DB6">
            <w:pPr>
              <w:jc w:val="both"/>
              <w:rPr>
                <w:b/>
              </w:rPr>
            </w:pPr>
            <w:r w:rsidRPr="00D37A5D">
              <w:rPr>
                <w:b/>
              </w:rPr>
              <w:t xml:space="preserve">hod. </w:t>
            </w:r>
          </w:p>
        </w:tc>
        <w:tc>
          <w:tcPr>
            <w:tcW w:w="815" w:type="dxa"/>
            <w:gridSpan w:val="4"/>
          </w:tcPr>
          <w:p w:rsidR="002F49CC" w:rsidRPr="00D37A5D" w:rsidRDefault="002F49CC" w:rsidP="00AF2DB6">
            <w:pPr>
              <w:jc w:val="both"/>
            </w:pPr>
            <w:r w:rsidRPr="00D37A5D">
              <w:t>2</w:t>
            </w:r>
            <w:r w:rsidR="007C3A8F" w:rsidRPr="00D37A5D">
              <w:t>8</w:t>
            </w:r>
          </w:p>
        </w:tc>
        <w:tc>
          <w:tcPr>
            <w:tcW w:w="2154" w:type="dxa"/>
            <w:gridSpan w:val="9"/>
            <w:shd w:val="clear" w:color="auto" w:fill="F7CAAC"/>
          </w:tcPr>
          <w:p w:rsidR="002F49CC" w:rsidRPr="00D37A5D" w:rsidRDefault="002F49CC" w:rsidP="00AF2DB6">
            <w:pPr>
              <w:jc w:val="both"/>
              <w:rPr>
                <w:b/>
              </w:rPr>
            </w:pPr>
            <w:r w:rsidRPr="00D37A5D">
              <w:rPr>
                <w:b/>
              </w:rPr>
              <w:t>kreditů</w:t>
            </w:r>
          </w:p>
        </w:tc>
        <w:tc>
          <w:tcPr>
            <w:tcW w:w="1223" w:type="dxa"/>
            <w:gridSpan w:val="10"/>
          </w:tcPr>
          <w:p w:rsidR="002F49CC" w:rsidRPr="00D37A5D" w:rsidRDefault="002F49CC" w:rsidP="00AF2DB6">
            <w:pPr>
              <w:jc w:val="both"/>
            </w:pPr>
            <w:r w:rsidRPr="00D37A5D">
              <w:t>2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D37A5D" w:rsidRDefault="002F49CC" w:rsidP="00AF2DB6">
            <w:pPr>
              <w:jc w:val="both"/>
              <w:rPr>
                <w:b/>
              </w:rPr>
            </w:pPr>
            <w:r w:rsidRPr="00D37A5D">
              <w:rPr>
                <w:b/>
              </w:rPr>
              <w:t>Prerekvizity, korekvizity, ekvivalence</w:t>
            </w:r>
          </w:p>
        </w:tc>
        <w:tc>
          <w:tcPr>
            <w:tcW w:w="6780" w:type="dxa"/>
            <w:gridSpan w:val="38"/>
          </w:tcPr>
          <w:p w:rsidR="002F49CC" w:rsidRPr="00D37A5D" w:rsidRDefault="002F49CC" w:rsidP="00AF2DB6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D37A5D" w:rsidRDefault="002F49CC" w:rsidP="00AF2DB6">
            <w:pPr>
              <w:jc w:val="both"/>
              <w:rPr>
                <w:b/>
              </w:rPr>
            </w:pPr>
            <w:r w:rsidRPr="00D37A5D">
              <w:rPr>
                <w:b/>
              </w:rPr>
              <w:t>Způsob ověření studijních výsledků</w:t>
            </w:r>
          </w:p>
        </w:tc>
        <w:tc>
          <w:tcPr>
            <w:tcW w:w="3403" w:type="dxa"/>
            <w:gridSpan w:val="19"/>
          </w:tcPr>
          <w:p w:rsidR="002F49CC" w:rsidRPr="00D37A5D" w:rsidRDefault="002F49CC" w:rsidP="00AF2DB6">
            <w:pPr>
              <w:pStyle w:val="Default"/>
              <w:jc w:val="both"/>
              <w:rPr>
                <w:sz w:val="20"/>
                <w:szCs w:val="20"/>
              </w:rPr>
            </w:pPr>
            <w:r w:rsidRPr="00D37A5D">
              <w:rPr>
                <w:sz w:val="20"/>
                <w:szCs w:val="20"/>
              </w:rPr>
              <w:t xml:space="preserve">klasifikovaný zápočet </w:t>
            </w:r>
          </w:p>
        </w:tc>
        <w:tc>
          <w:tcPr>
            <w:tcW w:w="1412" w:type="dxa"/>
            <w:gridSpan w:val="3"/>
            <w:shd w:val="clear" w:color="auto" w:fill="F7CAAC"/>
          </w:tcPr>
          <w:p w:rsidR="002F49CC" w:rsidRPr="00D37A5D" w:rsidRDefault="002F49CC" w:rsidP="00AF2DB6">
            <w:pPr>
              <w:jc w:val="both"/>
              <w:rPr>
                <w:b/>
              </w:rPr>
            </w:pPr>
            <w:r w:rsidRPr="00D37A5D">
              <w:rPr>
                <w:b/>
              </w:rPr>
              <w:t>Forma výuky</w:t>
            </w:r>
          </w:p>
        </w:tc>
        <w:tc>
          <w:tcPr>
            <w:tcW w:w="1965" w:type="dxa"/>
            <w:gridSpan w:val="16"/>
          </w:tcPr>
          <w:p w:rsidR="002F49CC" w:rsidRPr="00D37A5D" w:rsidRDefault="002F49CC" w:rsidP="00937A87">
            <w:pPr>
              <w:pStyle w:val="Default"/>
              <w:jc w:val="both"/>
              <w:rPr>
                <w:sz w:val="20"/>
                <w:szCs w:val="20"/>
              </w:rPr>
            </w:pPr>
            <w:r w:rsidRPr="00D37A5D">
              <w:rPr>
                <w:sz w:val="20"/>
                <w:szCs w:val="20"/>
              </w:rPr>
              <w:t>laboratorní cvičení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D37A5D" w:rsidRDefault="002F49CC" w:rsidP="00AF2DB6">
            <w:pPr>
              <w:jc w:val="both"/>
              <w:rPr>
                <w:b/>
              </w:rPr>
            </w:pPr>
            <w:r w:rsidRPr="00D37A5D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80" w:type="dxa"/>
            <w:gridSpan w:val="38"/>
            <w:tcBorders>
              <w:bottom w:val="single" w:sz="4" w:space="0" w:color="auto"/>
            </w:tcBorders>
          </w:tcPr>
          <w:p w:rsidR="002F49CC" w:rsidRPr="00D37A5D" w:rsidRDefault="002F49CC" w:rsidP="00AF2DB6">
            <w:pPr>
              <w:jc w:val="both"/>
            </w:pPr>
            <w:r w:rsidRPr="00D37A5D">
              <w:t>Povinná účast na laboratorních cvičeních (100% docházka); připravenost na laboratoře bude ověřena před každou úlohou krátkým testem, jehož úspěšné vypracování je podmínkou další práce.</w:t>
            </w:r>
          </w:p>
          <w:p w:rsidR="002F49CC" w:rsidRPr="00D37A5D" w:rsidRDefault="002F49CC" w:rsidP="00AF2DB6">
            <w:pPr>
              <w:jc w:val="both"/>
            </w:pPr>
            <w:r w:rsidRPr="00D37A5D">
              <w:t>Zápočet: vypracování a odevzdání protokolů z jednotlivých laboratorních cvičení a úspěšné absolvování zápočtového testu (minimální zisk 60% plného počtu bodů).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197"/>
        </w:trPr>
        <w:tc>
          <w:tcPr>
            <w:tcW w:w="3082" w:type="dxa"/>
            <w:gridSpan w:val="6"/>
            <w:tcBorders>
              <w:top w:val="nil"/>
            </w:tcBorders>
            <w:shd w:val="clear" w:color="auto" w:fill="F7CAAC"/>
          </w:tcPr>
          <w:p w:rsidR="002F49CC" w:rsidRPr="00D37A5D" w:rsidRDefault="002F49CC" w:rsidP="00AF2DB6">
            <w:pPr>
              <w:jc w:val="both"/>
              <w:rPr>
                <w:b/>
              </w:rPr>
            </w:pPr>
            <w:r w:rsidRPr="00D37A5D">
              <w:rPr>
                <w:b/>
              </w:rPr>
              <w:t>Garant předmětu</w:t>
            </w:r>
          </w:p>
        </w:tc>
        <w:tc>
          <w:tcPr>
            <w:tcW w:w="6780" w:type="dxa"/>
            <w:gridSpan w:val="38"/>
            <w:tcBorders>
              <w:top w:val="single" w:sz="4" w:space="0" w:color="auto"/>
            </w:tcBorders>
          </w:tcPr>
          <w:p w:rsidR="002F49CC" w:rsidRPr="00D37A5D" w:rsidRDefault="002F49CC" w:rsidP="00AF2DB6">
            <w:pPr>
              <w:jc w:val="both"/>
            </w:pPr>
            <w:r w:rsidRPr="00D37A5D">
              <w:t>Mgr. Magda Janalíková, Ph.D.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43"/>
        </w:trPr>
        <w:tc>
          <w:tcPr>
            <w:tcW w:w="3082" w:type="dxa"/>
            <w:gridSpan w:val="6"/>
            <w:tcBorders>
              <w:top w:val="nil"/>
            </w:tcBorders>
            <w:shd w:val="clear" w:color="auto" w:fill="F7CAAC"/>
          </w:tcPr>
          <w:p w:rsidR="002F49CC" w:rsidRPr="00D37A5D" w:rsidRDefault="002F49CC" w:rsidP="00AF2DB6">
            <w:pPr>
              <w:jc w:val="both"/>
              <w:rPr>
                <w:b/>
              </w:rPr>
            </w:pPr>
            <w:r w:rsidRPr="00D37A5D">
              <w:rPr>
                <w:b/>
              </w:rPr>
              <w:t>Zapojení garanta do výuky předmětu</w:t>
            </w:r>
          </w:p>
        </w:tc>
        <w:tc>
          <w:tcPr>
            <w:tcW w:w="6780" w:type="dxa"/>
            <w:gridSpan w:val="38"/>
            <w:tcBorders>
              <w:top w:val="nil"/>
            </w:tcBorders>
          </w:tcPr>
          <w:p w:rsidR="002F49CC" w:rsidRPr="00D37A5D" w:rsidRDefault="002F49CC" w:rsidP="00AF2DB6">
            <w:pPr>
              <w:jc w:val="both"/>
            </w:pPr>
            <w:r w:rsidRPr="00D37A5D">
              <w:t>50% l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D37A5D" w:rsidRDefault="002F49CC" w:rsidP="00AF2DB6">
            <w:pPr>
              <w:jc w:val="both"/>
              <w:rPr>
                <w:b/>
              </w:rPr>
            </w:pPr>
            <w:r w:rsidRPr="00D37A5D">
              <w:rPr>
                <w:b/>
              </w:rPr>
              <w:t>Vyučující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2F49CC" w:rsidRPr="00D37A5D" w:rsidRDefault="002F49CC" w:rsidP="00AF2DB6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04"/>
        </w:trPr>
        <w:tc>
          <w:tcPr>
            <w:tcW w:w="9862" w:type="dxa"/>
            <w:gridSpan w:val="44"/>
            <w:tcBorders>
              <w:top w:val="nil"/>
            </w:tcBorders>
          </w:tcPr>
          <w:p w:rsidR="002F49CC" w:rsidRPr="00D37A5D" w:rsidRDefault="002F49CC" w:rsidP="008F206C">
            <w:pPr>
              <w:spacing w:before="60" w:after="60"/>
              <w:jc w:val="both"/>
            </w:pPr>
            <w:r w:rsidRPr="00D37A5D">
              <w:rPr>
                <w:b/>
              </w:rPr>
              <w:t xml:space="preserve">Mgr. Magda Janalíková, Ph.D. </w:t>
            </w:r>
            <w:r w:rsidRPr="00D37A5D">
              <w:t>(50% l)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D37A5D" w:rsidRDefault="002F49CC" w:rsidP="00AF2DB6">
            <w:pPr>
              <w:jc w:val="both"/>
              <w:rPr>
                <w:b/>
              </w:rPr>
            </w:pPr>
            <w:r w:rsidRPr="00D37A5D">
              <w:rPr>
                <w:b/>
              </w:rPr>
              <w:t>Stručná anotace předmětu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2F49CC" w:rsidRPr="00D37A5D" w:rsidRDefault="002F49CC" w:rsidP="00AF2DB6">
            <w:pPr>
              <w:jc w:val="both"/>
            </w:pPr>
          </w:p>
        </w:tc>
      </w:tr>
      <w:tr w:rsidR="002F49CC" w:rsidRPr="00750B18" w:rsidTr="00F81AEA">
        <w:trPr>
          <w:gridBefore w:val="1"/>
          <w:gridAfter w:val="1"/>
          <w:wBefore w:w="27" w:type="dxa"/>
          <w:wAfter w:w="176" w:type="dxa"/>
          <w:trHeight w:val="3093"/>
        </w:trPr>
        <w:tc>
          <w:tcPr>
            <w:tcW w:w="9862" w:type="dxa"/>
            <w:gridSpan w:val="44"/>
            <w:tcBorders>
              <w:top w:val="nil"/>
              <w:bottom w:val="single" w:sz="12" w:space="0" w:color="auto"/>
            </w:tcBorders>
          </w:tcPr>
          <w:p w:rsidR="002F49CC" w:rsidRPr="00D37A5D" w:rsidRDefault="002F49CC" w:rsidP="00AF2DB6">
            <w:pPr>
              <w:pStyle w:val="Default"/>
              <w:jc w:val="both"/>
              <w:rPr>
                <w:sz w:val="20"/>
                <w:szCs w:val="20"/>
              </w:rPr>
            </w:pPr>
            <w:r w:rsidRPr="00D37A5D">
              <w:rPr>
                <w:sz w:val="20"/>
                <w:szCs w:val="20"/>
                <w:shd w:val="clear" w:color="auto" w:fill="FFFFFF"/>
              </w:rPr>
              <w:t>Cílem předmětu je seznámit studenty s mikrobiologickou analýzou potravin. Student získá znalosti o mikrobiologických metodách a faktorech, které mohou mít vliv na růst a množení mikroorganizmů v potravinách. </w:t>
            </w:r>
            <w:r w:rsidRPr="00D37A5D">
              <w:rPr>
                <w:sz w:val="20"/>
                <w:szCs w:val="20"/>
              </w:rPr>
              <w:t xml:space="preserve"> Obsah předmětu tvoří tyto tematické celky: </w:t>
            </w:r>
          </w:p>
          <w:p w:rsidR="002F49CC" w:rsidRPr="00D37A5D" w:rsidRDefault="002F49CC" w:rsidP="00033E37">
            <w:pPr>
              <w:pStyle w:val="Odstavecseseznamem"/>
              <w:numPr>
                <w:ilvl w:val="0"/>
                <w:numId w:val="20"/>
              </w:numPr>
              <w:ind w:left="284" w:hanging="57"/>
              <w:jc w:val="both"/>
            </w:pPr>
            <w:r w:rsidRPr="00D37A5D">
              <w:t xml:space="preserve">Bezpečnost práce, přístroje v laboratoři, úvod a organizace laboratorních cvičení. </w:t>
            </w:r>
          </w:p>
          <w:p w:rsidR="002F49CC" w:rsidRPr="00D37A5D" w:rsidRDefault="002F49CC" w:rsidP="00033E37">
            <w:pPr>
              <w:pStyle w:val="Odstavecseseznamem"/>
              <w:numPr>
                <w:ilvl w:val="0"/>
                <w:numId w:val="20"/>
              </w:numPr>
              <w:ind w:left="284" w:hanging="57"/>
              <w:jc w:val="both"/>
            </w:pPr>
            <w:r w:rsidRPr="00D37A5D">
              <w:t xml:space="preserve">Růst a množení bakteriálních buněk v prostředí antimikrobiálních látek (difúzní metody). </w:t>
            </w:r>
          </w:p>
          <w:p w:rsidR="002F49CC" w:rsidRPr="00D37A5D" w:rsidRDefault="002F49CC" w:rsidP="00033E37">
            <w:pPr>
              <w:pStyle w:val="Odstavecseseznamem"/>
              <w:numPr>
                <w:ilvl w:val="0"/>
                <w:numId w:val="20"/>
              </w:numPr>
              <w:ind w:left="284" w:hanging="57"/>
              <w:jc w:val="both"/>
            </w:pPr>
            <w:r w:rsidRPr="00D37A5D">
              <w:t xml:space="preserve">Růst a množení bakteriálních buněk v prostředí antimikrobiálních látek (diluční metody). </w:t>
            </w:r>
          </w:p>
          <w:p w:rsidR="002F49CC" w:rsidRPr="00D37A5D" w:rsidRDefault="002F49CC" w:rsidP="00033E37">
            <w:pPr>
              <w:pStyle w:val="Odstavecseseznamem"/>
              <w:numPr>
                <w:ilvl w:val="0"/>
                <w:numId w:val="20"/>
              </w:numPr>
              <w:ind w:left="284" w:hanging="57"/>
              <w:jc w:val="both"/>
            </w:pPr>
            <w:r w:rsidRPr="00D37A5D">
              <w:t xml:space="preserve">Indikátorové a patogenní mikroorganizmy v potravinách – využití chromogenních půd. </w:t>
            </w:r>
          </w:p>
          <w:p w:rsidR="002F49CC" w:rsidRPr="00D37A5D" w:rsidRDefault="002F49CC" w:rsidP="00033E37">
            <w:pPr>
              <w:pStyle w:val="Odstavecseseznamem"/>
              <w:numPr>
                <w:ilvl w:val="0"/>
                <w:numId w:val="20"/>
              </w:numPr>
              <w:ind w:left="284" w:hanging="57"/>
              <w:jc w:val="both"/>
            </w:pPr>
            <w:r w:rsidRPr="00D37A5D">
              <w:t xml:space="preserve">Indikátorové a patogenní mikroorganizmy v potravinách – využití imunochemických metod. </w:t>
            </w:r>
          </w:p>
          <w:p w:rsidR="002F49CC" w:rsidRPr="00D37A5D" w:rsidRDefault="002F49CC" w:rsidP="00033E37">
            <w:pPr>
              <w:pStyle w:val="Odstavecseseznamem"/>
              <w:numPr>
                <w:ilvl w:val="0"/>
                <w:numId w:val="20"/>
              </w:numPr>
              <w:ind w:left="284" w:hanging="57"/>
              <w:jc w:val="both"/>
            </w:pPr>
            <w:r w:rsidRPr="00D37A5D">
              <w:t xml:space="preserve">Mikroorganismy v potravinách živočišného původu (maso, drůbež, ryby). </w:t>
            </w:r>
          </w:p>
          <w:p w:rsidR="002F49CC" w:rsidRPr="00D37A5D" w:rsidRDefault="002F49CC" w:rsidP="00033E37">
            <w:pPr>
              <w:pStyle w:val="Odstavecseseznamem"/>
              <w:numPr>
                <w:ilvl w:val="0"/>
                <w:numId w:val="20"/>
              </w:numPr>
              <w:ind w:left="284" w:hanging="57"/>
              <w:jc w:val="both"/>
            </w:pPr>
            <w:r w:rsidRPr="00D37A5D">
              <w:t xml:space="preserve">Mikroorganismy v potravinách živočišného původu (mléko, mléčné výrobky, masné výrobky, lahůdky). </w:t>
            </w:r>
          </w:p>
          <w:p w:rsidR="002F49CC" w:rsidRPr="00D37A5D" w:rsidRDefault="002F49CC" w:rsidP="00033E37">
            <w:pPr>
              <w:pStyle w:val="Odstavecseseznamem"/>
              <w:numPr>
                <w:ilvl w:val="0"/>
                <w:numId w:val="20"/>
              </w:numPr>
              <w:ind w:left="284" w:hanging="57"/>
              <w:jc w:val="both"/>
            </w:pPr>
            <w:r w:rsidRPr="00D37A5D">
              <w:t xml:space="preserve">Mikroorganismy v potravinách rostlinného původu (obiloviny, pekařské a cukrářské výrobky, naklíčená semena, koření). </w:t>
            </w:r>
          </w:p>
          <w:p w:rsidR="002F49CC" w:rsidRPr="00D37A5D" w:rsidRDefault="002F49CC" w:rsidP="00033E37">
            <w:pPr>
              <w:pStyle w:val="Odstavecseseznamem"/>
              <w:numPr>
                <w:ilvl w:val="0"/>
                <w:numId w:val="20"/>
              </w:numPr>
              <w:ind w:left="284" w:hanging="57"/>
              <w:jc w:val="both"/>
            </w:pPr>
            <w:r w:rsidRPr="00D37A5D">
              <w:t xml:space="preserve">Identifikace gramnegativních mikrobiálních izolátů z potravin pomocí moderních standardizovaných metod (identifikační systém MIKRO-LA-TEST včetně softwaru TNW). </w:t>
            </w:r>
          </w:p>
          <w:p w:rsidR="002F49CC" w:rsidRPr="00D37A5D" w:rsidRDefault="002F49CC" w:rsidP="00033E37">
            <w:pPr>
              <w:pStyle w:val="Odstavecseseznamem"/>
              <w:numPr>
                <w:ilvl w:val="0"/>
                <w:numId w:val="20"/>
              </w:numPr>
              <w:ind w:left="284" w:hanging="57"/>
              <w:jc w:val="both"/>
            </w:pPr>
            <w:r w:rsidRPr="00D37A5D">
              <w:t xml:space="preserve">Identifikace grampozitivních mikrobiálních izolátů z potravin pomocí moderních standardizovaných metod (identifikační systém MIKRO-LA-TEST včetně softwaru TNW). </w:t>
            </w:r>
          </w:p>
          <w:p w:rsidR="002F49CC" w:rsidRPr="00D37A5D" w:rsidRDefault="002F49CC" w:rsidP="00033E37">
            <w:pPr>
              <w:pStyle w:val="Odstavecseseznamem"/>
              <w:numPr>
                <w:ilvl w:val="0"/>
                <w:numId w:val="20"/>
              </w:numPr>
              <w:ind w:left="284" w:hanging="57"/>
              <w:jc w:val="both"/>
            </w:pPr>
            <w:r w:rsidRPr="00D37A5D">
              <w:t xml:space="preserve">Identifikace mikrobiálních izolátů z potravin pomocí molekulárně biologických metod (izolace DNA) I. </w:t>
            </w:r>
          </w:p>
          <w:p w:rsidR="002F49CC" w:rsidRPr="00D37A5D" w:rsidRDefault="002F49CC" w:rsidP="00033E37">
            <w:pPr>
              <w:pStyle w:val="Odstavecseseznamem"/>
              <w:numPr>
                <w:ilvl w:val="0"/>
                <w:numId w:val="20"/>
              </w:numPr>
              <w:ind w:left="284" w:hanging="57"/>
              <w:jc w:val="both"/>
            </w:pPr>
            <w:r w:rsidRPr="00D37A5D">
              <w:t xml:space="preserve">Identifikace mikrobiálních izolátů z potravin pomocí molekulárně biologických metod (PCR, real-time PCR) II. </w:t>
            </w:r>
          </w:p>
          <w:p w:rsidR="002F49CC" w:rsidRPr="00D37A5D" w:rsidRDefault="002F49CC" w:rsidP="00033E37">
            <w:pPr>
              <w:pStyle w:val="Odstavecseseznamem"/>
              <w:numPr>
                <w:ilvl w:val="0"/>
                <w:numId w:val="20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D37A5D">
              <w:t xml:space="preserve">Identifikace mikrobiálních izolátů z potravin pomocí molekulárně biologických metod </w:t>
            </w:r>
            <w:r w:rsidRPr="00D37A5D">
              <w:rPr>
                <w:sz w:val="19"/>
                <w:szCs w:val="19"/>
              </w:rPr>
              <w:t xml:space="preserve">(vyhodnocení sekvenování) III. </w:t>
            </w:r>
          </w:p>
          <w:p w:rsidR="002F49CC" w:rsidRPr="00D37A5D" w:rsidRDefault="002F49CC" w:rsidP="00033E37">
            <w:pPr>
              <w:pStyle w:val="Odstavecseseznamem"/>
              <w:numPr>
                <w:ilvl w:val="0"/>
                <w:numId w:val="20"/>
              </w:numPr>
              <w:ind w:left="284" w:hanging="57"/>
              <w:jc w:val="both"/>
            </w:pPr>
            <w:r w:rsidRPr="00D37A5D">
              <w:t xml:space="preserve">Individuální projekt, vyhodnocení protokolů, zápočet.  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65"/>
        </w:trPr>
        <w:tc>
          <w:tcPr>
            <w:tcW w:w="3648" w:type="dxa"/>
            <w:gridSpan w:val="12"/>
            <w:tcBorders>
              <w:top w:val="nil"/>
            </w:tcBorders>
            <w:shd w:val="clear" w:color="auto" w:fill="F7CAAC"/>
          </w:tcPr>
          <w:p w:rsidR="002F49CC" w:rsidRPr="00D37A5D" w:rsidRDefault="002F49CC" w:rsidP="00AF2DB6">
            <w:pPr>
              <w:jc w:val="both"/>
            </w:pPr>
            <w:r w:rsidRPr="00D37A5D">
              <w:rPr>
                <w:b/>
              </w:rPr>
              <w:t>Studijní literatura a studijní pomůcky</w:t>
            </w:r>
          </w:p>
        </w:tc>
        <w:tc>
          <w:tcPr>
            <w:tcW w:w="6214" w:type="dxa"/>
            <w:gridSpan w:val="32"/>
            <w:tcBorders>
              <w:top w:val="nil"/>
              <w:bottom w:val="nil"/>
            </w:tcBorders>
          </w:tcPr>
          <w:p w:rsidR="002F49CC" w:rsidRPr="00D37A5D" w:rsidRDefault="002F49CC" w:rsidP="00AF2DB6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1497"/>
        </w:trPr>
        <w:tc>
          <w:tcPr>
            <w:tcW w:w="9862" w:type="dxa"/>
            <w:gridSpan w:val="44"/>
            <w:tcBorders>
              <w:top w:val="nil"/>
            </w:tcBorders>
          </w:tcPr>
          <w:p w:rsidR="002F49CC" w:rsidRPr="00D37A5D" w:rsidRDefault="002F49CC" w:rsidP="00AF2DB6">
            <w:pPr>
              <w:jc w:val="both"/>
            </w:pPr>
            <w:r w:rsidRPr="00D37A5D">
              <w:rPr>
                <w:u w:val="single"/>
              </w:rPr>
              <w:t>Povinná literatura</w:t>
            </w:r>
            <w:r w:rsidRPr="00D37A5D">
              <w:t>:</w:t>
            </w:r>
          </w:p>
          <w:p w:rsidR="00523741" w:rsidRPr="00D37A5D" w:rsidRDefault="00523741" w:rsidP="00AF2DB6">
            <w:pPr>
              <w:jc w:val="both"/>
            </w:pPr>
            <w:r w:rsidRPr="00D37A5D">
              <w:t>Výukové materiály v anglickém jazyce poskytnuté vyučujícím.</w:t>
            </w:r>
          </w:p>
          <w:p w:rsidR="002F49CC" w:rsidRPr="00D37A5D" w:rsidRDefault="002F49CC" w:rsidP="00AF2DB6">
            <w:pPr>
              <w:jc w:val="both"/>
              <w:rPr>
                <w:sz w:val="14"/>
                <w:szCs w:val="14"/>
              </w:rPr>
            </w:pPr>
          </w:p>
          <w:p w:rsidR="002F49CC" w:rsidRPr="00D37A5D" w:rsidRDefault="002F49CC" w:rsidP="00AF2DB6">
            <w:pPr>
              <w:jc w:val="both"/>
            </w:pPr>
            <w:r w:rsidRPr="00D37A5D">
              <w:rPr>
                <w:u w:val="single"/>
              </w:rPr>
              <w:t>Doporučená literatura</w:t>
            </w:r>
            <w:r w:rsidRPr="00D37A5D">
              <w:t>:</w:t>
            </w:r>
          </w:p>
          <w:p w:rsidR="002F49CC" w:rsidRPr="00D37A5D" w:rsidRDefault="002F49CC" w:rsidP="00AF2DB6">
            <w:pPr>
              <w:jc w:val="both"/>
            </w:pPr>
            <w:r w:rsidRPr="00D37A5D">
              <w:rPr>
                <w:color w:val="000000"/>
              </w:rPr>
              <w:t>MONTVILLE, T.J., MATTHEWS, K.R., KNIEL, K.E. </w:t>
            </w:r>
            <w:r w:rsidRPr="00D37A5D">
              <w:rPr>
                <w:iCs/>
                <w:color w:val="000000"/>
              </w:rPr>
              <w:t>Food Microbiology: An Introduction</w:t>
            </w:r>
            <w:r w:rsidRPr="00D37A5D">
              <w:rPr>
                <w:color w:val="000000"/>
              </w:rPr>
              <w:t>. 3rd Ed. Washington: ASM Press, 2012. xxii, 547 s. ISBN 978-1-55581-636-0.</w:t>
            </w:r>
          </w:p>
          <w:p w:rsidR="002F49CC" w:rsidRPr="00D37A5D" w:rsidRDefault="002F49CC" w:rsidP="00AF2DB6">
            <w:pPr>
              <w:jc w:val="both"/>
            </w:pPr>
            <w:r w:rsidRPr="00D37A5D">
              <w:rPr>
                <w:color w:val="000000"/>
              </w:rPr>
              <w:t>DOYLE, M.P., BUCHANAN, R. </w:t>
            </w:r>
            <w:r w:rsidRPr="00D37A5D">
              <w:rPr>
                <w:iCs/>
                <w:color w:val="000000"/>
              </w:rPr>
              <w:t>Food Microbiology: Fundamentals and Frontiers</w:t>
            </w:r>
            <w:r w:rsidRPr="00D37A5D">
              <w:rPr>
                <w:color w:val="000000"/>
              </w:rPr>
              <w:t>. 4th Ed. Washington: ASM Press, 2013. xix, 1118 s. ISBN 978-1-55581-626-1.</w:t>
            </w:r>
          </w:p>
          <w:p w:rsidR="002F49CC" w:rsidRPr="00D37A5D" w:rsidRDefault="002F49CC" w:rsidP="00AF2DB6">
            <w:pPr>
              <w:jc w:val="both"/>
            </w:pPr>
            <w:r w:rsidRPr="00D37A5D">
              <w:t>CRAIG, N.L. Molecular Biology: Principles of Genome Function. 2nd Ed. Oxford: Oxford University Press. ISBN 978-0-19-965857-2.</w:t>
            </w:r>
          </w:p>
          <w:p w:rsidR="002F49CC" w:rsidRPr="00D37A5D" w:rsidRDefault="002F49CC" w:rsidP="003D5D13">
            <w:pPr>
              <w:jc w:val="both"/>
            </w:pPr>
            <w:r w:rsidRPr="00D37A5D">
              <w:t>BROWN, T.A. Gene Cloning and DNA Analysis: An Introduction. 7th Ed. Chichester: Wiley Blackwell, 2016. ISBN 978-1-119-07256-0.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F49CC" w:rsidRPr="00D37A5D" w:rsidRDefault="002F49CC" w:rsidP="00AF2DB6">
            <w:pPr>
              <w:jc w:val="center"/>
              <w:rPr>
                <w:b/>
              </w:rPr>
            </w:pPr>
            <w:r w:rsidRPr="00D37A5D">
              <w:rPr>
                <w:b/>
              </w:rPr>
              <w:t>Informace ke kombinované nebo distanční formě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4782" w:type="dxa"/>
            <w:gridSpan w:val="18"/>
            <w:tcBorders>
              <w:top w:val="single" w:sz="2" w:space="0" w:color="auto"/>
            </w:tcBorders>
            <w:shd w:val="clear" w:color="auto" w:fill="F7CAAC"/>
          </w:tcPr>
          <w:p w:rsidR="002F49CC" w:rsidRPr="00D37A5D" w:rsidRDefault="002F49CC" w:rsidP="00AF2DB6">
            <w:pPr>
              <w:jc w:val="both"/>
            </w:pPr>
            <w:r w:rsidRPr="00D37A5D">
              <w:rPr>
                <w:b/>
              </w:rPr>
              <w:t>Rozsah konzultací (soustředění)</w:t>
            </w:r>
          </w:p>
        </w:tc>
        <w:tc>
          <w:tcPr>
            <w:tcW w:w="888" w:type="dxa"/>
            <w:gridSpan w:val="3"/>
            <w:tcBorders>
              <w:top w:val="single" w:sz="2" w:space="0" w:color="auto"/>
            </w:tcBorders>
          </w:tcPr>
          <w:p w:rsidR="002F49CC" w:rsidRPr="00D37A5D" w:rsidRDefault="002F49CC" w:rsidP="00FC6AEB">
            <w:pPr>
              <w:jc w:val="center"/>
            </w:pPr>
          </w:p>
        </w:tc>
        <w:tc>
          <w:tcPr>
            <w:tcW w:w="4192" w:type="dxa"/>
            <w:gridSpan w:val="23"/>
            <w:tcBorders>
              <w:top w:val="single" w:sz="2" w:space="0" w:color="auto"/>
            </w:tcBorders>
            <w:shd w:val="clear" w:color="auto" w:fill="F7CAAC"/>
          </w:tcPr>
          <w:p w:rsidR="002F49CC" w:rsidRPr="00D37A5D" w:rsidRDefault="002F49CC" w:rsidP="00AF2DB6">
            <w:pPr>
              <w:jc w:val="both"/>
              <w:rPr>
                <w:b/>
              </w:rPr>
            </w:pPr>
            <w:r w:rsidRPr="00D37A5D">
              <w:rPr>
                <w:b/>
              </w:rPr>
              <w:t xml:space="preserve">hodin 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shd w:val="clear" w:color="auto" w:fill="F7CAAC"/>
          </w:tcPr>
          <w:p w:rsidR="002F49CC" w:rsidRPr="00D37A5D" w:rsidRDefault="002F49CC" w:rsidP="00AF2DB6">
            <w:pPr>
              <w:jc w:val="both"/>
              <w:rPr>
                <w:b/>
              </w:rPr>
            </w:pPr>
            <w:r w:rsidRPr="00D37A5D">
              <w:rPr>
                <w:b/>
              </w:rPr>
              <w:t>Informace o způsobu kontaktu s vyučujícím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141"/>
        </w:trPr>
        <w:tc>
          <w:tcPr>
            <w:tcW w:w="9862" w:type="dxa"/>
            <w:gridSpan w:val="44"/>
          </w:tcPr>
          <w:p w:rsidR="00394B59" w:rsidRDefault="00394B59" w:rsidP="008F206C">
            <w:pPr>
              <w:jc w:val="both"/>
              <w:rPr>
                <w:sz w:val="19"/>
                <w:szCs w:val="19"/>
              </w:rPr>
            </w:pPr>
          </w:p>
          <w:p w:rsidR="00D37A5D" w:rsidRDefault="00D37A5D" w:rsidP="008F206C">
            <w:pPr>
              <w:jc w:val="both"/>
              <w:rPr>
                <w:sz w:val="19"/>
                <w:szCs w:val="19"/>
              </w:rPr>
            </w:pPr>
          </w:p>
          <w:p w:rsidR="00D37A5D" w:rsidRPr="003D5D13" w:rsidRDefault="00D37A5D" w:rsidP="008F206C">
            <w:pPr>
              <w:jc w:val="both"/>
              <w:rPr>
                <w:sz w:val="19"/>
                <w:szCs w:val="19"/>
              </w:rPr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tcBorders>
              <w:bottom w:val="double" w:sz="4" w:space="0" w:color="auto"/>
            </w:tcBorders>
            <w:shd w:val="clear" w:color="auto" w:fill="BDD6EE"/>
          </w:tcPr>
          <w:p w:rsidR="002F49CC" w:rsidRPr="00523741" w:rsidRDefault="002F49CC" w:rsidP="00AF2DB6">
            <w:pPr>
              <w:jc w:val="both"/>
              <w:rPr>
                <w:b/>
                <w:sz w:val="28"/>
                <w:szCs w:val="28"/>
              </w:rPr>
            </w:pPr>
            <w:r w:rsidRPr="00523741">
              <w:rPr>
                <w:sz w:val="19"/>
                <w:szCs w:val="19"/>
              </w:rPr>
              <w:lastRenderedPageBreak/>
              <w:br w:type="page"/>
            </w:r>
            <w:r w:rsidRPr="00523741">
              <w:rPr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:rsidR="002F49CC" w:rsidRPr="00F42422" w:rsidRDefault="002F49CC" w:rsidP="00AF2DB6">
            <w:pPr>
              <w:jc w:val="both"/>
              <w:rPr>
                <w:b/>
                <w:sz w:val="19"/>
                <w:szCs w:val="19"/>
              </w:rPr>
            </w:pPr>
            <w:r w:rsidRPr="00F42422">
              <w:rPr>
                <w:b/>
                <w:sz w:val="19"/>
                <w:szCs w:val="19"/>
              </w:rPr>
              <w:t>Název studijního předmětu</w:t>
            </w:r>
          </w:p>
        </w:tc>
        <w:tc>
          <w:tcPr>
            <w:tcW w:w="6780" w:type="dxa"/>
            <w:gridSpan w:val="38"/>
            <w:tcBorders>
              <w:top w:val="double" w:sz="4" w:space="0" w:color="auto"/>
            </w:tcBorders>
          </w:tcPr>
          <w:p w:rsidR="002F49CC" w:rsidRPr="00F42422" w:rsidRDefault="00326646" w:rsidP="00AF2DB6">
            <w:pPr>
              <w:jc w:val="both"/>
              <w:rPr>
                <w:b/>
                <w:sz w:val="19"/>
                <w:szCs w:val="19"/>
              </w:rPr>
            </w:pPr>
            <w:bookmarkStart w:id="19" w:name="Apl_pov_a_kol_chem_v_potr"/>
            <w:bookmarkEnd w:id="19"/>
            <w:r w:rsidRPr="00F42422">
              <w:rPr>
                <w:b/>
                <w:sz w:val="19"/>
                <w:szCs w:val="19"/>
              </w:rPr>
              <w:t>Applied Surface and Colloid Chemistry in Food Technology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F42422" w:rsidRDefault="002F49CC" w:rsidP="00AF2DB6">
            <w:pPr>
              <w:jc w:val="both"/>
              <w:rPr>
                <w:b/>
                <w:sz w:val="19"/>
                <w:szCs w:val="19"/>
              </w:rPr>
            </w:pPr>
            <w:r w:rsidRPr="00F42422">
              <w:rPr>
                <w:b/>
                <w:sz w:val="19"/>
                <w:szCs w:val="19"/>
              </w:rPr>
              <w:t>Typ předmětu</w:t>
            </w:r>
          </w:p>
        </w:tc>
        <w:tc>
          <w:tcPr>
            <w:tcW w:w="3403" w:type="dxa"/>
            <w:gridSpan w:val="19"/>
          </w:tcPr>
          <w:p w:rsidR="002F49CC" w:rsidRPr="00F42422" w:rsidRDefault="00AA776D" w:rsidP="00AF2DB6">
            <w:pPr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>povinný, ZT</w:t>
            </w:r>
          </w:p>
        </w:tc>
        <w:tc>
          <w:tcPr>
            <w:tcW w:w="2693" w:type="dxa"/>
            <w:gridSpan w:val="13"/>
            <w:shd w:val="clear" w:color="auto" w:fill="F7CAAC"/>
          </w:tcPr>
          <w:p w:rsidR="002F49CC" w:rsidRPr="00F42422" w:rsidRDefault="002F49CC" w:rsidP="00AF2DB6">
            <w:pPr>
              <w:jc w:val="both"/>
              <w:rPr>
                <w:sz w:val="19"/>
                <w:szCs w:val="19"/>
              </w:rPr>
            </w:pPr>
            <w:r w:rsidRPr="00F42422">
              <w:rPr>
                <w:b/>
                <w:sz w:val="19"/>
                <w:szCs w:val="19"/>
              </w:rPr>
              <w:t>doporučený ročník / semestr</w:t>
            </w:r>
          </w:p>
        </w:tc>
        <w:tc>
          <w:tcPr>
            <w:tcW w:w="684" w:type="dxa"/>
            <w:gridSpan w:val="6"/>
          </w:tcPr>
          <w:p w:rsidR="002F49CC" w:rsidRPr="00F42422" w:rsidRDefault="00CD5159" w:rsidP="00AF2DB6">
            <w:pPr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>1/LS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F42422" w:rsidRDefault="002F49CC" w:rsidP="00AF2DB6">
            <w:pPr>
              <w:jc w:val="both"/>
              <w:rPr>
                <w:b/>
                <w:sz w:val="19"/>
                <w:szCs w:val="19"/>
              </w:rPr>
            </w:pPr>
            <w:r w:rsidRPr="00F42422">
              <w:rPr>
                <w:b/>
                <w:sz w:val="19"/>
                <w:szCs w:val="19"/>
              </w:rPr>
              <w:t>Rozsah studijního předmětu</w:t>
            </w:r>
          </w:p>
        </w:tc>
        <w:tc>
          <w:tcPr>
            <w:tcW w:w="1700" w:type="dxa"/>
            <w:gridSpan w:val="12"/>
          </w:tcPr>
          <w:p w:rsidR="002F49CC" w:rsidRPr="00F42422" w:rsidRDefault="007C3A8F" w:rsidP="00471CC2">
            <w:pPr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>28p+0s</w:t>
            </w:r>
            <w:r w:rsidRPr="00F42422">
              <w:rPr>
                <w:sz w:val="19"/>
                <w:szCs w:val="19"/>
                <w:lang w:val="en-GB"/>
              </w:rPr>
              <w:t>+</w:t>
            </w:r>
            <w:r w:rsidRPr="00F42422">
              <w:rPr>
                <w:sz w:val="19"/>
                <w:szCs w:val="19"/>
              </w:rPr>
              <w:t>28l</w:t>
            </w:r>
          </w:p>
        </w:tc>
        <w:tc>
          <w:tcPr>
            <w:tcW w:w="888" w:type="dxa"/>
            <w:gridSpan w:val="3"/>
            <w:shd w:val="clear" w:color="auto" w:fill="F7CAAC"/>
          </w:tcPr>
          <w:p w:rsidR="002F49CC" w:rsidRPr="00F42422" w:rsidRDefault="002F49CC" w:rsidP="00AF2DB6">
            <w:pPr>
              <w:jc w:val="both"/>
              <w:rPr>
                <w:b/>
                <w:sz w:val="19"/>
                <w:szCs w:val="19"/>
              </w:rPr>
            </w:pPr>
            <w:r w:rsidRPr="00F42422">
              <w:rPr>
                <w:b/>
                <w:sz w:val="19"/>
                <w:szCs w:val="19"/>
              </w:rPr>
              <w:t xml:space="preserve">hod. </w:t>
            </w:r>
          </w:p>
        </w:tc>
        <w:tc>
          <w:tcPr>
            <w:tcW w:w="815" w:type="dxa"/>
            <w:gridSpan w:val="4"/>
          </w:tcPr>
          <w:p w:rsidR="002F49CC" w:rsidRPr="00F42422" w:rsidRDefault="007C3A8F" w:rsidP="00AF2DB6">
            <w:pPr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>56</w:t>
            </w:r>
          </w:p>
        </w:tc>
        <w:tc>
          <w:tcPr>
            <w:tcW w:w="2154" w:type="dxa"/>
            <w:gridSpan w:val="9"/>
            <w:shd w:val="clear" w:color="auto" w:fill="F7CAAC"/>
          </w:tcPr>
          <w:p w:rsidR="002F49CC" w:rsidRPr="00F42422" w:rsidRDefault="002F49CC" w:rsidP="00AF2DB6">
            <w:pPr>
              <w:jc w:val="both"/>
              <w:rPr>
                <w:b/>
                <w:sz w:val="19"/>
                <w:szCs w:val="19"/>
              </w:rPr>
            </w:pPr>
            <w:r w:rsidRPr="00F42422">
              <w:rPr>
                <w:b/>
                <w:sz w:val="19"/>
                <w:szCs w:val="19"/>
              </w:rPr>
              <w:t>kreditů</w:t>
            </w:r>
          </w:p>
        </w:tc>
        <w:tc>
          <w:tcPr>
            <w:tcW w:w="1223" w:type="dxa"/>
            <w:gridSpan w:val="10"/>
          </w:tcPr>
          <w:p w:rsidR="002F49CC" w:rsidRPr="00F42422" w:rsidRDefault="007C3A8F" w:rsidP="00AF2DB6">
            <w:pPr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>4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F42422" w:rsidRDefault="002F49CC" w:rsidP="00AF2DB6">
            <w:pPr>
              <w:jc w:val="both"/>
              <w:rPr>
                <w:b/>
                <w:sz w:val="19"/>
                <w:szCs w:val="19"/>
              </w:rPr>
            </w:pPr>
            <w:r w:rsidRPr="00F42422">
              <w:rPr>
                <w:b/>
                <w:sz w:val="19"/>
                <w:szCs w:val="19"/>
              </w:rPr>
              <w:t>Prerekvizity, korekvizity, ekvivalence</w:t>
            </w:r>
          </w:p>
        </w:tc>
        <w:tc>
          <w:tcPr>
            <w:tcW w:w="6780" w:type="dxa"/>
            <w:gridSpan w:val="38"/>
          </w:tcPr>
          <w:p w:rsidR="002F49CC" w:rsidRPr="00F42422" w:rsidRDefault="002F49CC" w:rsidP="00AF2DB6">
            <w:pPr>
              <w:jc w:val="both"/>
              <w:rPr>
                <w:sz w:val="19"/>
                <w:szCs w:val="19"/>
              </w:rPr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F42422" w:rsidRDefault="002F49CC" w:rsidP="00AF2DB6">
            <w:pPr>
              <w:jc w:val="both"/>
              <w:rPr>
                <w:b/>
                <w:sz w:val="19"/>
                <w:szCs w:val="19"/>
              </w:rPr>
            </w:pPr>
            <w:r w:rsidRPr="00F42422">
              <w:rPr>
                <w:b/>
                <w:sz w:val="19"/>
                <w:szCs w:val="19"/>
              </w:rPr>
              <w:t>Způsob ověření studijních výsledků</w:t>
            </w:r>
          </w:p>
        </w:tc>
        <w:tc>
          <w:tcPr>
            <w:tcW w:w="3403" w:type="dxa"/>
            <w:gridSpan w:val="19"/>
          </w:tcPr>
          <w:p w:rsidR="002F49CC" w:rsidRPr="00F42422" w:rsidRDefault="007C3A8F" w:rsidP="00471CC2">
            <w:pPr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>zápočet, zkouška</w:t>
            </w:r>
          </w:p>
        </w:tc>
        <w:tc>
          <w:tcPr>
            <w:tcW w:w="1412" w:type="dxa"/>
            <w:gridSpan w:val="3"/>
            <w:shd w:val="clear" w:color="auto" w:fill="F7CAAC"/>
          </w:tcPr>
          <w:p w:rsidR="002F49CC" w:rsidRPr="00F42422" w:rsidRDefault="002F49CC" w:rsidP="00AF2DB6">
            <w:pPr>
              <w:jc w:val="both"/>
              <w:rPr>
                <w:b/>
                <w:sz w:val="19"/>
                <w:szCs w:val="19"/>
              </w:rPr>
            </w:pPr>
            <w:r w:rsidRPr="00F42422">
              <w:rPr>
                <w:b/>
                <w:sz w:val="19"/>
                <w:szCs w:val="19"/>
              </w:rPr>
              <w:t>Forma výuky</w:t>
            </w:r>
          </w:p>
        </w:tc>
        <w:tc>
          <w:tcPr>
            <w:tcW w:w="1965" w:type="dxa"/>
            <w:gridSpan w:val="16"/>
          </w:tcPr>
          <w:p w:rsidR="002F49CC" w:rsidRPr="00F42422" w:rsidRDefault="002F49CC" w:rsidP="00AF2DB6">
            <w:pPr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>přednášky,</w:t>
            </w:r>
          </w:p>
          <w:p w:rsidR="002F49CC" w:rsidRPr="00F42422" w:rsidRDefault="002F49CC" w:rsidP="00471CC2">
            <w:pPr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>laboratorní cvičení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F42422" w:rsidRDefault="002F49CC" w:rsidP="00AF2DB6">
            <w:pPr>
              <w:jc w:val="both"/>
              <w:rPr>
                <w:b/>
                <w:sz w:val="19"/>
                <w:szCs w:val="19"/>
              </w:rPr>
            </w:pPr>
            <w:r w:rsidRPr="00F42422">
              <w:rPr>
                <w:b/>
                <w:sz w:val="19"/>
                <w:szCs w:val="19"/>
              </w:rPr>
              <w:t>Forma způsobu ověření studijních výsledků a další požadavky na studenta</w:t>
            </w:r>
          </w:p>
        </w:tc>
        <w:tc>
          <w:tcPr>
            <w:tcW w:w="6780" w:type="dxa"/>
            <w:gridSpan w:val="38"/>
            <w:tcBorders>
              <w:bottom w:val="single" w:sz="4" w:space="0" w:color="auto"/>
            </w:tcBorders>
          </w:tcPr>
          <w:p w:rsidR="002F49CC" w:rsidRPr="00F42422" w:rsidRDefault="002F49CC" w:rsidP="00AF2DB6">
            <w:pPr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 xml:space="preserve">Absolvování všech laboratorních úloh, odevzdání všech vypracovaných protokolů z laboratorních cvičení. </w:t>
            </w:r>
          </w:p>
          <w:p w:rsidR="002F49CC" w:rsidRPr="00F42422" w:rsidRDefault="002F49CC" w:rsidP="00AF2DB6">
            <w:pPr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>Písemný test z vybraných numerických příkladů z probíraných okruhů témat, po absolvování kterého dále student musí prokázat znalosti z přednášené látky dle sylabů.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197"/>
        </w:trPr>
        <w:tc>
          <w:tcPr>
            <w:tcW w:w="3082" w:type="dxa"/>
            <w:gridSpan w:val="6"/>
            <w:tcBorders>
              <w:top w:val="nil"/>
            </w:tcBorders>
            <w:shd w:val="clear" w:color="auto" w:fill="F7CAAC"/>
          </w:tcPr>
          <w:p w:rsidR="002F49CC" w:rsidRPr="00F42422" w:rsidRDefault="002F49CC" w:rsidP="00AF2DB6">
            <w:pPr>
              <w:jc w:val="both"/>
              <w:rPr>
                <w:b/>
                <w:sz w:val="19"/>
                <w:szCs w:val="19"/>
              </w:rPr>
            </w:pPr>
            <w:r w:rsidRPr="00F42422">
              <w:rPr>
                <w:b/>
                <w:sz w:val="19"/>
                <w:szCs w:val="19"/>
              </w:rPr>
              <w:t>Garant předmětu</w:t>
            </w:r>
          </w:p>
        </w:tc>
        <w:tc>
          <w:tcPr>
            <w:tcW w:w="6780" w:type="dxa"/>
            <w:gridSpan w:val="38"/>
            <w:tcBorders>
              <w:top w:val="single" w:sz="4" w:space="0" w:color="auto"/>
            </w:tcBorders>
          </w:tcPr>
          <w:p w:rsidR="002F49CC" w:rsidRPr="00F42422" w:rsidRDefault="002F49CC" w:rsidP="00AF2DB6">
            <w:pPr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>prof. Ing. Lubomír Lapčík, CSc.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43"/>
        </w:trPr>
        <w:tc>
          <w:tcPr>
            <w:tcW w:w="3082" w:type="dxa"/>
            <w:gridSpan w:val="6"/>
            <w:tcBorders>
              <w:top w:val="nil"/>
            </w:tcBorders>
            <w:shd w:val="clear" w:color="auto" w:fill="F7CAAC"/>
          </w:tcPr>
          <w:p w:rsidR="002F49CC" w:rsidRPr="00F42422" w:rsidRDefault="002F49CC" w:rsidP="00AF2DB6">
            <w:pPr>
              <w:jc w:val="both"/>
              <w:rPr>
                <w:b/>
                <w:sz w:val="19"/>
                <w:szCs w:val="19"/>
              </w:rPr>
            </w:pPr>
            <w:r w:rsidRPr="00F42422">
              <w:rPr>
                <w:b/>
                <w:sz w:val="19"/>
                <w:szCs w:val="19"/>
              </w:rPr>
              <w:t>Zapojení garanta do výuky předmětu</w:t>
            </w:r>
          </w:p>
        </w:tc>
        <w:tc>
          <w:tcPr>
            <w:tcW w:w="6780" w:type="dxa"/>
            <w:gridSpan w:val="38"/>
            <w:tcBorders>
              <w:top w:val="nil"/>
            </w:tcBorders>
          </w:tcPr>
          <w:p w:rsidR="002F49CC" w:rsidRPr="00F42422" w:rsidRDefault="002F49CC" w:rsidP="00AF2DB6">
            <w:pPr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>80% p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F42422" w:rsidRDefault="002F49CC" w:rsidP="00AF2DB6">
            <w:pPr>
              <w:jc w:val="both"/>
              <w:rPr>
                <w:b/>
                <w:sz w:val="19"/>
                <w:szCs w:val="19"/>
              </w:rPr>
            </w:pPr>
            <w:r w:rsidRPr="00F42422">
              <w:rPr>
                <w:b/>
                <w:sz w:val="19"/>
                <w:szCs w:val="19"/>
              </w:rPr>
              <w:t>Vyučující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2F49CC" w:rsidRPr="00F42422" w:rsidRDefault="002F49CC" w:rsidP="00AF2DB6">
            <w:pPr>
              <w:jc w:val="both"/>
              <w:rPr>
                <w:sz w:val="19"/>
                <w:szCs w:val="19"/>
              </w:rPr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356"/>
        </w:trPr>
        <w:tc>
          <w:tcPr>
            <w:tcW w:w="9862" w:type="dxa"/>
            <w:gridSpan w:val="44"/>
            <w:tcBorders>
              <w:top w:val="nil"/>
            </w:tcBorders>
          </w:tcPr>
          <w:p w:rsidR="002F49CC" w:rsidRPr="00F42422" w:rsidRDefault="002F49CC" w:rsidP="008B7B05">
            <w:pPr>
              <w:spacing w:before="40"/>
              <w:jc w:val="both"/>
              <w:rPr>
                <w:sz w:val="19"/>
                <w:szCs w:val="19"/>
              </w:rPr>
            </w:pPr>
            <w:r w:rsidRPr="00F42422">
              <w:rPr>
                <w:b/>
                <w:sz w:val="19"/>
                <w:szCs w:val="19"/>
              </w:rPr>
              <w:t>prof. Ing. Lubomír Lapčík, CSc.</w:t>
            </w:r>
            <w:r w:rsidRPr="00F42422">
              <w:rPr>
                <w:sz w:val="19"/>
                <w:szCs w:val="19"/>
              </w:rPr>
              <w:t xml:space="preserve"> (80% p)</w:t>
            </w:r>
          </w:p>
          <w:p w:rsidR="002F49CC" w:rsidRPr="00F42422" w:rsidRDefault="002F49CC" w:rsidP="008B7B05">
            <w:pPr>
              <w:spacing w:after="40"/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>doc. Mgr. Barbora Lapčíková, Ph.D. (20% p)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F42422" w:rsidRDefault="002F49CC" w:rsidP="00AF2DB6">
            <w:pPr>
              <w:jc w:val="both"/>
              <w:rPr>
                <w:b/>
                <w:sz w:val="19"/>
                <w:szCs w:val="19"/>
              </w:rPr>
            </w:pPr>
            <w:r w:rsidRPr="00F42422">
              <w:rPr>
                <w:b/>
                <w:sz w:val="19"/>
                <w:szCs w:val="19"/>
              </w:rPr>
              <w:t>Stručná anotace předmětu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2F49CC" w:rsidRPr="00F42422" w:rsidRDefault="002F49CC" w:rsidP="00AF2DB6">
            <w:pPr>
              <w:jc w:val="both"/>
              <w:rPr>
                <w:sz w:val="19"/>
                <w:szCs w:val="19"/>
              </w:rPr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3938"/>
        </w:trPr>
        <w:tc>
          <w:tcPr>
            <w:tcW w:w="9862" w:type="dxa"/>
            <w:gridSpan w:val="44"/>
            <w:tcBorders>
              <w:top w:val="nil"/>
              <w:bottom w:val="single" w:sz="12" w:space="0" w:color="auto"/>
            </w:tcBorders>
          </w:tcPr>
          <w:p w:rsidR="002F49CC" w:rsidRPr="00F42422" w:rsidRDefault="002F49CC" w:rsidP="00471CC2">
            <w:pPr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>Cílem předmětu je obeznámení studentů s problematikou koloidní a povrchové chemie se zaměřením na potravinářskou problematiku. Student získá znalosti o klasifikaci disperzních soustav, základech termodynamiky, reologii disperzí. Je seznámen se základními pojmy oblasti (sedimentace, difúze, osmóza, viskozita, elektroforéza, emulze). Obsah předmětu tvoří tyto tematické celky:</w:t>
            </w:r>
          </w:p>
          <w:p w:rsidR="002F49CC" w:rsidRPr="00F42422" w:rsidRDefault="002F49CC" w:rsidP="00033E37">
            <w:pPr>
              <w:pStyle w:val="Odstavecseseznamem"/>
              <w:numPr>
                <w:ilvl w:val="0"/>
                <w:numId w:val="19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 xml:space="preserve">Koloidní soustavy: definice základních fyzikálních pojmů, jednotek a veličin, hmotnostní bilance, význam povrchové energie malé částice, klasifikace disperzních soustav, tvar a velikost částic, agregace, polydisperzita. </w:t>
            </w:r>
          </w:p>
          <w:p w:rsidR="002F49CC" w:rsidRPr="00F42422" w:rsidRDefault="002F49CC" w:rsidP="00033E37">
            <w:pPr>
              <w:pStyle w:val="Odstavecseseznamem"/>
              <w:numPr>
                <w:ilvl w:val="0"/>
                <w:numId w:val="19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 xml:space="preserve">Koloidní soustavy: střední hodnoty, distribuční funkce podle velikosti částic, diferenciální a integrální rozdělovací funkce dle velikosti částic, histogram. </w:t>
            </w:r>
          </w:p>
          <w:p w:rsidR="002F49CC" w:rsidRPr="00F42422" w:rsidRDefault="002F49CC" w:rsidP="00033E37">
            <w:pPr>
              <w:pStyle w:val="Odstavecseseznamem"/>
              <w:numPr>
                <w:ilvl w:val="0"/>
                <w:numId w:val="19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 xml:space="preserve">Sedimentace: sedimentační rychlost, sedimentační analýza. </w:t>
            </w:r>
          </w:p>
          <w:p w:rsidR="002F49CC" w:rsidRPr="00F42422" w:rsidRDefault="002F49CC" w:rsidP="00033E37">
            <w:pPr>
              <w:pStyle w:val="Odstavecseseznamem"/>
              <w:numPr>
                <w:ilvl w:val="0"/>
                <w:numId w:val="19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 xml:space="preserve">Difúze: Brownův pohyb, Fickovy zákony, sedimentační rovnováha. </w:t>
            </w:r>
          </w:p>
          <w:p w:rsidR="002F49CC" w:rsidRPr="00F42422" w:rsidRDefault="002F49CC" w:rsidP="00033E37">
            <w:pPr>
              <w:pStyle w:val="Odstavecseseznamem"/>
              <w:numPr>
                <w:ilvl w:val="0"/>
                <w:numId w:val="19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 xml:space="preserve">Osmotický tlak: ideální roztok, 2. viriální koeficient, vyloučený objem, Donnanova rovnováha. </w:t>
            </w:r>
          </w:p>
          <w:p w:rsidR="002F49CC" w:rsidRPr="00F42422" w:rsidRDefault="002F49CC" w:rsidP="00033E37">
            <w:pPr>
              <w:pStyle w:val="Odstavecseseznamem"/>
              <w:numPr>
                <w:ilvl w:val="0"/>
                <w:numId w:val="19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 xml:space="preserve">Osmotický tlak: osmotický tlak nabitých koloidů, dialýza, reverzní osmóza. </w:t>
            </w:r>
          </w:p>
          <w:p w:rsidR="002F49CC" w:rsidRPr="00F42422" w:rsidRDefault="002F49CC" w:rsidP="00033E37">
            <w:pPr>
              <w:pStyle w:val="Odstavecseseznamem"/>
              <w:numPr>
                <w:ilvl w:val="0"/>
                <w:numId w:val="19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 xml:space="preserve">Viskozita zředěných disperzí: Einsteinův vztah pro relativní viskozitu, limitní viskozitní číslo, ne-Newtonské kapaliny, závislost viskozity na smykové rychlosti, Markova - Howinkova rovnice, Schulzova - Blaschkeho rovnice. </w:t>
            </w:r>
          </w:p>
          <w:p w:rsidR="002F49CC" w:rsidRPr="00F42422" w:rsidRDefault="002F49CC" w:rsidP="00033E37">
            <w:pPr>
              <w:pStyle w:val="Odstavecseseznamem"/>
              <w:numPr>
                <w:ilvl w:val="0"/>
                <w:numId w:val="19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 xml:space="preserve">Rozptyl světla: klasická teorie, fluktuační teorie, stanovení velikosti, tvaru a interakcí koloidní částice. </w:t>
            </w:r>
          </w:p>
          <w:p w:rsidR="002F49CC" w:rsidRPr="00F42422" w:rsidRDefault="002F49CC" w:rsidP="00033E37">
            <w:pPr>
              <w:pStyle w:val="Odstavecseseznamem"/>
              <w:numPr>
                <w:ilvl w:val="0"/>
                <w:numId w:val="19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 xml:space="preserve">Rozptyl světla: Rayleighova rovnice, Zimmova závislost, disimetrie. </w:t>
            </w:r>
          </w:p>
          <w:p w:rsidR="002F49CC" w:rsidRPr="00F42422" w:rsidRDefault="002F49CC" w:rsidP="00033E37">
            <w:pPr>
              <w:pStyle w:val="Odstavecseseznamem"/>
              <w:numPr>
                <w:ilvl w:val="0"/>
                <w:numId w:val="19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 xml:space="preserve">Povrchové energie a smáčecí úhel: povrchově aktivní látky, funkce, struktura, micelární, makromolekulární, povrchové napětí, povrchová energie, tenze par, rozpustnost, smáčení, flotace. </w:t>
            </w:r>
          </w:p>
          <w:p w:rsidR="002F49CC" w:rsidRPr="00F42422" w:rsidRDefault="002F49CC" w:rsidP="00033E37">
            <w:pPr>
              <w:pStyle w:val="Odstavecseseznamem"/>
              <w:numPr>
                <w:ilvl w:val="0"/>
                <w:numId w:val="19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 xml:space="preserve">Povrchové filmy nerozpustných látek: povrchový tlak, Gibbsova rovnice, povrchově aktivní látky, adsorpce z roztoku, adsorpce na povrchu tuhé látky, fyzikální adsorpce a chemisorpce, adsorpční teplo, základní typy adsorpčních izoterem (Langmuirova, Freundlichova adsorpční izoterma). Emulze, emulgátory, mikroemulze, pěny. </w:t>
            </w:r>
          </w:p>
          <w:p w:rsidR="002F49CC" w:rsidRPr="00F42422" w:rsidRDefault="002F49CC" w:rsidP="00033E37">
            <w:pPr>
              <w:pStyle w:val="Odstavecseseznamem"/>
              <w:numPr>
                <w:ilvl w:val="0"/>
                <w:numId w:val="19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 xml:space="preserve">Adsorpce na rozhraní plyn - tuhá látka: vícevrstvová adsorpce, BET izoterma, stanovení měrného povrchu, hystereze adsorpční izotermy. </w:t>
            </w:r>
          </w:p>
          <w:p w:rsidR="002F49CC" w:rsidRPr="00F42422" w:rsidRDefault="002F49CC" w:rsidP="00033E37">
            <w:pPr>
              <w:pStyle w:val="Odstavecseseznamem"/>
              <w:numPr>
                <w:ilvl w:val="0"/>
                <w:numId w:val="19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 xml:space="preserve">Elektrická dvojvrstva: kondenzátorový model dvojvrstvy, difúzní modely, DLVO teorie, koagulace, flokulace, Smoluchowského rovnice rychlé koagulace, Schulzovo - Hardyho pravidlo. </w:t>
            </w:r>
          </w:p>
          <w:p w:rsidR="002F49CC" w:rsidRPr="00F42422" w:rsidRDefault="002F49CC" w:rsidP="00033E37">
            <w:pPr>
              <w:pStyle w:val="Odstavecseseznamem"/>
              <w:numPr>
                <w:ilvl w:val="0"/>
                <w:numId w:val="19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>Elektrokinetické jevy: zeta - potenciál, elektroosmóza, elektroforéza, kapilární elektroforéza, proudový potenciál, koeficient elektroforetického zbržďování, aplikace elektroforetických jevů v potravinářském průmyslu.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65"/>
        </w:trPr>
        <w:tc>
          <w:tcPr>
            <w:tcW w:w="3648" w:type="dxa"/>
            <w:gridSpan w:val="12"/>
            <w:tcBorders>
              <w:top w:val="nil"/>
            </w:tcBorders>
            <w:shd w:val="clear" w:color="auto" w:fill="F7CAAC"/>
          </w:tcPr>
          <w:p w:rsidR="002F49CC" w:rsidRPr="00F42422" w:rsidRDefault="002F49CC" w:rsidP="00AF2DB6">
            <w:pPr>
              <w:jc w:val="both"/>
              <w:rPr>
                <w:sz w:val="19"/>
                <w:szCs w:val="19"/>
              </w:rPr>
            </w:pPr>
            <w:r w:rsidRPr="00F42422">
              <w:rPr>
                <w:b/>
                <w:sz w:val="19"/>
                <w:szCs w:val="19"/>
              </w:rPr>
              <w:t>Studijní literatura a studijní pomůcky</w:t>
            </w:r>
          </w:p>
        </w:tc>
        <w:tc>
          <w:tcPr>
            <w:tcW w:w="6214" w:type="dxa"/>
            <w:gridSpan w:val="32"/>
            <w:tcBorders>
              <w:top w:val="nil"/>
              <w:bottom w:val="nil"/>
            </w:tcBorders>
          </w:tcPr>
          <w:p w:rsidR="002F49CC" w:rsidRPr="00F42422" w:rsidRDefault="002F49CC" w:rsidP="00AF2DB6">
            <w:pPr>
              <w:rPr>
                <w:sz w:val="19"/>
                <w:szCs w:val="19"/>
              </w:rPr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1497"/>
        </w:trPr>
        <w:tc>
          <w:tcPr>
            <w:tcW w:w="9862" w:type="dxa"/>
            <w:gridSpan w:val="44"/>
            <w:tcBorders>
              <w:top w:val="nil"/>
            </w:tcBorders>
          </w:tcPr>
          <w:p w:rsidR="002F49CC" w:rsidRPr="00F42422" w:rsidRDefault="002F49CC" w:rsidP="00471CC2">
            <w:pPr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  <w:u w:val="single"/>
              </w:rPr>
              <w:t>Povinná literatura</w:t>
            </w:r>
            <w:r w:rsidRPr="00F42422">
              <w:rPr>
                <w:sz w:val="19"/>
                <w:szCs w:val="19"/>
              </w:rPr>
              <w:t>:</w:t>
            </w:r>
          </w:p>
          <w:p w:rsidR="00523741" w:rsidRPr="00F42422" w:rsidRDefault="00523741" w:rsidP="00471CC2">
            <w:pPr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>Výukové materiály v anglickém jazyce poskytnuté vyučujícím.</w:t>
            </w:r>
          </w:p>
          <w:p w:rsidR="002F49CC" w:rsidRPr="00F42422" w:rsidRDefault="002F49CC" w:rsidP="00471CC2">
            <w:pPr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  <w:shd w:val="clear" w:color="auto" w:fill="FFFFFF"/>
              </w:rPr>
              <w:t>ATKINS, P.W. Physical Chemistry. Oxford: Oxford University Press, 1994. ISBN 0-19-855731-0.</w:t>
            </w:r>
          </w:p>
          <w:p w:rsidR="002F49CC" w:rsidRPr="00F42422" w:rsidRDefault="002F49CC" w:rsidP="00471CC2">
            <w:pPr>
              <w:jc w:val="both"/>
              <w:rPr>
                <w:sz w:val="12"/>
                <w:szCs w:val="12"/>
                <w:u w:val="single"/>
              </w:rPr>
            </w:pPr>
          </w:p>
          <w:p w:rsidR="002F49CC" w:rsidRPr="00F42422" w:rsidRDefault="002F49CC" w:rsidP="00471CC2">
            <w:pPr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  <w:u w:val="single"/>
              </w:rPr>
              <w:t>Doporučená literatura</w:t>
            </w:r>
            <w:r w:rsidRPr="00F42422">
              <w:rPr>
                <w:sz w:val="19"/>
                <w:szCs w:val="19"/>
              </w:rPr>
              <w:t>:</w:t>
            </w:r>
          </w:p>
          <w:p w:rsidR="002F49CC" w:rsidRPr="00F42422" w:rsidRDefault="002F49CC" w:rsidP="00471CC2">
            <w:pPr>
              <w:jc w:val="both"/>
              <w:rPr>
                <w:sz w:val="19"/>
                <w:szCs w:val="19"/>
                <w:lang w:val="pl-PL"/>
              </w:rPr>
            </w:pPr>
            <w:r w:rsidRPr="00F42422">
              <w:rPr>
                <w:caps/>
                <w:sz w:val="19"/>
                <w:szCs w:val="19"/>
                <w:lang w:val="pl-PL"/>
              </w:rPr>
              <w:t>Hiemenz, P.C., Rajagopalan, R</w:t>
            </w:r>
            <w:r w:rsidRPr="00F42422">
              <w:rPr>
                <w:sz w:val="19"/>
                <w:szCs w:val="19"/>
                <w:lang w:val="pl-PL"/>
              </w:rPr>
              <w:t>. Principles of Colloid and Surface Chemistry. New York: Marcel Dekker, 1997. ISBN 0-8247-9397-8.</w:t>
            </w:r>
          </w:p>
          <w:p w:rsidR="002F49CC" w:rsidRPr="00F42422" w:rsidRDefault="002F49CC" w:rsidP="00660769">
            <w:pPr>
              <w:shd w:val="clear" w:color="auto" w:fill="FFFFFF"/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>METIU, H. Physical Chemistry. Thermodynamics. New York: Taylor and Francis, 2006. ISBN 0-8153-4091-5.</w:t>
            </w:r>
          </w:p>
          <w:p w:rsidR="002F49CC" w:rsidRPr="00F42422" w:rsidRDefault="002F49CC" w:rsidP="00660769">
            <w:pPr>
              <w:shd w:val="clear" w:color="auto" w:fill="FFFFFF"/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>MITTAL, K.L. Particles on Surfaces 5 and 6. Detection, Adhesion and Removal. Utrecht: VSP, 1999. ISBN 90-6764-312-2.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F49CC" w:rsidRPr="00F42422" w:rsidRDefault="002F49CC" w:rsidP="00AF2DB6">
            <w:pPr>
              <w:jc w:val="center"/>
              <w:rPr>
                <w:b/>
                <w:sz w:val="19"/>
                <w:szCs w:val="19"/>
              </w:rPr>
            </w:pPr>
            <w:r w:rsidRPr="00F42422">
              <w:rPr>
                <w:b/>
                <w:sz w:val="19"/>
                <w:szCs w:val="19"/>
              </w:rPr>
              <w:t>Informace ke kombinované nebo distanční formě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4782" w:type="dxa"/>
            <w:gridSpan w:val="18"/>
            <w:tcBorders>
              <w:top w:val="single" w:sz="2" w:space="0" w:color="auto"/>
            </w:tcBorders>
            <w:shd w:val="clear" w:color="auto" w:fill="F7CAAC"/>
          </w:tcPr>
          <w:p w:rsidR="002F49CC" w:rsidRPr="00F42422" w:rsidRDefault="002F49CC" w:rsidP="00AF2DB6">
            <w:pPr>
              <w:jc w:val="both"/>
              <w:rPr>
                <w:sz w:val="19"/>
                <w:szCs w:val="19"/>
              </w:rPr>
            </w:pPr>
            <w:r w:rsidRPr="00F42422">
              <w:rPr>
                <w:b/>
                <w:sz w:val="19"/>
                <w:szCs w:val="19"/>
              </w:rPr>
              <w:t>Rozsah konzultací (soustředění)</w:t>
            </w:r>
          </w:p>
        </w:tc>
        <w:tc>
          <w:tcPr>
            <w:tcW w:w="888" w:type="dxa"/>
            <w:gridSpan w:val="3"/>
            <w:tcBorders>
              <w:top w:val="single" w:sz="2" w:space="0" w:color="auto"/>
            </w:tcBorders>
          </w:tcPr>
          <w:p w:rsidR="002F49CC" w:rsidRPr="00F42422" w:rsidRDefault="002F49CC" w:rsidP="00FC6AEB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4192" w:type="dxa"/>
            <w:gridSpan w:val="23"/>
            <w:tcBorders>
              <w:top w:val="single" w:sz="2" w:space="0" w:color="auto"/>
            </w:tcBorders>
            <w:shd w:val="clear" w:color="auto" w:fill="F7CAAC"/>
          </w:tcPr>
          <w:p w:rsidR="002F49CC" w:rsidRPr="00F42422" w:rsidRDefault="002F49CC" w:rsidP="00AF2DB6">
            <w:pPr>
              <w:jc w:val="both"/>
              <w:rPr>
                <w:b/>
                <w:sz w:val="19"/>
                <w:szCs w:val="19"/>
              </w:rPr>
            </w:pPr>
            <w:r w:rsidRPr="00F42422">
              <w:rPr>
                <w:b/>
                <w:sz w:val="19"/>
                <w:szCs w:val="19"/>
              </w:rPr>
              <w:t xml:space="preserve">hodin 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shd w:val="clear" w:color="auto" w:fill="F7CAAC"/>
          </w:tcPr>
          <w:p w:rsidR="002F49CC" w:rsidRPr="00F42422" w:rsidRDefault="002F49CC" w:rsidP="00AF2DB6">
            <w:pPr>
              <w:jc w:val="both"/>
              <w:rPr>
                <w:b/>
                <w:sz w:val="19"/>
                <w:szCs w:val="19"/>
              </w:rPr>
            </w:pPr>
            <w:r w:rsidRPr="00F42422">
              <w:rPr>
                <w:b/>
                <w:sz w:val="19"/>
                <w:szCs w:val="19"/>
              </w:rPr>
              <w:t>Informace o způsobu kontaktu s vyučujícím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83"/>
        </w:trPr>
        <w:tc>
          <w:tcPr>
            <w:tcW w:w="9862" w:type="dxa"/>
            <w:gridSpan w:val="44"/>
          </w:tcPr>
          <w:p w:rsidR="00523741" w:rsidRDefault="002F49CC" w:rsidP="00523741">
            <w:pPr>
              <w:jc w:val="both"/>
              <w:rPr>
                <w:sz w:val="19"/>
                <w:szCs w:val="19"/>
              </w:rPr>
            </w:pPr>
            <w:r w:rsidRPr="00523741">
              <w:rPr>
                <w:sz w:val="19"/>
                <w:szCs w:val="19"/>
              </w:rPr>
              <w:t xml:space="preserve"> </w:t>
            </w:r>
          </w:p>
          <w:p w:rsidR="00F42422" w:rsidRDefault="00F42422" w:rsidP="00523741">
            <w:pPr>
              <w:jc w:val="both"/>
              <w:rPr>
                <w:sz w:val="19"/>
                <w:szCs w:val="19"/>
              </w:rPr>
            </w:pPr>
          </w:p>
          <w:p w:rsidR="00523741" w:rsidRPr="00523741" w:rsidRDefault="00523741" w:rsidP="00523741">
            <w:pPr>
              <w:jc w:val="both"/>
              <w:rPr>
                <w:sz w:val="19"/>
                <w:szCs w:val="19"/>
              </w:rPr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tcBorders>
              <w:bottom w:val="double" w:sz="4" w:space="0" w:color="auto"/>
            </w:tcBorders>
            <w:shd w:val="clear" w:color="auto" w:fill="BDD6EE"/>
          </w:tcPr>
          <w:p w:rsidR="002F49CC" w:rsidRDefault="002F49CC" w:rsidP="00C17A31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80" w:type="dxa"/>
            <w:gridSpan w:val="38"/>
            <w:tcBorders>
              <w:top w:val="double" w:sz="4" w:space="0" w:color="auto"/>
            </w:tcBorders>
          </w:tcPr>
          <w:p w:rsidR="002F49CC" w:rsidRPr="006151FE" w:rsidRDefault="00326646" w:rsidP="00C17A31">
            <w:pPr>
              <w:jc w:val="both"/>
              <w:rPr>
                <w:b/>
              </w:rPr>
            </w:pPr>
            <w:bookmarkStart w:id="20" w:name="Technol_cvič_I"/>
            <w:bookmarkEnd w:id="20"/>
            <w:r w:rsidRPr="006151FE">
              <w:rPr>
                <w:b/>
              </w:rPr>
              <w:t>Technological Practice I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3" w:type="dxa"/>
            <w:gridSpan w:val="19"/>
          </w:tcPr>
          <w:p w:rsidR="002F49CC" w:rsidRDefault="00AA776D" w:rsidP="00C17A31">
            <w:pPr>
              <w:jc w:val="both"/>
            </w:pPr>
            <w:r>
              <w:t>povinný, PZ</w:t>
            </w:r>
          </w:p>
        </w:tc>
        <w:tc>
          <w:tcPr>
            <w:tcW w:w="2693" w:type="dxa"/>
            <w:gridSpan w:val="13"/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84" w:type="dxa"/>
            <w:gridSpan w:val="6"/>
          </w:tcPr>
          <w:p w:rsidR="002F49CC" w:rsidRDefault="00CD5159" w:rsidP="00C17A31">
            <w:pPr>
              <w:jc w:val="both"/>
            </w:pPr>
            <w:r>
              <w:t>1/LS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0" w:type="dxa"/>
            <w:gridSpan w:val="12"/>
          </w:tcPr>
          <w:p w:rsidR="002F49CC" w:rsidRDefault="007C3A8F" w:rsidP="00C17A31">
            <w:pPr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>
              <w:t>42l</w:t>
            </w:r>
          </w:p>
        </w:tc>
        <w:tc>
          <w:tcPr>
            <w:tcW w:w="888" w:type="dxa"/>
            <w:gridSpan w:val="3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5" w:type="dxa"/>
            <w:gridSpan w:val="4"/>
          </w:tcPr>
          <w:p w:rsidR="002F49CC" w:rsidRDefault="007C3A8F" w:rsidP="00C17A31">
            <w:pPr>
              <w:jc w:val="both"/>
            </w:pPr>
            <w:r>
              <w:t>42</w:t>
            </w:r>
          </w:p>
        </w:tc>
        <w:tc>
          <w:tcPr>
            <w:tcW w:w="2154" w:type="dxa"/>
            <w:gridSpan w:val="9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23" w:type="dxa"/>
            <w:gridSpan w:val="10"/>
          </w:tcPr>
          <w:p w:rsidR="002F49CC" w:rsidRDefault="007C3A8F" w:rsidP="00C17A31">
            <w:pPr>
              <w:jc w:val="both"/>
            </w:pPr>
            <w:r>
              <w:t>3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80" w:type="dxa"/>
            <w:gridSpan w:val="38"/>
          </w:tcPr>
          <w:p w:rsidR="002F49CC" w:rsidRDefault="002F49CC" w:rsidP="00C17A31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3" w:type="dxa"/>
            <w:gridSpan w:val="19"/>
          </w:tcPr>
          <w:p w:rsidR="002F49CC" w:rsidRDefault="002F49CC" w:rsidP="0041376B">
            <w:pPr>
              <w:jc w:val="both"/>
            </w:pPr>
            <w:r>
              <w:t>zápočet</w:t>
            </w:r>
          </w:p>
        </w:tc>
        <w:tc>
          <w:tcPr>
            <w:tcW w:w="1557" w:type="dxa"/>
            <w:gridSpan w:val="5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20" w:type="dxa"/>
            <w:gridSpan w:val="14"/>
          </w:tcPr>
          <w:p w:rsidR="002F49CC" w:rsidRDefault="002F49CC" w:rsidP="001F45F4">
            <w:pPr>
              <w:jc w:val="both"/>
            </w:pPr>
            <w:r>
              <w:t>laboratorní cvičení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80" w:type="dxa"/>
            <w:gridSpan w:val="38"/>
            <w:tcBorders>
              <w:bottom w:val="single" w:sz="4" w:space="0" w:color="auto"/>
            </w:tcBorders>
          </w:tcPr>
          <w:p w:rsidR="002F49CC" w:rsidRDefault="002F49CC" w:rsidP="00C17A31">
            <w:pPr>
              <w:jc w:val="both"/>
            </w:pPr>
            <w:r>
              <w:t>Zápočet: splněná 80% docházka v laboratořích, vypracování protokolů z experimentálních úloh.</w:t>
            </w:r>
          </w:p>
          <w:p w:rsidR="002F49CC" w:rsidRDefault="002F49CC" w:rsidP="00C17A31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197"/>
        </w:trPr>
        <w:tc>
          <w:tcPr>
            <w:tcW w:w="3082" w:type="dxa"/>
            <w:gridSpan w:val="6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80" w:type="dxa"/>
            <w:gridSpan w:val="38"/>
            <w:tcBorders>
              <w:top w:val="single" w:sz="4" w:space="0" w:color="auto"/>
            </w:tcBorders>
          </w:tcPr>
          <w:p w:rsidR="002F49CC" w:rsidRDefault="002F49CC" w:rsidP="00C17A31">
            <w:pPr>
              <w:jc w:val="both"/>
            </w:pPr>
            <w:r>
              <w:t>doc. Ing. Vendula Pachlová, Ph.D.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43"/>
        </w:trPr>
        <w:tc>
          <w:tcPr>
            <w:tcW w:w="3082" w:type="dxa"/>
            <w:gridSpan w:val="6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80" w:type="dxa"/>
            <w:gridSpan w:val="38"/>
            <w:tcBorders>
              <w:top w:val="nil"/>
            </w:tcBorders>
          </w:tcPr>
          <w:p w:rsidR="002F49CC" w:rsidRDefault="002F49CC" w:rsidP="00C17A31">
            <w:pPr>
              <w:jc w:val="both"/>
            </w:pPr>
            <w:r>
              <w:t>40% l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92"/>
        </w:trPr>
        <w:tc>
          <w:tcPr>
            <w:tcW w:w="9862" w:type="dxa"/>
            <w:gridSpan w:val="44"/>
            <w:tcBorders>
              <w:top w:val="nil"/>
            </w:tcBorders>
          </w:tcPr>
          <w:p w:rsidR="002F49CC" w:rsidRDefault="002F49CC" w:rsidP="008C2889">
            <w:pPr>
              <w:spacing w:before="60" w:after="60"/>
              <w:jc w:val="both"/>
            </w:pPr>
            <w:r>
              <w:rPr>
                <w:b/>
              </w:rPr>
              <w:t xml:space="preserve">doc. Ing. Vendula Pachlová, Ph.D. </w:t>
            </w:r>
            <w:r w:rsidRPr="00CB100E">
              <w:t>(40% l)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3669"/>
        </w:trPr>
        <w:tc>
          <w:tcPr>
            <w:tcW w:w="9862" w:type="dxa"/>
            <w:gridSpan w:val="44"/>
            <w:tcBorders>
              <w:top w:val="nil"/>
              <w:bottom w:val="single" w:sz="12" w:space="0" w:color="auto"/>
            </w:tcBorders>
          </w:tcPr>
          <w:p w:rsidR="002F49CC" w:rsidRDefault="002F49CC" w:rsidP="00C17A31">
            <w:pPr>
              <w:jc w:val="both"/>
            </w:pPr>
            <w:r>
              <w:t xml:space="preserve">Cílem předmětu je rozšíření praktických zkušeností v technologii zpracování mléka, masa a výroby potravin ze surovin rostlinného původu. </w:t>
            </w:r>
            <w:r w:rsidRPr="00860FD4">
              <w:rPr>
                <w:sz w:val="19"/>
                <w:szCs w:val="19"/>
              </w:rPr>
              <w:t>Obsah předmětu tvoří tyto tematické celky: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>
              <w:t>Bezpečnost práce.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>
              <w:t>Zpracování mléka a výroba mléčných výrobků I.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>
              <w:t>Zpracování mléka a výroba mléčných výrobků II.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>
              <w:t>Zpracování mléka a výroba mléčných výrobků III.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>
              <w:t>Zpracování mléka a výroba mléčných výrobků IV.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>
              <w:t>Zpracování surovin rostlinného původu I.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>
              <w:t>Zpracování surovin rostlinného původu II.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>
              <w:t>Zpracování surovin rostlinného původu III.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>
              <w:t>Zpracování surovin rostlinného původu IV.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>
              <w:t>Zpracování masa a výroba masných výrobků I.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>
              <w:t>Zpracování masa a výroba masných výrobků II.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>
              <w:t>Zpracování masa a výroba masných výrobků III.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>
              <w:t>Zpracování masa a výroba masných výrobků IV.</w:t>
            </w:r>
          </w:p>
          <w:p w:rsidR="002F49CC" w:rsidRPr="00462F34" w:rsidRDefault="002F49CC" w:rsidP="00033E37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>
              <w:t>Vady výrobků a jejich příčiny.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65"/>
        </w:trPr>
        <w:tc>
          <w:tcPr>
            <w:tcW w:w="3648" w:type="dxa"/>
            <w:gridSpan w:val="12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4" w:type="dxa"/>
            <w:gridSpan w:val="32"/>
            <w:tcBorders>
              <w:top w:val="nil"/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1497"/>
        </w:trPr>
        <w:tc>
          <w:tcPr>
            <w:tcW w:w="9862" w:type="dxa"/>
            <w:gridSpan w:val="44"/>
            <w:tcBorders>
              <w:top w:val="nil"/>
            </w:tcBorders>
          </w:tcPr>
          <w:p w:rsidR="002F49CC" w:rsidRPr="0041376B" w:rsidRDefault="002F49CC" w:rsidP="00C17A31">
            <w:pPr>
              <w:jc w:val="both"/>
              <w:rPr>
                <w:u w:val="single"/>
              </w:rPr>
            </w:pPr>
            <w:r w:rsidRPr="0041376B">
              <w:rPr>
                <w:u w:val="single"/>
              </w:rPr>
              <w:t>Povinná literatura:</w:t>
            </w:r>
          </w:p>
          <w:p w:rsidR="002F49CC" w:rsidRDefault="00523741" w:rsidP="00C17A31">
            <w:pPr>
              <w:jc w:val="both"/>
            </w:pPr>
            <w:r>
              <w:t>Výukové materiály v anglickém jazyce poskytnuté vyučujícím.</w:t>
            </w:r>
          </w:p>
          <w:p w:rsidR="00523741" w:rsidRPr="0041376B" w:rsidRDefault="00523741" w:rsidP="00C17A31">
            <w:pPr>
              <w:jc w:val="both"/>
              <w:rPr>
                <w:u w:val="single"/>
              </w:rPr>
            </w:pPr>
          </w:p>
          <w:p w:rsidR="002F49CC" w:rsidRDefault="002F49CC" w:rsidP="00C17A31">
            <w:pPr>
              <w:jc w:val="both"/>
            </w:pPr>
            <w:r w:rsidRPr="0041376B">
              <w:rPr>
                <w:u w:val="single"/>
              </w:rPr>
              <w:t>Doporučená literatura:</w:t>
            </w:r>
          </w:p>
          <w:p w:rsidR="002F49CC" w:rsidRPr="00E92095" w:rsidRDefault="002F49CC" w:rsidP="00E92095">
            <w:pPr>
              <w:pStyle w:val="Odstavecseseznamem"/>
              <w:ind w:left="0"/>
              <w:jc w:val="both"/>
            </w:pPr>
            <w:r w:rsidRPr="00E92095">
              <w:t>RANKEN, M.D.</w:t>
            </w:r>
            <w:r>
              <w:t xml:space="preserve">, KILL, R.C., BAKER, C. (Eds.) </w:t>
            </w:r>
            <w:r w:rsidRPr="00E92095">
              <w:t>Food Industries Manual. London, 1997. ISBN 9780751404043.</w:t>
            </w:r>
          </w:p>
          <w:p w:rsidR="002F49CC" w:rsidRPr="00E92095" w:rsidRDefault="002F49CC" w:rsidP="00E92095">
            <w:pPr>
              <w:pStyle w:val="Odstavecseseznamem"/>
              <w:ind w:left="0"/>
              <w:jc w:val="both"/>
            </w:pPr>
            <w:r w:rsidRPr="00E92095">
              <w:rPr>
                <w:caps/>
              </w:rPr>
              <w:t>Edwards</w:t>
            </w:r>
            <w:r>
              <w:t xml:space="preserve">, </w:t>
            </w:r>
            <w:r w:rsidRPr="00E92095">
              <w:t>W.P. The Science of Sugar Confectionery. Cambridge, 2000. ISBN 0-85404-596-7.</w:t>
            </w:r>
          </w:p>
          <w:p w:rsidR="002F49CC" w:rsidRPr="00E92095" w:rsidRDefault="002F49CC" w:rsidP="00E92095">
            <w:pPr>
              <w:pStyle w:val="Odstavecseseznamem"/>
              <w:ind w:left="0"/>
              <w:jc w:val="both"/>
            </w:pPr>
            <w:r w:rsidRPr="00E92095">
              <w:t>LAW, B</w:t>
            </w:r>
            <w:r>
              <w:t>.</w:t>
            </w:r>
            <w:r w:rsidRPr="00E92095">
              <w:t>A.</w:t>
            </w:r>
            <w:r>
              <w:t xml:space="preserve">, </w:t>
            </w:r>
            <w:r w:rsidRPr="00E92095">
              <w:t>TAMIME</w:t>
            </w:r>
            <w:r>
              <w:t>, A.Y</w:t>
            </w:r>
            <w:r w:rsidRPr="00E92095">
              <w:t xml:space="preserve">. Technology of </w:t>
            </w:r>
            <w:r>
              <w:t>C</w:t>
            </w:r>
            <w:r w:rsidRPr="00E92095">
              <w:t xml:space="preserve">heesemaking. 2nd </w:t>
            </w:r>
            <w:r>
              <w:t>E</w:t>
            </w:r>
            <w:r w:rsidRPr="00E92095">
              <w:t>d. Malden: Blackwell, 2010. ISBN 9781405182980.</w:t>
            </w:r>
          </w:p>
          <w:p w:rsidR="002F49CC" w:rsidRPr="00E92095" w:rsidRDefault="002F49CC" w:rsidP="00E92095">
            <w:pPr>
              <w:pStyle w:val="Odstavecseseznamem"/>
              <w:ind w:left="0"/>
              <w:jc w:val="both"/>
            </w:pPr>
            <w:r w:rsidRPr="00E92095">
              <w:t>TAMIME, A.Y., ROBINSON, R.K. Yoghurt - Science and Technology. 3rd Ed. CRC Press, 2007.</w:t>
            </w:r>
          </w:p>
          <w:p w:rsidR="002F49CC" w:rsidRPr="00E92095" w:rsidRDefault="002F49CC" w:rsidP="00E92095">
            <w:pPr>
              <w:pStyle w:val="Odstavecseseznamem"/>
              <w:ind w:left="0"/>
              <w:jc w:val="both"/>
            </w:pPr>
            <w:r w:rsidRPr="00E92095">
              <w:t xml:space="preserve">FEINER, G. Meat </w:t>
            </w:r>
            <w:r>
              <w:t>P</w:t>
            </w:r>
            <w:r w:rsidRPr="00E92095">
              <w:t xml:space="preserve">roducts </w:t>
            </w:r>
            <w:r>
              <w:t>H</w:t>
            </w:r>
            <w:r w:rsidRPr="00E92095">
              <w:t xml:space="preserve">andbook: </w:t>
            </w:r>
            <w:r>
              <w:t>P</w:t>
            </w:r>
            <w:r w:rsidRPr="00E92095">
              <w:t xml:space="preserve">ractical </w:t>
            </w:r>
            <w:r>
              <w:t>S</w:t>
            </w:r>
            <w:r w:rsidRPr="00E92095">
              <w:t xml:space="preserve">cience and </w:t>
            </w:r>
            <w:r>
              <w:t>T</w:t>
            </w:r>
            <w:r w:rsidRPr="00E92095">
              <w:t>echnology. Cambridge: Woodhead Pub.</w:t>
            </w:r>
            <w:r>
              <w:t xml:space="preserve">, </w:t>
            </w:r>
            <w:r w:rsidRPr="00E92095">
              <w:t>2008. ISBN 9781845690502.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4782" w:type="dxa"/>
            <w:gridSpan w:val="18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8" w:type="dxa"/>
            <w:gridSpan w:val="3"/>
            <w:tcBorders>
              <w:top w:val="single" w:sz="2" w:space="0" w:color="auto"/>
            </w:tcBorders>
          </w:tcPr>
          <w:p w:rsidR="002F49CC" w:rsidRDefault="002F49CC" w:rsidP="00FC6AEB">
            <w:pPr>
              <w:jc w:val="center"/>
            </w:pPr>
          </w:p>
        </w:tc>
        <w:tc>
          <w:tcPr>
            <w:tcW w:w="4192" w:type="dxa"/>
            <w:gridSpan w:val="23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1373"/>
        </w:trPr>
        <w:tc>
          <w:tcPr>
            <w:tcW w:w="9862" w:type="dxa"/>
            <w:gridSpan w:val="44"/>
          </w:tcPr>
          <w:p w:rsidR="002F49CC" w:rsidRDefault="002F49CC" w:rsidP="00C17A31">
            <w:pPr>
              <w:jc w:val="both"/>
            </w:pPr>
          </w:p>
          <w:p w:rsidR="002F49CC" w:rsidRDefault="002F49CC" w:rsidP="00C17A31">
            <w:pPr>
              <w:jc w:val="both"/>
            </w:pPr>
          </w:p>
          <w:p w:rsidR="00D37A5D" w:rsidRDefault="00D37A5D" w:rsidP="00C17A31">
            <w:pPr>
              <w:jc w:val="both"/>
            </w:pPr>
          </w:p>
          <w:p w:rsidR="00D37A5D" w:rsidRDefault="00D37A5D" w:rsidP="00C17A31">
            <w:pPr>
              <w:jc w:val="both"/>
            </w:pPr>
          </w:p>
          <w:p w:rsidR="00D37A5D" w:rsidRDefault="00D37A5D" w:rsidP="00C17A31">
            <w:pPr>
              <w:jc w:val="both"/>
            </w:pPr>
          </w:p>
          <w:p w:rsidR="00D37A5D" w:rsidRDefault="00D37A5D" w:rsidP="00C17A31">
            <w:pPr>
              <w:jc w:val="both"/>
            </w:pPr>
          </w:p>
          <w:p w:rsidR="00D37A5D" w:rsidRDefault="00D37A5D" w:rsidP="00C17A31">
            <w:pPr>
              <w:jc w:val="both"/>
            </w:pPr>
          </w:p>
          <w:p w:rsidR="002F49CC" w:rsidRDefault="002F49CC" w:rsidP="00C17A31">
            <w:pPr>
              <w:jc w:val="both"/>
            </w:pPr>
          </w:p>
          <w:p w:rsidR="002F49CC" w:rsidRDefault="002F49CC" w:rsidP="00C17A31">
            <w:pPr>
              <w:jc w:val="both"/>
            </w:pPr>
          </w:p>
          <w:p w:rsidR="002F49CC" w:rsidRDefault="002F49CC" w:rsidP="00C17A31">
            <w:pPr>
              <w:jc w:val="both"/>
            </w:pPr>
          </w:p>
          <w:p w:rsidR="002F49CC" w:rsidRDefault="002F49CC" w:rsidP="00C17A31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74"/>
        </w:trPr>
        <w:tc>
          <w:tcPr>
            <w:tcW w:w="9862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2F49CC" w:rsidRPr="00241643" w:rsidRDefault="002F49CC" w:rsidP="00256AED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241643">
              <w:rPr>
                <w:rFonts w:eastAsia="Calibri"/>
              </w:rPr>
              <w:lastRenderedPageBreak/>
              <w:br w:type="page"/>
            </w:r>
            <w:r w:rsidRPr="00241643">
              <w:rPr>
                <w:rFonts w:eastAsia="Calibri"/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:rsidR="002F49CC" w:rsidRPr="00F42422" w:rsidRDefault="002F49CC" w:rsidP="00256AED">
            <w:pPr>
              <w:jc w:val="both"/>
              <w:rPr>
                <w:b/>
              </w:rPr>
            </w:pPr>
            <w:r w:rsidRPr="00F42422">
              <w:rPr>
                <w:b/>
              </w:rPr>
              <w:t>Název studijního předmětu</w:t>
            </w:r>
          </w:p>
        </w:tc>
        <w:tc>
          <w:tcPr>
            <w:tcW w:w="6780" w:type="dxa"/>
            <w:gridSpan w:val="38"/>
            <w:tcBorders>
              <w:top w:val="double" w:sz="4" w:space="0" w:color="auto"/>
            </w:tcBorders>
          </w:tcPr>
          <w:p w:rsidR="002F49CC" w:rsidRPr="00F42422" w:rsidRDefault="00326646" w:rsidP="00256AED">
            <w:pPr>
              <w:jc w:val="both"/>
              <w:rPr>
                <w:b/>
              </w:rPr>
            </w:pPr>
            <w:bookmarkStart w:id="21" w:name="Podp_příp_a_real_výr_potr_II"/>
            <w:bookmarkEnd w:id="21"/>
            <w:r w:rsidRPr="00F42422">
              <w:rPr>
                <w:b/>
              </w:rPr>
              <w:t>Preparation and Realization Support of Food Production II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F42422" w:rsidRDefault="002F49CC" w:rsidP="00256AED">
            <w:pPr>
              <w:jc w:val="both"/>
              <w:rPr>
                <w:b/>
                <w:sz w:val="19"/>
                <w:szCs w:val="19"/>
              </w:rPr>
            </w:pPr>
            <w:r w:rsidRPr="00F42422">
              <w:rPr>
                <w:b/>
                <w:sz w:val="19"/>
                <w:szCs w:val="19"/>
              </w:rPr>
              <w:t>Typ předmětu</w:t>
            </w:r>
          </w:p>
        </w:tc>
        <w:tc>
          <w:tcPr>
            <w:tcW w:w="3403" w:type="dxa"/>
            <w:gridSpan w:val="19"/>
          </w:tcPr>
          <w:p w:rsidR="002F49CC" w:rsidRPr="00F42422" w:rsidRDefault="00AA776D" w:rsidP="00256AED">
            <w:pPr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>p</w:t>
            </w:r>
            <w:r w:rsidR="002F49CC" w:rsidRPr="00F42422">
              <w:rPr>
                <w:sz w:val="19"/>
                <w:szCs w:val="19"/>
              </w:rPr>
              <w:t>ovinný</w:t>
            </w:r>
            <w:r w:rsidRPr="00F42422">
              <w:rPr>
                <w:sz w:val="19"/>
                <w:szCs w:val="19"/>
              </w:rPr>
              <w:t>, PZ</w:t>
            </w:r>
          </w:p>
        </w:tc>
        <w:tc>
          <w:tcPr>
            <w:tcW w:w="2693" w:type="dxa"/>
            <w:gridSpan w:val="13"/>
            <w:shd w:val="clear" w:color="auto" w:fill="F7CAAC"/>
          </w:tcPr>
          <w:p w:rsidR="002F49CC" w:rsidRPr="00F42422" w:rsidRDefault="002F49CC" w:rsidP="00256AED">
            <w:pPr>
              <w:jc w:val="both"/>
              <w:rPr>
                <w:sz w:val="19"/>
                <w:szCs w:val="19"/>
              </w:rPr>
            </w:pPr>
            <w:r w:rsidRPr="00F42422">
              <w:rPr>
                <w:b/>
                <w:sz w:val="19"/>
                <w:szCs w:val="19"/>
              </w:rPr>
              <w:t>doporučený ročník / semestr</w:t>
            </w:r>
          </w:p>
        </w:tc>
        <w:tc>
          <w:tcPr>
            <w:tcW w:w="684" w:type="dxa"/>
            <w:gridSpan w:val="6"/>
          </w:tcPr>
          <w:p w:rsidR="002F49CC" w:rsidRPr="00F42422" w:rsidRDefault="002F49CC" w:rsidP="00256AED">
            <w:pPr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>1/LS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F42422" w:rsidRDefault="002F49CC" w:rsidP="00256AED">
            <w:pPr>
              <w:jc w:val="both"/>
              <w:rPr>
                <w:b/>
                <w:sz w:val="19"/>
                <w:szCs w:val="19"/>
              </w:rPr>
            </w:pPr>
            <w:r w:rsidRPr="00F42422">
              <w:rPr>
                <w:b/>
                <w:sz w:val="19"/>
                <w:szCs w:val="19"/>
              </w:rPr>
              <w:t>Rozsah studijního předmětu</w:t>
            </w:r>
          </w:p>
        </w:tc>
        <w:tc>
          <w:tcPr>
            <w:tcW w:w="1700" w:type="dxa"/>
            <w:gridSpan w:val="12"/>
          </w:tcPr>
          <w:p w:rsidR="002F49CC" w:rsidRPr="00F42422" w:rsidRDefault="007C3A8F" w:rsidP="00256AED">
            <w:pPr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>0p</w:t>
            </w:r>
            <w:r w:rsidRPr="00F42422">
              <w:rPr>
                <w:sz w:val="19"/>
                <w:szCs w:val="19"/>
                <w:lang w:val="en-GB"/>
              </w:rPr>
              <w:t>+</w:t>
            </w:r>
            <w:r w:rsidRPr="00F42422">
              <w:rPr>
                <w:sz w:val="19"/>
                <w:szCs w:val="19"/>
              </w:rPr>
              <w:t>14s+28l</w:t>
            </w:r>
          </w:p>
        </w:tc>
        <w:tc>
          <w:tcPr>
            <w:tcW w:w="888" w:type="dxa"/>
            <w:gridSpan w:val="3"/>
            <w:shd w:val="clear" w:color="auto" w:fill="F7CAAC"/>
          </w:tcPr>
          <w:p w:rsidR="002F49CC" w:rsidRPr="00F42422" w:rsidRDefault="002F49CC" w:rsidP="00256AED">
            <w:pPr>
              <w:jc w:val="both"/>
              <w:rPr>
                <w:b/>
                <w:sz w:val="19"/>
                <w:szCs w:val="19"/>
              </w:rPr>
            </w:pPr>
            <w:r w:rsidRPr="00F42422">
              <w:rPr>
                <w:b/>
                <w:sz w:val="19"/>
                <w:szCs w:val="19"/>
              </w:rPr>
              <w:t xml:space="preserve">hod. </w:t>
            </w:r>
          </w:p>
        </w:tc>
        <w:tc>
          <w:tcPr>
            <w:tcW w:w="815" w:type="dxa"/>
            <w:gridSpan w:val="4"/>
          </w:tcPr>
          <w:p w:rsidR="002F49CC" w:rsidRPr="00F42422" w:rsidRDefault="008F1F46" w:rsidP="00256AED">
            <w:pPr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>42</w:t>
            </w:r>
          </w:p>
        </w:tc>
        <w:tc>
          <w:tcPr>
            <w:tcW w:w="2154" w:type="dxa"/>
            <w:gridSpan w:val="9"/>
            <w:shd w:val="clear" w:color="auto" w:fill="F7CAAC"/>
          </w:tcPr>
          <w:p w:rsidR="002F49CC" w:rsidRPr="00F42422" w:rsidRDefault="002F49CC" w:rsidP="00256AED">
            <w:pPr>
              <w:jc w:val="both"/>
              <w:rPr>
                <w:b/>
                <w:sz w:val="19"/>
                <w:szCs w:val="19"/>
              </w:rPr>
            </w:pPr>
            <w:r w:rsidRPr="00F42422">
              <w:rPr>
                <w:b/>
                <w:sz w:val="19"/>
                <w:szCs w:val="19"/>
              </w:rPr>
              <w:t>kreditů</w:t>
            </w:r>
          </w:p>
        </w:tc>
        <w:tc>
          <w:tcPr>
            <w:tcW w:w="1223" w:type="dxa"/>
            <w:gridSpan w:val="10"/>
          </w:tcPr>
          <w:p w:rsidR="002F49CC" w:rsidRPr="00F42422" w:rsidRDefault="002F49CC" w:rsidP="00256AED">
            <w:pPr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>3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F42422" w:rsidRDefault="002F49CC" w:rsidP="00256AED">
            <w:pPr>
              <w:jc w:val="both"/>
              <w:rPr>
                <w:b/>
                <w:sz w:val="19"/>
                <w:szCs w:val="19"/>
              </w:rPr>
            </w:pPr>
            <w:r w:rsidRPr="00F42422">
              <w:rPr>
                <w:b/>
                <w:sz w:val="19"/>
                <w:szCs w:val="19"/>
              </w:rPr>
              <w:t>Prerekvizity, korekvizity, ekvivalence</w:t>
            </w:r>
          </w:p>
        </w:tc>
        <w:tc>
          <w:tcPr>
            <w:tcW w:w="6780" w:type="dxa"/>
            <w:gridSpan w:val="38"/>
          </w:tcPr>
          <w:p w:rsidR="002F49CC" w:rsidRPr="00F42422" w:rsidRDefault="002F49CC" w:rsidP="00256AED">
            <w:pPr>
              <w:jc w:val="both"/>
              <w:rPr>
                <w:sz w:val="19"/>
                <w:szCs w:val="19"/>
              </w:rPr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F42422" w:rsidRDefault="002F49CC" w:rsidP="00256AED">
            <w:pPr>
              <w:jc w:val="both"/>
              <w:rPr>
                <w:b/>
                <w:sz w:val="19"/>
                <w:szCs w:val="19"/>
              </w:rPr>
            </w:pPr>
            <w:r w:rsidRPr="00F42422">
              <w:rPr>
                <w:b/>
                <w:sz w:val="19"/>
                <w:szCs w:val="19"/>
              </w:rPr>
              <w:t>Způsob ověření studijních výsledků</w:t>
            </w:r>
          </w:p>
        </w:tc>
        <w:tc>
          <w:tcPr>
            <w:tcW w:w="3403" w:type="dxa"/>
            <w:gridSpan w:val="19"/>
          </w:tcPr>
          <w:p w:rsidR="002F49CC" w:rsidRPr="00F42422" w:rsidRDefault="007C3A8F" w:rsidP="00256AED">
            <w:pPr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>klasifikovaný zápočet</w:t>
            </w:r>
          </w:p>
        </w:tc>
        <w:tc>
          <w:tcPr>
            <w:tcW w:w="1566" w:type="dxa"/>
            <w:gridSpan w:val="6"/>
            <w:shd w:val="clear" w:color="auto" w:fill="F7CAAC"/>
          </w:tcPr>
          <w:p w:rsidR="002F49CC" w:rsidRPr="00F42422" w:rsidRDefault="002F49CC" w:rsidP="00256AED">
            <w:pPr>
              <w:jc w:val="both"/>
              <w:rPr>
                <w:b/>
                <w:sz w:val="19"/>
                <w:szCs w:val="19"/>
              </w:rPr>
            </w:pPr>
            <w:r w:rsidRPr="00F42422">
              <w:rPr>
                <w:b/>
                <w:sz w:val="19"/>
                <w:szCs w:val="19"/>
              </w:rPr>
              <w:t>Forma výuky</w:t>
            </w:r>
          </w:p>
        </w:tc>
        <w:tc>
          <w:tcPr>
            <w:tcW w:w="1811" w:type="dxa"/>
            <w:gridSpan w:val="13"/>
          </w:tcPr>
          <w:p w:rsidR="002F49CC" w:rsidRPr="00F42422" w:rsidRDefault="002F49CC" w:rsidP="001A3A11">
            <w:pPr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 xml:space="preserve">semináře, </w:t>
            </w:r>
          </w:p>
          <w:p w:rsidR="002F49CC" w:rsidRPr="00F42422" w:rsidRDefault="002F49CC" w:rsidP="001A3A11">
            <w:pPr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>laboratoratorní cvičení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F42422" w:rsidRDefault="002F49CC" w:rsidP="00256AED">
            <w:pPr>
              <w:jc w:val="both"/>
              <w:rPr>
                <w:b/>
                <w:sz w:val="19"/>
                <w:szCs w:val="19"/>
              </w:rPr>
            </w:pPr>
            <w:r w:rsidRPr="00F42422">
              <w:rPr>
                <w:b/>
                <w:sz w:val="19"/>
                <w:szCs w:val="19"/>
              </w:rPr>
              <w:t>Forma způsobu ověření studijních výsledků a další požadavky na studenta</w:t>
            </w:r>
          </w:p>
        </w:tc>
        <w:tc>
          <w:tcPr>
            <w:tcW w:w="6780" w:type="dxa"/>
            <w:gridSpan w:val="38"/>
            <w:tcBorders>
              <w:bottom w:val="single" w:sz="4" w:space="0" w:color="auto"/>
            </w:tcBorders>
          </w:tcPr>
          <w:p w:rsidR="002F49CC" w:rsidRPr="00F42422" w:rsidRDefault="007615B3" w:rsidP="00256AED">
            <w:pPr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>S</w:t>
            </w:r>
            <w:r w:rsidR="002F49CC" w:rsidRPr="00F42422">
              <w:rPr>
                <w:sz w:val="19"/>
                <w:szCs w:val="19"/>
              </w:rPr>
              <w:t>plněná 80% docházka v seminářích a laboratořích, vypracování projektu výrobní linky v programu SuperPro Designer se zadanými parametry (studentská verze).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197"/>
        </w:trPr>
        <w:tc>
          <w:tcPr>
            <w:tcW w:w="3082" w:type="dxa"/>
            <w:gridSpan w:val="6"/>
            <w:tcBorders>
              <w:top w:val="nil"/>
            </w:tcBorders>
            <w:shd w:val="clear" w:color="auto" w:fill="F7CAAC"/>
          </w:tcPr>
          <w:p w:rsidR="002F49CC" w:rsidRPr="00F42422" w:rsidRDefault="002F49CC" w:rsidP="00256AED">
            <w:pPr>
              <w:jc w:val="both"/>
              <w:rPr>
                <w:b/>
                <w:sz w:val="19"/>
                <w:szCs w:val="19"/>
              </w:rPr>
            </w:pPr>
            <w:r w:rsidRPr="00F42422">
              <w:rPr>
                <w:b/>
                <w:sz w:val="19"/>
                <w:szCs w:val="19"/>
              </w:rPr>
              <w:t>Garant předmětu</w:t>
            </w:r>
          </w:p>
        </w:tc>
        <w:tc>
          <w:tcPr>
            <w:tcW w:w="6780" w:type="dxa"/>
            <w:gridSpan w:val="38"/>
            <w:tcBorders>
              <w:top w:val="single" w:sz="4" w:space="0" w:color="auto"/>
            </w:tcBorders>
          </w:tcPr>
          <w:p w:rsidR="002F49CC" w:rsidRPr="00F42422" w:rsidRDefault="002F49CC" w:rsidP="00256AED">
            <w:pPr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>Ing. Richardos Nikolaos Salek, Ph.D.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43"/>
        </w:trPr>
        <w:tc>
          <w:tcPr>
            <w:tcW w:w="3082" w:type="dxa"/>
            <w:gridSpan w:val="6"/>
            <w:tcBorders>
              <w:top w:val="nil"/>
            </w:tcBorders>
            <w:shd w:val="clear" w:color="auto" w:fill="F7CAAC"/>
          </w:tcPr>
          <w:p w:rsidR="002F49CC" w:rsidRPr="00F42422" w:rsidRDefault="002F49CC" w:rsidP="00256AED">
            <w:pPr>
              <w:jc w:val="both"/>
              <w:rPr>
                <w:b/>
                <w:sz w:val="19"/>
                <w:szCs w:val="19"/>
              </w:rPr>
            </w:pPr>
            <w:r w:rsidRPr="00F42422">
              <w:rPr>
                <w:b/>
                <w:sz w:val="19"/>
                <w:szCs w:val="19"/>
              </w:rPr>
              <w:t>Zapojení garanta do výuky předmětu</w:t>
            </w:r>
          </w:p>
        </w:tc>
        <w:tc>
          <w:tcPr>
            <w:tcW w:w="6780" w:type="dxa"/>
            <w:gridSpan w:val="38"/>
            <w:tcBorders>
              <w:top w:val="nil"/>
            </w:tcBorders>
          </w:tcPr>
          <w:p w:rsidR="002F49CC" w:rsidRPr="00F42422" w:rsidRDefault="002F49CC" w:rsidP="004C7762">
            <w:pPr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>100% s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F42422" w:rsidRDefault="002F49CC" w:rsidP="00256AED">
            <w:pPr>
              <w:jc w:val="both"/>
              <w:rPr>
                <w:b/>
                <w:sz w:val="19"/>
                <w:szCs w:val="19"/>
              </w:rPr>
            </w:pPr>
            <w:r w:rsidRPr="00F42422">
              <w:rPr>
                <w:b/>
                <w:sz w:val="19"/>
                <w:szCs w:val="19"/>
              </w:rPr>
              <w:t>Vyučující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2F49CC" w:rsidRPr="00F42422" w:rsidRDefault="002F49CC" w:rsidP="00256AED">
            <w:pPr>
              <w:jc w:val="both"/>
              <w:rPr>
                <w:sz w:val="19"/>
                <w:szCs w:val="19"/>
              </w:rPr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150"/>
        </w:trPr>
        <w:tc>
          <w:tcPr>
            <w:tcW w:w="9862" w:type="dxa"/>
            <w:gridSpan w:val="44"/>
            <w:tcBorders>
              <w:top w:val="nil"/>
            </w:tcBorders>
          </w:tcPr>
          <w:p w:rsidR="002F49CC" w:rsidRPr="00F42422" w:rsidRDefault="002F49CC" w:rsidP="004C7762">
            <w:pPr>
              <w:spacing w:before="60" w:after="60"/>
              <w:jc w:val="both"/>
              <w:rPr>
                <w:b/>
                <w:sz w:val="19"/>
                <w:szCs w:val="19"/>
              </w:rPr>
            </w:pPr>
            <w:r w:rsidRPr="00F42422">
              <w:rPr>
                <w:b/>
                <w:sz w:val="19"/>
                <w:szCs w:val="19"/>
              </w:rPr>
              <w:t xml:space="preserve">Ing. Richardos Nikolaos Salek, Ph.D. </w:t>
            </w:r>
            <w:r w:rsidRPr="00F42422">
              <w:rPr>
                <w:sz w:val="19"/>
                <w:szCs w:val="19"/>
              </w:rPr>
              <w:t xml:space="preserve">(100% s)        </w:t>
            </w:r>
            <w:r w:rsidRPr="00F42422">
              <w:rPr>
                <w:b/>
                <w:sz w:val="19"/>
                <w:szCs w:val="19"/>
              </w:rPr>
              <w:t xml:space="preserve">                                                    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Pr="00F42422" w:rsidRDefault="002F49CC" w:rsidP="00256AED">
            <w:pPr>
              <w:jc w:val="both"/>
              <w:rPr>
                <w:b/>
                <w:sz w:val="19"/>
                <w:szCs w:val="19"/>
              </w:rPr>
            </w:pPr>
            <w:r w:rsidRPr="00F42422">
              <w:rPr>
                <w:b/>
                <w:sz w:val="19"/>
                <w:szCs w:val="19"/>
              </w:rPr>
              <w:t>Stručná anotace předmětu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2F49CC" w:rsidRPr="00F42422" w:rsidRDefault="002F49CC" w:rsidP="00256AED">
            <w:pPr>
              <w:jc w:val="both"/>
              <w:rPr>
                <w:sz w:val="19"/>
                <w:szCs w:val="19"/>
              </w:rPr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3938"/>
        </w:trPr>
        <w:tc>
          <w:tcPr>
            <w:tcW w:w="9862" w:type="dxa"/>
            <w:gridSpan w:val="44"/>
            <w:tcBorders>
              <w:top w:val="nil"/>
              <w:bottom w:val="single" w:sz="12" w:space="0" w:color="auto"/>
            </w:tcBorders>
          </w:tcPr>
          <w:p w:rsidR="002F49CC" w:rsidRPr="00F42422" w:rsidRDefault="002F49CC" w:rsidP="00256AED">
            <w:pPr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>Cílem předmětu je prohloubit znalosti studentů při navrhování výrobních linek se zaměřením na materiálové bilance, propustnost množství surovin a meziproduktů a návazností na pomocné procesy (balení, skladování apod.). Dále budou studenti optimalizovat výrobní procesy při zadané změně vnějších parametrů. V neposlední řadě je cílem prohloubit znalosti studentů v oblasti zpracovávání surovinových skladeb se zadanými parametry a ekonomickým kontextem. K tomuto účelu bude využíván program SuperPro Designer (jedná se o simulační program pro materiálové a energetické bilance, odhadu investičních a provozních nákladů apod.; program je využíván pro simulaci a optimalizaci diskontinuálních a kontinuálních procesů). Obsah předmětu tvoří tyto tematické celky:</w:t>
            </w:r>
          </w:p>
          <w:p w:rsidR="002F49CC" w:rsidRPr="00F42422" w:rsidRDefault="002F49CC" w:rsidP="00241643">
            <w:pPr>
              <w:pStyle w:val="Odstavecseseznamem"/>
              <w:numPr>
                <w:ilvl w:val="0"/>
                <w:numId w:val="32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>Zpracování surovinové skladby vybrané potraviny a návrh základního modelu výrobního diagramu.</w:t>
            </w:r>
          </w:p>
          <w:p w:rsidR="002F49CC" w:rsidRPr="00F42422" w:rsidRDefault="002F49CC" w:rsidP="00241643">
            <w:pPr>
              <w:pStyle w:val="Odstavecseseznamem"/>
              <w:numPr>
                <w:ilvl w:val="0"/>
                <w:numId w:val="32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>Program SuperPro Designer - softwarové rozhraní studentské verze programu.</w:t>
            </w:r>
          </w:p>
          <w:p w:rsidR="002F49CC" w:rsidRPr="00F42422" w:rsidRDefault="002F49CC" w:rsidP="00241643">
            <w:pPr>
              <w:pStyle w:val="Odstavecseseznamem"/>
              <w:numPr>
                <w:ilvl w:val="0"/>
                <w:numId w:val="32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>Program SuperPro Designer - tvorba základního výrobního diagramu vybrané potraviny.</w:t>
            </w:r>
          </w:p>
          <w:p w:rsidR="002F49CC" w:rsidRPr="00F42422" w:rsidRDefault="002F49CC" w:rsidP="00241643">
            <w:pPr>
              <w:pStyle w:val="Odstavecseseznamem"/>
              <w:numPr>
                <w:ilvl w:val="0"/>
                <w:numId w:val="32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>Program SuperPro Designer - materiálová bilance vstupů, meziproduktů a výstupů vybrané potraviny.</w:t>
            </w:r>
          </w:p>
          <w:p w:rsidR="002F49CC" w:rsidRPr="00F42422" w:rsidRDefault="002F49CC" w:rsidP="00241643">
            <w:pPr>
              <w:pStyle w:val="Odstavecseseznamem"/>
              <w:numPr>
                <w:ilvl w:val="0"/>
                <w:numId w:val="32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>Program SuperPro Designer - optimalizace základních procesů u výroby vybrané potraviny.</w:t>
            </w:r>
          </w:p>
          <w:p w:rsidR="002F49CC" w:rsidRPr="00F42422" w:rsidRDefault="002F49CC" w:rsidP="00241643">
            <w:pPr>
              <w:pStyle w:val="Odstavecseseznamem"/>
              <w:numPr>
                <w:ilvl w:val="0"/>
                <w:numId w:val="32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>Program SuperPro Designer - ovládání programu - faktory změny množství vstupů a optimalizace procesů.</w:t>
            </w:r>
          </w:p>
          <w:p w:rsidR="002F49CC" w:rsidRPr="00F42422" w:rsidRDefault="002F49CC" w:rsidP="00241643">
            <w:pPr>
              <w:pStyle w:val="Odstavecseseznamem"/>
              <w:numPr>
                <w:ilvl w:val="0"/>
                <w:numId w:val="32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>Program SuperPro Designer - ovládání programu - faktory změny množství výstupů a optimalizace procesů.</w:t>
            </w:r>
          </w:p>
          <w:p w:rsidR="002F49CC" w:rsidRPr="00F42422" w:rsidRDefault="002F49CC" w:rsidP="00241643">
            <w:pPr>
              <w:pStyle w:val="Odstavecseseznamem"/>
              <w:numPr>
                <w:ilvl w:val="0"/>
                <w:numId w:val="32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>Program SuperPro Designer - ovládání programu - faktory změny kapacity výrobních zařízení a optimalizace procesů.</w:t>
            </w:r>
          </w:p>
          <w:p w:rsidR="002F49CC" w:rsidRPr="00F42422" w:rsidRDefault="002F49CC" w:rsidP="00241643">
            <w:pPr>
              <w:pStyle w:val="Odstavecseseznamem"/>
              <w:numPr>
                <w:ilvl w:val="0"/>
                <w:numId w:val="32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>Program SuperPro Designer - ovládání programu - časové souvislosti počátku a konce výroby, kontinuální a diskontinuální výroba.</w:t>
            </w:r>
          </w:p>
          <w:p w:rsidR="002F49CC" w:rsidRPr="00F42422" w:rsidRDefault="002F49CC" w:rsidP="00241643">
            <w:pPr>
              <w:pStyle w:val="Odstavecseseznamem"/>
              <w:numPr>
                <w:ilvl w:val="0"/>
                <w:numId w:val="32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>Program SuperPro Designer - ovládání programu - ekonomické funkce programu (odhad investičních a provozních nákladů), vliv změn množství vstupů, výstupů a kapacit výrobních zařízení na ekonomické parametry výrobního procesu.</w:t>
            </w:r>
          </w:p>
          <w:p w:rsidR="002F49CC" w:rsidRPr="00F42422" w:rsidRDefault="002F49CC" w:rsidP="00241643">
            <w:pPr>
              <w:pStyle w:val="Odstavecseseznamem"/>
              <w:numPr>
                <w:ilvl w:val="0"/>
                <w:numId w:val="32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>Program SuperPro Designer - ovládání programu - analýza využití kapacity jednotlivých výrobních zařízení, ekonomické souvislosti.</w:t>
            </w:r>
          </w:p>
          <w:p w:rsidR="002F49CC" w:rsidRPr="00F42422" w:rsidRDefault="002F49CC" w:rsidP="00241643">
            <w:pPr>
              <w:pStyle w:val="Odstavecseseznamem"/>
              <w:numPr>
                <w:ilvl w:val="0"/>
                <w:numId w:val="32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>Program SuperPro Designer - aplikace změny množství vstupů, výstupů a kapacity výrobních zařízení a optimalizace procesů u vybrané potraviny I.</w:t>
            </w:r>
          </w:p>
          <w:p w:rsidR="002F49CC" w:rsidRPr="00F42422" w:rsidRDefault="002F49CC" w:rsidP="00241643">
            <w:pPr>
              <w:pStyle w:val="Odstavecseseznamem"/>
              <w:numPr>
                <w:ilvl w:val="0"/>
                <w:numId w:val="32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>Program SuperPro Designer - aplikace změny množství vstupů, výstupů a kapacity výrobních zařízení a optimalizace procesů u vybrané potraviny II.</w:t>
            </w:r>
          </w:p>
          <w:p w:rsidR="002F49CC" w:rsidRPr="00F42422" w:rsidRDefault="002F49CC" w:rsidP="00241643">
            <w:pPr>
              <w:pStyle w:val="Odstavecseseznamem"/>
              <w:numPr>
                <w:ilvl w:val="0"/>
                <w:numId w:val="32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>Prezentace výsledků tvorby modelové výrobní linky.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65"/>
        </w:trPr>
        <w:tc>
          <w:tcPr>
            <w:tcW w:w="3648" w:type="dxa"/>
            <w:gridSpan w:val="12"/>
            <w:tcBorders>
              <w:top w:val="nil"/>
            </w:tcBorders>
            <w:shd w:val="clear" w:color="auto" w:fill="F7CAAC"/>
          </w:tcPr>
          <w:p w:rsidR="002F49CC" w:rsidRPr="00F42422" w:rsidRDefault="002F49CC" w:rsidP="00256AED">
            <w:pPr>
              <w:jc w:val="both"/>
              <w:rPr>
                <w:sz w:val="19"/>
                <w:szCs w:val="19"/>
              </w:rPr>
            </w:pPr>
            <w:r w:rsidRPr="00F42422">
              <w:rPr>
                <w:b/>
                <w:sz w:val="19"/>
                <w:szCs w:val="19"/>
              </w:rPr>
              <w:t>Studijní literatura a studijní pomůcky</w:t>
            </w:r>
          </w:p>
        </w:tc>
        <w:tc>
          <w:tcPr>
            <w:tcW w:w="6214" w:type="dxa"/>
            <w:gridSpan w:val="32"/>
            <w:tcBorders>
              <w:top w:val="nil"/>
              <w:bottom w:val="nil"/>
            </w:tcBorders>
          </w:tcPr>
          <w:p w:rsidR="002F49CC" w:rsidRPr="00F42422" w:rsidRDefault="002F49CC" w:rsidP="00256AED">
            <w:pPr>
              <w:jc w:val="both"/>
              <w:rPr>
                <w:sz w:val="19"/>
                <w:szCs w:val="19"/>
              </w:rPr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579"/>
        </w:trPr>
        <w:tc>
          <w:tcPr>
            <w:tcW w:w="9862" w:type="dxa"/>
            <w:gridSpan w:val="44"/>
            <w:tcBorders>
              <w:top w:val="nil"/>
            </w:tcBorders>
          </w:tcPr>
          <w:p w:rsidR="002F49CC" w:rsidRPr="00F42422" w:rsidRDefault="002F49CC" w:rsidP="00256AED">
            <w:pPr>
              <w:jc w:val="both"/>
              <w:rPr>
                <w:sz w:val="19"/>
                <w:szCs w:val="19"/>
                <w:u w:val="single"/>
              </w:rPr>
            </w:pPr>
            <w:r w:rsidRPr="00F42422">
              <w:rPr>
                <w:sz w:val="19"/>
                <w:szCs w:val="19"/>
                <w:u w:val="single"/>
              </w:rPr>
              <w:t>Povinná literatura:</w:t>
            </w:r>
          </w:p>
          <w:p w:rsidR="00523741" w:rsidRPr="00F42422" w:rsidRDefault="00523741" w:rsidP="00256AED">
            <w:pPr>
              <w:jc w:val="both"/>
              <w:rPr>
                <w:sz w:val="19"/>
                <w:szCs w:val="19"/>
                <w:u w:val="single"/>
              </w:rPr>
            </w:pPr>
            <w:r w:rsidRPr="00F42422">
              <w:rPr>
                <w:sz w:val="19"/>
                <w:szCs w:val="19"/>
              </w:rPr>
              <w:t>Výukové materiály v anglickém jazyce poskytnuté vyučujícím.</w:t>
            </w:r>
          </w:p>
          <w:p w:rsidR="002F49CC" w:rsidRPr="00F42422" w:rsidRDefault="002F49CC" w:rsidP="00190AF2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>Manuál k programu SuperPro Designer.</w:t>
            </w:r>
          </w:p>
          <w:p w:rsidR="002F49CC" w:rsidRPr="00F42422" w:rsidRDefault="002F49CC" w:rsidP="00190AF2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sz w:val="19"/>
                <w:szCs w:val="19"/>
              </w:rPr>
            </w:pPr>
            <w:r w:rsidRPr="00F42422">
              <w:rPr>
                <w:sz w:val="19"/>
                <w:szCs w:val="19"/>
              </w:rPr>
              <w:t xml:space="preserve">RANKEN, M.D., KILL, R.C., BAKER, C. (Eds.) </w:t>
            </w:r>
            <w:r w:rsidRPr="00F42422">
              <w:rPr>
                <w:iCs/>
                <w:sz w:val="19"/>
                <w:szCs w:val="19"/>
              </w:rPr>
              <w:t>Food Industries Manual</w:t>
            </w:r>
            <w:r w:rsidRPr="00F42422">
              <w:rPr>
                <w:sz w:val="19"/>
                <w:szCs w:val="19"/>
              </w:rPr>
              <w:t>. London, 1997. ISBN 9780751404043.</w:t>
            </w:r>
          </w:p>
          <w:p w:rsidR="002F49CC" w:rsidRPr="00F42422" w:rsidRDefault="002F49CC" w:rsidP="00241643">
            <w:pPr>
              <w:jc w:val="both"/>
              <w:rPr>
                <w:rStyle w:val="Hypertextovodkaz"/>
                <w:sz w:val="14"/>
                <w:szCs w:val="14"/>
              </w:rPr>
            </w:pPr>
          </w:p>
          <w:p w:rsidR="002F49CC" w:rsidRPr="00F42422" w:rsidRDefault="002F49CC" w:rsidP="00241643">
            <w:pPr>
              <w:jc w:val="both"/>
              <w:rPr>
                <w:rStyle w:val="Hypertextovodkaz"/>
                <w:color w:val="auto"/>
                <w:sz w:val="19"/>
                <w:szCs w:val="19"/>
              </w:rPr>
            </w:pPr>
            <w:r w:rsidRPr="00F42422">
              <w:rPr>
                <w:rStyle w:val="Hypertextovodkaz"/>
                <w:color w:val="auto"/>
                <w:sz w:val="19"/>
                <w:szCs w:val="19"/>
              </w:rPr>
              <w:t>Doporučená literatura:</w:t>
            </w:r>
          </w:p>
          <w:p w:rsidR="002F49CC" w:rsidRPr="00F42422" w:rsidRDefault="00892828" w:rsidP="00241643">
            <w:pPr>
              <w:jc w:val="both"/>
              <w:rPr>
                <w:rStyle w:val="Hypertextovodkaz"/>
                <w:color w:val="auto"/>
                <w:sz w:val="19"/>
                <w:szCs w:val="19"/>
              </w:rPr>
            </w:pPr>
            <w:hyperlink r:id="rId10" w:history="1">
              <w:r w:rsidR="002F49CC" w:rsidRPr="00F42422">
                <w:rPr>
                  <w:rStyle w:val="Hypertextovodkaz"/>
                  <w:sz w:val="19"/>
                  <w:szCs w:val="19"/>
                </w:rPr>
                <w:t>www.intelligen.com</w:t>
              </w:r>
            </w:hyperlink>
          </w:p>
          <w:p w:rsidR="002F49CC" w:rsidRPr="00F42422" w:rsidRDefault="002F49CC" w:rsidP="00523741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sz w:val="19"/>
                <w:szCs w:val="19"/>
                <w:u w:val="single"/>
              </w:rPr>
            </w:pPr>
            <w:r w:rsidRPr="00F42422">
              <w:rPr>
                <w:sz w:val="19"/>
                <w:szCs w:val="19"/>
              </w:rPr>
              <w:t>GRIFFITHS, M. </w:t>
            </w:r>
            <w:r w:rsidRPr="00F42422">
              <w:rPr>
                <w:iCs/>
                <w:sz w:val="19"/>
                <w:szCs w:val="19"/>
              </w:rPr>
              <w:t>Improving the Safety and Quality of Milk. Improving Quality in Milk Products</w:t>
            </w:r>
            <w:r w:rsidRPr="00F42422">
              <w:rPr>
                <w:sz w:val="19"/>
                <w:szCs w:val="19"/>
              </w:rPr>
              <w:t>. Cambridge: Woodhead Pub, 2010. ISBN 9781845699437.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F49CC" w:rsidRPr="00F42422" w:rsidRDefault="002F49CC" w:rsidP="00256AED">
            <w:pPr>
              <w:jc w:val="center"/>
              <w:rPr>
                <w:b/>
                <w:sz w:val="19"/>
                <w:szCs w:val="19"/>
              </w:rPr>
            </w:pPr>
            <w:r w:rsidRPr="00F42422">
              <w:rPr>
                <w:b/>
                <w:sz w:val="19"/>
                <w:szCs w:val="19"/>
              </w:rPr>
              <w:t>Informace ke kombinované nebo distanční formě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4782" w:type="dxa"/>
            <w:gridSpan w:val="18"/>
            <w:tcBorders>
              <w:top w:val="single" w:sz="2" w:space="0" w:color="auto"/>
            </w:tcBorders>
            <w:shd w:val="clear" w:color="auto" w:fill="F7CAAC"/>
          </w:tcPr>
          <w:p w:rsidR="002F49CC" w:rsidRPr="00F42422" w:rsidRDefault="002F49CC" w:rsidP="00256AED">
            <w:pPr>
              <w:jc w:val="both"/>
              <w:rPr>
                <w:sz w:val="19"/>
                <w:szCs w:val="19"/>
              </w:rPr>
            </w:pPr>
            <w:r w:rsidRPr="00F42422">
              <w:rPr>
                <w:b/>
                <w:sz w:val="19"/>
                <w:szCs w:val="19"/>
              </w:rPr>
              <w:t>Rozsah konzultací (soustředění)</w:t>
            </w:r>
          </w:p>
        </w:tc>
        <w:tc>
          <w:tcPr>
            <w:tcW w:w="888" w:type="dxa"/>
            <w:gridSpan w:val="3"/>
            <w:tcBorders>
              <w:top w:val="single" w:sz="2" w:space="0" w:color="auto"/>
            </w:tcBorders>
          </w:tcPr>
          <w:p w:rsidR="002F49CC" w:rsidRPr="00F42422" w:rsidRDefault="002F49CC" w:rsidP="009B4C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4192" w:type="dxa"/>
            <w:gridSpan w:val="23"/>
            <w:tcBorders>
              <w:top w:val="single" w:sz="2" w:space="0" w:color="auto"/>
            </w:tcBorders>
            <w:shd w:val="clear" w:color="auto" w:fill="F7CAAC"/>
          </w:tcPr>
          <w:p w:rsidR="002F49CC" w:rsidRPr="00F42422" w:rsidRDefault="002F49CC" w:rsidP="00256AED">
            <w:pPr>
              <w:jc w:val="both"/>
              <w:rPr>
                <w:b/>
                <w:sz w:val="19"/>
                <w:szCs w:val="19"/>
              </w:rPr>
            </w:pPr>
            <w:r w:rsidRPr="00F42422">
              <w:rPr>
                <w:b/>
                <w:sz w:val="19"/>
                <w:szCs w:val="19"/>
              </w:rPr>
              <w:t xml:space="preserve">hodin 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shd w:val="clear" w:color="auto" w:fill="F7CAAC"/>
          </w:tcPr>
          <w:p w:rsidR="002F49CC" w:rsidRPr="00F42422" w:rsidRDefault="002F49CC" w:rsidP="00256AED">
            <w:pPr>
              <w:jc w:val="both"/>
              <w:rPr>
                <w:b/>
                <w:sz w:val="19"/>
                <w:szCs w:val="19"/>
              </w:rPr>
            </w:pPr>
            <w:r w:rsidRPr="00F42422">
              <w:rPr>
                <w:b/>
                <w:sz w:val="19"/>
                <w:szCs w:val="19"/>
              </w:rPr>
              <w:t>Informace o způsobu kontaktu s vyučujícím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141"/>
        </w:trPr>
        <w:tc>
          <w:tcPr>
            <w:tcW w:w="9862" w:type="dxa"/>
            <w:gridSpan w:val="44"/>
          </w:tcPr>
          <w:p w:rsidR="00523741" w:rsidRDefault="00523741" w:rsidP="00F42422">
            <w:pPr>
              <w:jc w:val="both"/>
              <w:rPr>
                <w:sz w:val="19"/>
                <w:szCs w:val="19"/>
              </w:rPr>
            </w:pPr>
          </w:p>
          <w:p w:rsidR="00F81AEA" w:rsidRDefault="00F81AEA" w:rsidP="00F42422">
            <w:pPr>
              <w:jc w:val="both"/>
              <w:rPr>
                <w:sz w:val="19"/>
                <w:szCs w:val="19"/>
              </w:rPr>
            </w:pPr>
          </w:p>
          <w:p w:rsidR="00F81AEA" w:rsidRDefault="00F81AEA" w:rsidP="00F42422">
            <w:pPr>
              <w:jc w:val="both"/>
              <w:rPr>
                <w:sz w:val="19"/>
                <w:szCs w:val="19"/>
              </w:rPr>
            </w:pPr>
          </w:p>
          <w:p w:rsidR="00F81AEA" w:rsidRPr="00F42422" w:rsidRDefault="00F81AEA" w:rsidP="00F42422">
            <w:pPr>
              <w:jc w:val="both"/>
              <w:rPr>
                <w:sz w:val="19"/>
                <w:szCs w:val="19"/>
              </w:rPr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tcBorders>
              <w:bottom w:val="double" w:sz="4" w:space="0" w:color="auto"/>
            </w:tcBorders>
            <w:shd w:val="clear" w:color="auto" w:fill="BDD6EE"/>
          </w:tcPr>
          <w:p w:rsidR="002F49CC" w:rsidRDefault="002F49CC" w:rsidP="00256AED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80" w:type="dxa"/>
            <w:gridSpan w:val="38"/>
            <w:tcBorders>
              <w:top w:val="double" w:sz="4" w:space="0" w:color="auto"/>
            </w:tcBorders>
          </w:tcPr>
          <w:p w:rsidR="002F49CC" w:rsidRPr="006151FE" w:rsidRDefault="00326646" w:rsidP="00256AED">
            <w:pPr>
              <w:jc w:val="both"/>
              <w:rPr>
                <w:b/>
              </w:rPr>
            </w:pPr>
            <w:bookmarkStart w:id="22" w:name="Ang_v_TP"/>
            <w:bookmarkEnd w:id="22"/>
            <w:r w:rsidRPr="006151FE">
              <w:rPr>
                <w:b/>
              </w:rPr>
              <w:t>English in Food Technology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3" w:type="dxa"/>
            <w:gridSpan w:val="19"/>
          </w:tcPr>
          <w:p w:rsidR="002F49CC" w:rsidRDefault="002F49CC" w:rsidP="00256AED">
            <w:pPr>
              <w:jc w:val="both"/>
            </w:pPr>
            <w:r>
              <w:t>povinný</w:t>
            </w:r>
          </w:p>
        </w:tc>
        <w:tc>
          <w:tcPr>
            <w:tcW w:w="2693" w:type="dxa"/>
            <w:gridSpan w:val="13"/>
            <w:shd w:val="clear" w:color="auto" w:fill="F7CAAC"/>
          </w:tcPr>
          <w:p w:rsidR="002F49CC" w:rsidRDefault="002F49CC" w:rsidP="00256AED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84" w:type="dxa"/>
            <w:gridSpan w:val="6"/>
          </w:tcPr>
          <w:p w:rsidR="002F49CC" w:rsidRDefault="002F49CC" w:rsidP="00256AED">
            <w:pPr>
              <w:jc w:val="both"/>
            </w:pPr>
            <w:r>
              <w:t>1/LS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0" w:type="dxa"/>
            <w:gridSpan w:val="12"/>
          </w:tcPr>
          <w:p w:rsidR="002F49CC" w:rsidRDefault="002F49CC" w:rsidP="00DC1B6D">
            <w:pPr>
              <w:jc w:val="both"/>
            </w:pPr>
            <w:r>
              <w:t>0p+</w:t>
            </w:r>
            <w:r w:rsidRPr="00C13939">
              <w:t>28s</w:t>
            </w:r>
            <w:r>
              <w:t>+0l</w:t>
            </w:r>
          </w:p>
        </w:tc>
        <w:tc>
          <w:tcPr>
            <w:tcW w:w="888" w:type="dxa"/>
            <w:gridSpan w:val="3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5" w:type="dxa"/>
            <w:gridSpan w:val="4"/>
          </w:tcPr>
          <w:p w:rsidR="002F49CC" w:rsidRDefault="002F49CC" w:rsidP="00256AED">
            <w:pPr>
              <w:jc w:val="both"/>
            </w:pPr>
            <w:r>
              <w:t>28</w:t>
            </w:r>
          </w:p>
        </w:tc>
        <w:tc>
          <w:tcPr>
            <w:tcW w:w="2154" w:type="dxa"/>
            <w:gridSpan w:val="9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23" w:type="dxa"/>
            <w:gridSpan w:val="10"/>
          </w:tcPr>
          <w:p w:rsidR="002F49CC" w:rsidRDefault="002F49CC" w:rsidP="00256AED">
            <w:pPr>
              <w:jc w:val="both"/>
            </w:pPr>
            <w:r>
              <w:t>2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80" w:type="dxa"/>
            <w:gridSpan w:val="38"/>
          </w:tcPr>
          <w:p w:rsidR="002F49CC" w:rsidRDefault="002F49CC" w:rsidP="00256AED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3" w:type="dxa"/>
            <w:gridSpan w:val="19"/>
          </w:tcPr>
          <w:p w:rsidR="002F49CC" w:rsidRDefault="002F49CC" w:rsidP="00256AED">
            <w:pPr>
              <w:jc w:val="both"/>
            </w:pPr>
            <w:r w:rsidRPr="00C13939">
              <w:t>zkouška</w:t>
            </w:r>
          </w:p>
        </w:tc>
        <w:tc>
          <w:tcPr>
            <w:tcW w:w="1557" w:type="dxa"/>
            <w:gridSpan w:val="5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20" w:type="dxa"/>
            <w:gridSpan w:val="14"/>
          </w:tcPr>
          <w:p w:rsidR="002F49CC" w:rsidRDefault="002F49CC" w:rsidP="00256AED">
            <w:pPr>
              <w:jc w:val="both"/>
            </w:pPr>
            <w:r>
              <w:t>semináře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80" w:type="dxa"/>
            <w:gridSpan w:val="38"/>
            <w:tcBorders>
              <w:bottom w:val="single" w:sz="4" w:space="0" w:color="auto"/>
            </w:tcBorders>
          </w:tcPr>
          <w:p w:rsidR="002F49CC" w:rsidRDefault="002F49CC" w:rsidP="00256AED">
            <w:pPr>
              <w:jc w:val="both"/>
            </w:pPr>
            <w:r>
              <w:t>Práce studentů je sledována komunikačními aktivitami v hodinách. Každý student v průběhu semestru prezentuje technické téma z jeho studijní oblasti. Na konci semestru absolvuje závěrečný test, který musí splnit na 60%. Student musí splnit 80% účast na seminářích. Znalost angličtiny je na úrovni pokročilý B2.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197"/>
        </w:trPr>
        <w:tc>
          <w:tcPr>
            <w:tcW w:w="3082" w:type="dxa"/>
            <w:gridSpan w:val="6"/>
            <w:tcBorders>
              <w:top w:val="nil"/>
            </w:tcBorders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80" w:type="dxa"/>
            <w:gridSpan w:val="38"/>
            <w:tcBorders>
              <w:top w:val="single" w:sz="4" w:space="0" w:color="auto"/>
            </w:tcBorders>
          </w:tcPr>
          <w:p w:rsidR="002F49CC" w:rsidRDefault="002F49CC" w:rsidP="00256AED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43"/>
        </w:trPr>
        <w:tc>
          <w:tcPr>
            <w:tcW w:w="3082" w:type="dxa"/>
            <w:gridSpan w:val="6"/>
            <w:tcBorders>
              <w:top w:val="nil"/>
            </w:tcBorders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80" w:type="dxa"/>
            <w:gridSpan w:val="38"/>
            <w:tcBorders>
              <w:top w:val="nil"/>
            </w:tcBorders>
          </w:tcPr>
          <w:p w:rsidR="002F49CC" w:rsidRDefault="002F49CC" w:rsidP="00256AED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2F49CC" w:rsidRDefault="002F49CC" w:rsidP="00256AED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352"/>
        </w:trPr>
        <w:tc>
          <w:tcPr>
            <w:tcW w:w="9862" w:type="dxa"/>
            <w:gridSpan w:val="44"/>
            <w:tcBorders>
              <w:top w:val="nil"/>
            </w:tcBorders>
          </w:tcPr>
          <w:p w:rsidR="002F49CC" w:rsidRPr="00FD1AC1" w:rsidRDefault="002F49CC" w:rsidP="00FD1AC1">
            <w:pPr>
              <w:pStyle w:val="Nadpis4"/>
              <w:spacing w:before="60" w:after="60"/>
              <w:rPr>
                <w:rFonts w:ascii="Times New Roman" w:hAnsi="Times New Roman" w:cs="Times New Roman"/>
                <w:b w:val="0"/>
              </w:rPr>
            </w:pPr>
            <w:r w:rsidRPr="00FD1AC1">
              <w:rPr>
                <w:rFonts w:ascii="Times New Roman" w:hAnsi="Times New Roman" w:cs="Times New Roman"/>
                <w:b w:val="0"/>
                <w:color w:val="auto"/>
              </w:rPr>
              <w:t>Předmět má pro zaměření SP doplňující charakter.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2F49CC" w:rsidRDefault="002F49CC" w:rsidP="00256AED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3899"/>
        </w:trPr>
        <w:tc>
          <w:tcPr>
            <w:tcW w:w="9862" w:type="dxa"/>
            <w:gridSpan w:val="44"/>
            <w:tcBorders>
              <w:top w:val="nil"/>
              <w:bottom w:val="single" w:sz="12" w:space="0" w:color="auto"/>
            </w:tcBorders>
          </w:tcPr>
          <w:p w:rsidR="002F49CC" w:rsidRDefault="002F49CC" w:rsidP="00FD1AC1">
            <w:pPr>
              <w:jc w:val="both"/>
            </w:pPr>
            <w:r>
              <w:t>Cílem předmětu je naučit studenty pracovat s odbornými tématy, písemně i ústně prezentovat technické informace v angličtině. Zabývá se rozvojem komunikačních schopností studentů i v obecné oblasti a profesních situacích. Obsah předmětu tvoří tyto tematické celky:</w:t>
            </w:r>
          </w:p>
          <w:p w:rsidR="002F49CC" w:rsidRPr="00CE4780" w:rsidRDefault="002F49CC" w:rsidP="00033E37">
            <w:pPr>
              <w:pStyle w:val="Odstavecseseznamem"/>
              <w:numPr>
                <w:ilvl w:val="0"/>
                <w:numId w:val="30"/>
              </w:numPr>
              <w:ind w:left="284" w:hanging="57"/>
              <w:jc w:val="both"/>
            </w:pPr>
            <w:r w:rsidRPr="00CE4780">
              <w:t>Základní gramatické struktury</w:t>
            </w:r>
            <w:r>
              <w:t>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30"/>
              </w:numPr>
              <w:ind w:left="284" w:hanging="57"/>
              <w:jc w:val="both"/>
            </w:pPr>
            <w:r w:rsidRPr="00CE4780">
              <w:t>Struktura odborných textů</w:t>
            </w:r>
            <w:r>
              <w:t>.</w:t>
            </w:r>
          </w:p>
          <w:p w:rsidR="002F49CC" w:rsidRPr="00CE4780" w:rsidRDefault="002F49CC" w:rsidP="00033E37">
            <w:pPr>
              <w:pStyle w:val="Odstavecseseznamem"/>
              <w:numPr>
                <w:ilvl w:val="0"/>
                <w:numId w:val="30"/>
              </w:numPr>
              <w:ind w:left="284" w:hanging="57"/>
              <w:jc w:val="both"/>
            </w:pPr>
            <w:r>
              <w:t>Specifika prezentace v angličtině.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30"/>
              </w:numPr>
              <w:ind w:left="284" w:hanging="57"/>
              <w:jc w:val="both"/>
            </w:pPr>
            <w:r>
              <w:t>Technologie výroby potravin živočišného původu.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30"/>
              </w:numPr>
              <w:ind w:left="284" w:hanging="57"/>
              <w:jc w:val="both"/>
            </w:pPr>
            <w:r>
              <w:t>Technologie výroby potravin rostlinného původu.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30"/>
              </w:numPr>
              <w:ind w:left="284" w:hanging="57"/>
              <w:jc w:val="both"/>
            </w:pPr>
            <w:r>
              <w:t>Technologie tuků a detergentů.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30"/>
              </w:numPr>
              <w:ind w:left="284" w:hanging="57"/>
              <w:jc w:val="both"/>
            </w:pPr>
            <w:r>
              <w:t>Výroba alkoholických a nealkoholických nápojů.</w:t>
            </w:r>
          </w:p>
          <w:p w:rsidR="002F49CC" w:rsidRPr="00CE4780" w:rsidRDefault="002F49CC" w:rsidP="00033E37">
            <w:pPr>
              <w:pStyle w:val="Odstavecseseznamem"/>
              <w:numPr>
                <w:ilvl w:val="0"/>
                <w:numId w:val="30"/>
              </w:numPr>
              <w:ind w:left="284" w:hanging="57"/>
              <w:jc w:val="both"/>
            </w:pPr>
            <w:r>
              <w:t>Analýza a hodnocení potravin.</w:t>
            </w:r>
          </w:p>
          <w:p w:rsidR="002F49CC" w:rsidRPr="00CE4780" w:rsidRDefault="002F49CC" w:rsidP="00033E37">
            <w:pPr>
              <w:pStyle w:val="Odstavecseseznamem"/>
              <w:numPr>
                <w:ilvl w:val="0"/>
                <w:numId w:val="30"/>
              </w:numPr>
              <w:ind w:left="284" w:hanging="57"/>
              <w:jc w:val="both"/>
            </w:pPr>
            <w:r>
              <w:t>Mikrobiologie potravin.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30"/>
              </w:numPr>
              <w:ind w:left="284" w:hanging="57"/>
              <w:jc w:val="both"/>
            </w:pPr>
            <w:r>
              <w:t>Senzorické hodnocení potravin.</w:t>
            </w:r>
          </w:p>
          <w:p w:rsidR="002F49CC" w:rsidRPr="00CE4780" w:rsidRDefault="002F49CC" w:rsidP="00033E37">
            <w:pPr>
              <w:pStyle w:val="Odstavecseseznamem"/>
              <w:numPr>
                <w:ilvl w:val="0"/>
                <w:numId w:val="30"/>
              </w:numPr>
              <w:ind w:left="284" w:hanging="57"/>
              <w:jc w:val="both"/>
            </w:pPr>
            <w:r>
              <w:t>Výživa a stravování člověka, trendy v gastronomii.</w:t>
            </w:r>
          </w:p>
          <w:p w:rsidR="002F49CC" w:rsidRPr="00CE4780" w:rsidRDefault="002F49CC" w:rsidP="00033E37">
            <w:pPr>
              <w:pStyle w:val="Odstavecseseznamem"/>
              <w:numPr>
                <w:ilvl w:val="0"/>
                <w:numId w:val="30"/>
              </w:numPr>
              <w:ind w:left="284" w:hanging="57"/>
              <w:jc w:val="both"/>
            </w:pPr>
            <w:r>
              <w:t>Aplikovaná povrchová a koloidní chemie v potravinářství.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30"/>
              </w:numPr>
              <w:ind w:left="284" w:hanging="57"/>
              <w:jc w:val="both"/>
            </w:pPr>
            <w:r>
              <w:t>Zpracování a principy úchovy ovoce a zeleniny.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30"/>
              </w:numPr>
              <w:ind w:left="284" w:hanging="57"/>
              <w:jc w:val="both"/>
            </w:pPr>
            <w:r>
              <w:t>Prezentace vlastní odborné práce.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65"/>
        </w:trPr>
        <w:tc>
          <w:tcPr>
            <w:tcW w:w="3648" w:type="dxa"/>
            <w:gridSpan w:val="12"/>
            <w:tcBorders>
              <w:top w:val="nil"/>
            </w:tcBorders>
            <w:shd w:val="clear" w:color="auto" w:fill="F7CAAC"/>
          </w:tcPr>
          <w:p w:rsidR="002F49CC" w:rsidRDefault="002F49CC" w:rsidP="00256AED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4" w:type="dxa"/>
            <w:gridSpan w:val="32"/>
            <w:tcBorders>
              <w:top w:val="nil"/>
              <w:bottom w:val="nil"/>
            </w:tcBorders>
          </w:tcPr>
          <w:p w:rsidR="002F49CC" w:rsidRDefault="002F49CC" w:rsidP="00256AED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1497"/>
        </w:trPr>
        <w:tc>
          <w:tcPr>
            <w:tcW w:w="9862" w:type="dxa"/>
            <w:gridSpan w:val="44"/>
            <w:tcBorders>
              <w:top w:val="nil"/>
            </w:tcBorders>
          </w:tcPr>
          <w:p w:rsidR="002F49CC" w:rsidRPr="0073107E" w:rsidRDefault="002F49CC" w:rsidP="00256AED">
            <w:pPr>
              <w:jc w:val="both"/>
            </w:pPr>
            <w:r w:rsidRPr="0073107E">
              <w:rPr>
                <w:u w:val="single"/>
              </w:rPr>
              <w:t>Povinná literatura</w:t>
            </w:r>
            <w:r w:rsidRPr="0073107E">
              <w:t>:</w:t>
            </w:r>
          </w:p>
          <w:p w:rsidR="002F49CC" w:rsidRPr="002D524F" w:rsidRDefault="002F49CC" w:rsidP="00FD1AC1">
            <w:pPr>
              <w:jc w:val="both"/>
            </w:pPr>
            <w:r w:rsidRPr="00900F3D">
              <w:rPr>
                <w:caps/>
                <w:kern w:val="20"/>
              </w:rPr>
              <w:t>Glendinning</w:t>
            </w:r>
            <w:r w:rsidRPr="002D524F">
              <w:t xml:space="preserve">, E.H. </w:t>
            </w:r>
            <w:r w:rsidRPr="00900F3D">
              <w:t>Oxford English for Careers: Technology</w:t>
            </w:r>
            <w:r w:rsidRPr="002D524F">
              <w:t xml:space="preserve">. OUP, 2007. ISBN 0194569535. </w:t>
            </w:r>
          </w:p>
          <w:p w:rsidR="002F49CC" w:rsidRPr="002D524F" w:rsidRDefault="002F49CC" w:rsidP="00FD1AC1">
            <w:pPr>
              <w:jc w:val="both"/>
            </w:pPr>
          </w:p>
          <w:p w:rsidR="002F49CC" w:rsidRPr="002D524F" w:rsidRDefault="002F49CC" w:rsidP="00FD1AC1">
            <w:pPr>
              <w:jc w:val="both"/>
            </w:pPr>
            <w:r w:rsidRPr="002D524F">
              <w:rPr>
                <w:u w:val="single"/>
              </w:rPr>
              <w:t>Doporučená literatura</w:t>
            </w:r>
            <w:r w:rsidRPr="002D524F">
              <w:t>:</w:t>
            </w:r>
          </w:p>
          <w:p w:rsidR="002F49CC" w:rsidRPr="002D524F" w:rsidRDefault="002F49CC" w:rsidP="00FD1AC1">
            <w:pPr>
              <w:jc w:val="both"/>
            </w:pPr>
            <w:r w:rsidRPr="00900F3D">
              <w:rPr>
                <w:caps/>
                <w:kern w:val="20"/>
              </w:rPr>
              <w:t>Comfort, J</w:t>
            </w:r>
            <w:r w:rsidRPr="002D524F">
              <w:t xml:space="preserve">. </w:t>
            </w:r>
            <w:r w:rsidRPr="00900F3D">
              <w:t>Effective Presentations.</w:t>
            </w:r>
            <w:r w:rsidRPr="002D524F">
              <w:t xml:space="preserve"> Oxford: Oxford University Press, 1995. ISBN 0194570657. </w:t>
            </w:r>
          </w:p>
          <w:p w:rsidR="002F49CC" w:rsidRPr="002D524F" w:rsidRDefault="002F49CC" w:rsidP="00FD1AC1">
            <w:pPr>
              <w:jc w:val="both"/>
            </w:pPr>
            <w:r w:rsidRPr="00900F3D">
              <w:rPr>
                <w:caps/>
                <w:kern w:val="20"/>
              </w:rPr>
              <w:t>Murphy, R.</w:t>
            </w:r>
            <w:r w:rsidRPr="002D524F">
              <w:t xml:space="preserve"> </w:t>
            </w:r>
            <w:r w:rsidRPr="00900F3D">
              <w:t>English Grammar in Use.</w:t>
            </w:r>
            <w:r w:rsidRPr="002D524F">
              <w:t xml:space="preserve"> Cambridge, 2003. ISBN 0-521-5293-X. </w:t>
            </w:r>
          </w:p>
          <w:p w:rsidR="002F49CC" w:rsidRDefault="002F49CC" w:rsidP="00FD1AC1">
            <w:pPr>
              <w:jc w:val="both"/>
            </w:pPr>
            <w:r w:rsidRPr="002D524F">
              <w:t>Vlastní doplňující materiály v e-learningové podobě.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F49CC" w:rsidRDefault="002F49CC" w:rsidP="00256AED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4782" w:type="dxa"/>
            <w:gridSpan w:val="18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256AED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8" w:type="dxa"/>
            <w:gridSpan w:val="3"/>
            <w:tcBorders>
              <w:top w:val="single" w:sz="2" w:space="0" w:color="auto"/>
            </w:tcBorders>
          </w:tcPr>
          <w:p w:rsidR="002F49CC" w:rsidRDefault="002F49CC" w:rsidP="00DC1B6D">
            <w:pPr>
              <w:jc w:val="center"/>
            </w:pPr>
          </w:p>
        </w:tc>
        <w:tc>
          <w:tcPr>
            <w:tcW w:w="4192" w:type="dxa"/>
            <w:gridSpan w:val="23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1373"/>
        </w:trPr>
        <w:tc>
          <w:tcPr>
            <w:tcW w:w="9862" w:type="dxa"/>
            <w:gridSpan w:val="44"/>
          </w:tcPr>
          <w:p w:rsidR="002F49CC" w:rsidRDefault="002F49CC" w:rsidP="00256AED">
            <w:pPr>
              <w:jc w:val="both"/>
            </w:pPr>
          </w:p>
          <w:p w:rsidR="002F49CC" w:rsidRDefault="002F49CC" w:rsidP="00256AED">
            <w:pPr>
              <w:jc w:val="both"/>
            </w:pPr>
          </w:p>
          <w:p w:rsidR="00F81AEA" w:rsidRDefault="00F81AEA" w:rsidP="00256AED">
            <w:pPr>
              <w:jc w:val="both"/>
            </w:pPr>
          </w:p>
          <w:p w:rsidR="00F81AEA" w:rsidRDefault="00F81AEA" w:rsidP="00256AED">
            <w:pPr>
              <w:jc w:val="both"/>
            </w:pPr>
          </w:p>
          <w:p w:rsidR="00F81AEA" w:rsidRDefault="00F81AEA" w:rsidP="00256AED">
            <w:pPr>
              <w:jc w:val="both"/>
            </w:pPr>
          </w:p>
          <w:p w:rsidR="00F81AEA" w:rsidRDefault="00F81AEA" w:rsidP="00256AED">
            <w:pPr>
              <w:jc w:val="both"/>
            </w:pPr>
          </w:p>
          <w:p w:rsidR="002F49CC" w:rsidRDefault="002F49CC" w:rsidP="00256AED">
            <w:pPr>
              <w:jc w:val="both"/>
            </w:pPr>
          </w:p>
          <w:p w:rsidR="002F49CC" w:rsidRDefault="002F49CC" w:rsidP="00256AED">
            <w:pPr>
              <w:jc w:val="both"/>
            </w:pPr>
          </w:p>
          <w:p w:rsidR="002F49CC" w:rsidRDefault="002F49CC" w:rsidP="00256AED">
            <w:pPr>
              <w:jc w:val="both"/>
            </w:pPr>
          </w:p>
          <w:p w:rsidR="002F49CC" w:rsidRDefault="002F49CC" w:rsidP="00256AED">
            <w:pPr>
              <w:jc w:val="both"/>
            </w:pPr>
          </w:p>
          <w:p w:rsidR="002F49CC" w:rsidRDefault="002F49CC" w:rsidP="00256AED">
            <w:pPr>
              <w:jc w:val="both"/>
            </w:pPr>
          </w:p>
          <w:p w:rsidR="002F49CC" w:rsidRDefault="002F49CC" w:rsidP="00256AED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tcBorders>
              <w:bottom w:val="double" w:sz="4" w:space="0" w:color="auto"/>
            </w:tcBorders>
            <w:shd w:val="clear" w:color="auto" w:fill="BDD6EE"/>
          </w:tcPr>
          <w:p w:rsidR="002F49CC" w:rsidRDefault="002F49CC" w:rsidP="00C17A31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80" w:type="dxa"/>
            <w:gridSpan w:val="38"/>
            <w:tcBorders>
              <w:top w:val="double" w:sz="4" w:space="0" w:color="auto"/>
            </w:tcBorders>
          </w:tcPr>
          <w:p w:rsidR="002F49CC" w:rsidRPr="00AB7AFA" w:rsidRDefault="00326646" w:rsidP="00C17A31">
            <w:pPr>
              <w:jc w:val="both"/>
              <w:rPr>
                <w:b/>
              </w:rPr>
            </w:pPr>
            <w:bookmarkStart w:id="23" w:name="Leg_v_potr_II"/>
            <w:bookmarkEnd w:id="23"/>
            <w:r w:rsidRPr="00326646">
              <w:rPr>
                <w:b/>
              </w:rPr>
              <w:t>Legislation in Food Industry II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3" w:type="dxa"/>
            <w:gridSpan w:val="19"/>
          </w:tcPr>
          <w:p w:rsidR="002F49CC" w:rsidRDefault="00AA776D" w:rsidP="00190AF2">
            <w:pPr>
              <w:tabs>
                <w:tab w:val="right" w:pos="3265"/>
              </w:tabs>
              <w:jc w:val="both"/>
            </w:pPr>
            <w:r>
              <w:t xml:space="preserve">povinný, </w:t>
            </w:r>
            <w:r w:rsidR="002F49CC">
              <w:t>PZ</w:t>
            </w:r>
            <w:r w:rsidR="002F49CC">
              <w:tab/>
            </w:r>
          </w:p>
        </w:tc>
        <w:tc>
          <w:tcPr>
            <w:tcW w:w="2693" w:type="dxa"/>
            <w:gridSpan w:val="13"/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84" w:type="dxa"/>
            <w:gridSpan w:val="6"/>
          </w:tcPr>
          <w:p w:rsidR="002F49CC" w:rsidRDefault="002F49CC" w:rsidP="00C17A31">
            <w:pPr>
              <w:jc w:val="both"/>
            </w:pPr>
            <w:r>
              <w:t>2/ZS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0" w:type="dxa"/>
            <w:gridSpan w:val="12"/>
          </w:tcPr>
          <w:p w:rsidR="002F49CC" w:rsidRDefault="007C3A8F" w:rsidP="00C17A31">
            <w:pPr>
              <w:jc w:val="both"/>
            </w:pPr>
            <w:r>
              <w:t>28p+28s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888" w:type="dxa"/>
            <w:gridSpan w:val="3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5" w:type="dxa"/>
            <w:gridSpan w:val="4"/>
          </w:tcPr>
          <w:p w:rsidR="002F49CC" w:rsidRDefault="002F49CC" w:rsidP="00C17A31">
            <w:pPr>
              <w:jc w:val="both"/>
            </w:pPr>
            <w:r>
              <w:t>56</w:t>
            </w:r>
          </w:p>
        </w:tc>
        <w:tc>
          <w:tcPr>
            <w:tcW w:w="2154" w:type="dxa"/>
            <w:gridSpan w:val="9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23" w:type="dxa"/>
            <w:gridSpan w:val="10"/>
          </w:tcPr>
          <w:p w:rsidR="002F49CC" w:rsidRDefault="007C3A8F" w:rsidP="00C17A31">
            <w:pPr>
              <w:jc w:val="both"/>
            </w:pPr>
            <w:r>
              <w:t>5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80" w:type="dxa"/>
            <w:gridSpan w:val="38"/>
          </w:tcPr>
          <w:p w:rsidR="002F49CC" w:rsidRDefault="002F49CC" w:rsidP="00C17A31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3" w:type="dxa"/>
            <w:gridSpan w:val="19"/>
            <w:tcBorders>
              <w:bottom w:val="single" w:sz="4" w:space="0" w:color="auto"/>
            </w:tcBorders>
          </w:tcPr>
          <w:p w:rsidR="002F49CC" w:rsidRDefault="002F49CC" w:rsidP="00C17A31">
            <w:pPr>
              <w:jc w:val="both"/>
            </w:pPr>
            <w:r>
              <w:t>zápočet, zkouška</w:t>
            </w:r>
          </w:p>
        </w:tc>
        <w:tc>
          <w:tcPr>
            <w:tcW w:w="1557" w:type="dxa"/>
            <w:gridSpan w:val="5"/>
            <w:tcBorders>
              <w:bottom w:val="single" w:sz="4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20" w:type="dxa"/>
            <w:gridSpan w:val="14"/>
            <w:tcBorders>
              <w:bottom w:val="single" w:sz="4" w:space="0" w:color="auto"/>
            </w:tcBorders>
          </w:tcPr>
          <w:p w:rsidR="002F49CC" w:rsidRDefault="002F49CC" w:rsidP="001F45F4">
            <w:pPr>
              <w:jc w:val="both"/>
            </w:pPr>
            <w:r>
              <w:t>přednášky, semináře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80" w:type="dxa"/>
            <w:gridSpan w:val="38"/>
            <w:tcBorders>
              <w:top w:val="single" w:sz="4" w:space="0" w:color="auto"/>
              <w:bottom w:val="single" w:sz="4" w:space="0" w:color="auto"/>
            </w:tcBorders>
          </w:tcPr>
          <w:p w:rsidR="002F49CC" w:rsidRDefault="002F49CC" w:rsidP="00C17A31">
            <w:pPr>
              <w:jc w:val="both"/>
            </w:pPr>
            <w:r>
              <w:t>Docházka: povinná 80% účast v seminářích.</w:t>
            </w:r>
          </w:p>
          <w:p w:rsidR="002F49CC" w:rsidRDefault="002F49CC" w:rsidP="00C17A31">
            <w:pPr>
              <w:jc w:val="both"/>
            </w:pPr>
            <w:r>
              <w:t xml:space="preserve">Testy: 2 testy, za každý nutno získat min. 65%, jinak ho musí student psát znovu. </w:t>
            </w:r>
          </w:p>
          <w:p w:rsidR="002F49CC" w:rsidRDefault="002F49CC" w:rsidP="00C17A31">
            <w:pPr>
              <w:jc w:val="both"/>
            </w:pPr>
            <w:r>
              <w:t xml:space="preserve">Zápočet: z každého testu minimálně 65%. </w:t>
            </w:r>
          </w:p>
          <w:p w:rsidR="002F49CC" w:rsidRDefault="002F49CC" w:rsidP="00E414CE">
            <w:pPr>
              <w:jc w:val="both"/>
            </w:pPr>
            <w:r>
              <w:t xml:space="preserve">Zkouška: prokázání znalosti z probírané látky, ústní zkouška. 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197"/>
        </w:trPr>
        <w:tc>
          <w:tcPr>
            <w:tcW w:w="3082" w:type="dxa"/>
            <w:gridSpan w:val="6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80" w:type="dxa"/>
            <w:gridSpan w:val="38"/>
            <w:tcBorders>
              <w:top w:val="single" w:sz="4" w:space="0" w:color="auto"/>
            </w:tcBorders>
          </w:tcPr>
          <w:p w:rsidR="002F49CC" w:rsidRPr="00CA1079" w:rsidRDefault="002F49CC" w:rsidP="00C17A31">
            <w:pPr>
              <w:jc w:val="both"/>
            </w:pPr>
            <w:r w:rsidRPr="00CA1079">
              <w:t xml:space="preserve">MVDr. Michaela Černíková, Ph.D. 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43"/>
        </w:trPr>
        <w:tc>
          <w:tcPr>
            <w:tcW w:w="3082" w:type="dxa"/>
            <w:gridSpan w:val="6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80" w:type="dxa"/>
            <w:gridSpan w:val="38"/>
            <w:tcBorders>
              <w:top w:val="nil"/>
            </w:tcBorders>
          </w:tcPr>
          <w:p w:rsidR="002F49CC" w:rsidRDefault="002F49CC" w:rsidP="00C17A31">
            <w:pPr>
              <w:jc w:val="both"/>
            </w:pPr>
            <w:r w:rsidRPr="004C7CAE">
              <w:t>100% p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60"/>
        </w:trPr>
        <w:tc>
          <w:tcPr>
            <w:tcW w:w="9862" w:type="dxa"/>
            <w:gridSpan w:val="44"/>
            <w:tcBorders>
              <w:top w:val="nil"/>
            </w:tcBorders>
          </w:tcPr>
          <w:p w:rsidR="002F49CC" w:rsidRDefault="002F49CC" w:rsidP="0052503E">
            <w:pPr>
              <w:spacing w:before="60" w:after="60"/>
              <w:jc w:val="both"/>
            </w:pPr>
            <w:r>
              <w:rPr>
                <w:b/>
              </w:rPr>
              <w:t>MVDr. Michaela Černíková, Ph.D</w:t>
            </w:r>
            <w:r w:rsidRPr="0052503E">
              <w:rPr>
                <w:b/>
              </w:rPr>
              <w:t xml:space="preserve">. </w:t>
            </w:r>
            <w:r w:rsidRPr="00F97490">
              <w:t>(100% p)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3938"/>
        </w:trPr>
        <w:tc>
          <w:tcPr>
            <w:tcW w:w="9862" w:type="dxa"/>
            <w:gridSpan w:val="44"/>
            <w:tcBorders>
              <w:top w:val="nil"/>
              <w:bottom w:val="single" w:sz="12" w:space="0" w:color="auto"/>
            </w:tcBorders>
          </w:tcPr>
          <w:p w:rsidR="002F49CC" w:rsidRDefault="002F49CC" w:rsidP="00C17A31">
            <w:pPr>
              <w:jc w:val="both"/>
            </w:pPr>
            <w:r w:rsidRPr="00685430">
              <w:t>Cílem předmětu je získání přehledu o aktuálních právních předpisech v potravinářství v rámci České republiky i Evropské unie. Student si osvojí práci s legislativou a právními předpisy a je schopen se v nich orientovat.</w:t>
            </w:r>
            <w:r>
              <w:t xml:space="preserve"> </w:t>
            </w:r>
            <w:r w:rsidRPr="00860FD4">
              <w:rPr>
                <w:sz w:val="19"/>
                <w:szCs w:val="19"/>
              </w:rPr>
              <w:t>Obsah předmětu tvoří tyto tematické celky: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Historie právních předpisů, struktura a tvorba právních předpisů v ČR a EU.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Nařízení Evropského parlamentu a Rady (ES) č. 178/2002; č. 852/2004; 853/2004; č. 854/2004; č. 882/2004; Nařízení Komise č. 2073/2005; č. 1375/2015; Nařízení EP a Rady (ES) č. 1069/2009.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Zákon č. 110/1997 Sb., o potravinách a tabákových výrobcích o změně a doplnění některých souvisejících zákonů, v platném znění.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 xml:space="preserve">Vybrané vyhlášky k Zákonu o </w:t>
            </w:r>
            <w:r w:rsidRPr="0019128A">
              <w:t>potravinách a tabákových výrobcích.</w:t>
            </w:r>
            <w:r>
              <w:t xml:space="preserve"> 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Zákon č. 166/1999 Sb., o veterinární péči a o změně některých souvisejících zákonů (veterinární zákon), v platném znění; vybrané prováděcí vyhlášky k zákonu o veterinární péči.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 xml:space="preserve">Zákon č. 258/2000 Sb., o ochraně veřejného zdraví; vybrané prováděcí vyhlášky. 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Analýza nebezpečí a kritické kontrolní body.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Zákon č. 61/1997 Sb., o lihu; Zákon č. 307/2013 Sb., o povinném značení lihu; Zákon č. 321/2004 Sb., o vinohradnictví a vinařství; prováděcí vyhlášky.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Předpisy ČR a EU týkající se ekologického zemědělství a geneticky modifikovaných organizmů a produktů.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Dozorové orgány v oblasti potravinářství.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 xml:space="preserve">Zákon č. 255/2012 Sb., o kontrole (kontrolní řád); Zákon č. 500/2004 Sb. - správní řád. 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 xml:space="preserve">Legislativa Evropské unie v potravinářství Nařízení Evropského parlamentu a Rady (EU) 1169/2011 o poskytování informací o potravinách spotřebitelům. 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Nařízení Evropského parlamentu a Rady (ES) č. 1331/2008; č. 1332/2008; č. 1333/2008; č. 1334/2008; č. 1924/2006; Nařízení Komise (EU) č. 432/2012; Evropského parlamentu a Rady (EU) č. 609/2013.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Legislativa týkající se materiálů vhodných pro styk s potravinami.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65"/>
        </w:trPr>
        <w:tc>
          <w:tcPr>
            <w:tcW w:w="3648" w:type="dxa"/>
            <w:gridSpan w:val="12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4" w:type="dxa"/>
            <w:gridSpan w:val="32"/>
            <w:tcBorders>
              <w:top w:val="nil"/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1346"/>
        </w:trPr>
        <w:tc>
          <w:tcPr>
            <w:tcW w:w="9862" w:type="dxa"/>
            <w:gridSpan w:val="44"/>
            <w:tcBorders>
              <w:top w:val="nil"/>
            </w:tcBorders>
          </w:tcPr>
          <w:p w:rsidR="002F49CC" w:rsidRDefault="002F49CC" w:rsidP="00C17A31">
            <w:pPr>
              <w:rPr>
                <w:rFonts w:eastAsia="Calibri"/>
                <w:noProof/>
                <w:u w:val="single"/>
              </w:rPr>
            </w:pPr>
            <w:r w:rsidRPr="002A1158">
              <w:rPr>
                <w:rFonts w:eastAsia="Calibri"/>
                <w:noProof/>
                <w:u w:val="single"/>
              </w:rPr>
              <w:t>Povinná literatura:</w:t>
            </w:r>
          </w:p>
          <w:p w:rsidR="0029786C" w:rsidRPr="00D41136" w:rsidRDefault="0029786C" w:rsidP="0029786C">
            <w:pPr>
              <w:jc w:val="both"/>
              <w:rPr>
                <w:u w:val="single"/>
              </w:rPr>
            </w:pPr>
            <w:r w:rsidRPr="00D41136">
              <w:t>Výukové materiály v anglickém jazyce poskytnuté vyučujícím.</w:t>
            </w:r>
          </w:p>
          <w:p w:rsidR="002F49CC" w:rsidRPr="002A0F70" w:rsidRDefault="00892828" w:rsidP="00C17A31">
            <w:pPr>
              <w:rPr>
                <w:rFonts w:eastAsia="Calibri"/>
                <w:noProof/>
              </w:rPr>
            </w:pPr>
            <w:hyperlink r:id="rId11" w:tgtFrame="_blank" w:history="1">
              <w:r w:rsidR="002F49CC" w:rsidRPr="002A0F70">
                <w:rPr>
                  <w:rStyle w:val="Hypertextovodkaz"/>
                  <w:shd w:val="clear" w:color="auto" w:fill="FFFFFF"/>
                </w:rPr>
                <w:t>http://www.psp.cz/sqw/hp.sqw?k=2060</w:t>
              </w:r>
            </w:hyperlink>
          </w:p>
          <w:p w:rsidR="002F49CC" w:rsidRDefault="00892828" w:rsidP="00C17A31">
            <w:pPr>
              <w:rPr>
                <w:rFonts w:eastAsia="Calibri"/>
                <w:noProof/>
              </w:rPr>
            </w:pPr>
            <w:hyperlink r:id="rId12" w:history="1">
              <w:r w:rsidR="002F49CC" w:rsidRPr="00996F06">
                <w:rPr>
                  <w:rStyle w:val="Hypertextovodkaz"/>
                  <w:rFonts w:eastAsia="Calibri"/>
                  <w:noProof/>
                </w:rPr>
                <w:t>http://eur-lex.europa.eu/</w:t>
              </w:r>
            </w:hyperlink>
          </w:p>
          <w:p w:rsidR="002F49CC" w:rsidRPr="00982B86" w:rsidRDefault="002F49CC" w:rsidP="00C17A31">
            <w:pPr>
              <w:rPr>
                <w:rFonts w:eastAsia="Calibri"/>
                <w:noProof/>
                <w:sz w:val="10"/>
                <w:szCs w:val="10"/>
              </w:rPr>
            </w:pPr>
          </w:p>
          <w:p w:rsidR="002F49CC" w:rsidRDefault="002F49CC" w:rsidP="00C17A31">
            <w:pPr>
              <w:rPr>
                <w:rFonts w:eastAsia="Calibri"/>
                <w:noProof/>
                <w:u w:val="single"/>
              </w:rPr>
            </w:pPr>
            <w:r w:rsidRPr="002A1158">
              <w:rPr>
                <w:rFonts w:eastAsia="Calibri"/>
                <w:noProof/>
                <w:u w:val="single"/>
              </w:rPr>
              <w:t>Doporučená literatura:</w:t>
            </w:r>
          </w:p>
          <w:p w:rsidR="002F49CC" w:rsidRPr="001B30B8" w:rsidRDefault="00892828" w:rsidP="00982B86">
            <w:pPr>
              <w:shd w:val="clear" w:color="auto" w:fill="FFFFFF"/>
              <w:jc w:val="both"/>
              <w:outlineLvl w:val="0"/>
              <w:rPr>
                <w:color w:val="2F5496"/>
                <w:kern w:val="36"/>
              </w:rPr>
            </w:pPr>
            <w:hyperlink r:id="rId13" w:tgtFrame="_blank" w:history="1">
              <w:r w:rsidR="002F49CC" w:rsidRPr="001B30B8">
                <w:rPr>
                  <w:color w:val="0000FF"/>
                  <w:kern w:val="36"/>
                  <w:u w:val="single"/>
                </w:rPr>
                <w:t>http://www.fao.org/fao-who-codexalimentarius/en/</w:t>
              </w:r>
            </w:hyperlink>
            <w:r w:rsidR="002F49CC" w:rsidRPr="001B30B8">
              <w:rPr>
                <w:color w:val="2F5496"/>
                <w:kern w:val="36"/>
              </w:rPr>
              <w:t> </w:t>
            </w:r>
          </w:p>
          <w:p w:rsidR="002F49CC" w:rsidRPr="001B30B8" w:rsidRDefault="00892828" w:rsidP="00982B86">
            <w:pPr>
              <w:shd w:val="clear" w:color="auto" w:fill="FFFFFF"/>
              <w:jc w:val="both"/>
              <w:outlineLvl w:val="0"/>
              <w:rPr>
                <w:color w:val="2F5496"/>
                <w:kern w:val="36"/>
              </w:rPr>
            </w:pPr>
            <w:hyperlink r:id="rId14" w:tgtFrame="_blank" w:history="1">
              <w:r w:rsidR="002F49CC" w:rsidRPr="001B30B8">
                <w:rPr>
                  <w:color w:val="0000FF"/>
                  <w:kern w:val="36"/>
                  <w:u w:val="single"/>
                </w:rPr>
                <w:t>https://ec.europa.eu/food/safety/general_food_law_en</w:t>
              </w:r>
            </w:hyperlink>
            <w:r w:rsidR="002F49CC" w:rsidRPr="001B30B8">
              <w:rPr>
                <w:color w:val="2F5496"/>
                <w:kern w:val="36"/>
              </w:rPr>
              <w:t> </w:t>
            </w:r>
          </w:p>
          <w:p w:rsidR="002F49CC" w:rsidRDefault="00892828" w:rsidP="00982B86">
            <w:pPr>
              <w:shd w:val="clear" w:color="auto" w:fill="FFFFFF"/>
              <w:jc w:val="both"/>
              <w:outlineLvl w:val="0"/>
            </w:pPr>
            <w:hyperlink r:id="rId15" w:tgtFrame="_blank" w:history="1">
              <w:r w:rsidR="002F49CC" w:rsidRPr="001B30B8">
                <w:rPr>
                  <w:color w:val="0000FF"/>
                  <w:kern w:val="36"/>
                  <w:u w:val="single"/>
                </w:rPr>
                <w:t>https://www.fda.gov/default.htm</w:t>
              </w:r>
            </w:hyperlink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4782" w:type="dxa"/>
            <w:gridSpan w:val="18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8" w:type="dxa"/>
            <w:gridSpan w:val="3"/>
            <w:tcBorders>
              <w:top w:val="single" w:sz="2" w:space="0" w:color="auto"/>
            </w:tcBorders>
          </w:tcPr>
          <w:p w:rsidR="002F49CC" w:rsidRDefault="002F49CC" w:rsidP="009D20F5">
            <w:pPr>
              <w:jc w:val="center"/>
            </w:pPr>
          </w:p>
        </w:tc>
        <w:tc>
          <w:tcPr>
            <w:tcW w:w="4192" w:type="dxa"/>
            <w:gridSpan w:val="23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Informace o způsobu kontaktu s vyučujícím 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841"/>
        </w:trPr>
        <w:tc>
          <w:tcPr>
            <w:tcW w:w="9862" w:type="dxa"/>
            <w:gridSpan w:val="44"/>
          </w:tcPr>
          <w:p w:rsidR="002F49CC" w:rsidRDefault="002F49CC" w:rsidP="00982B86">
            <w:pPr>
              <w:jc w:val="both"/>
            </w:pPr>
          </w:p>
          <w:p w:rsidR="0029786C" w:rsidRDefault="0029786C" w:rsidP="00982B86">
            <w:pPr>
              <w:jc w:val="both"/>
            </w:pPr>
          </w:p>
          <w:p w:rsidR="0029786C" w:rsidRDefault="0029786C" w:rsidP="00982B86">
            <w:pPr>
              <w:jc w:val="both"/>
            </w:pPr>
          </w:p>
          <w:p w:rsidR="0029786C" w:rsidRDefault="0029786C" w:rsidP="00982B86">
            <w:pPr>
              <w:jc w:val="both"/>
            </w:pPr>
          </w:p>
          <w:p w:rsidR="0029786C" w:rsidRDefault="0029786C" w:rsidP="00982B86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tcBorders>
              <w:bottom w:val="double" w:sz="4" w:space="0" w:color="auto"/>
            </w:tcBorders>
            <w:shd w:val="clear" w:color="auto" w:fill="BDD6EE"/>
          </w:tcPr>
          <w:p w:rsidR="002F49CC" w:rsidRDefault="002F49CC" w:rsidP="00256AED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80" w:type="dxa"/>
            <w:gridSpan w:val="38"/>
            <w:tcBorders>
              <w:top w:val="double" w:sz="4" w:space="0" w:color="auto"/>
            </w:tcBorders>
          </w:tcPr>
          <w:p w:rsidR="002F49CC" w:rsidRPr="00AE7558" w:rsidRDefault="00326646" w:rsidP="00256AED">
            <w:pPr>
              <w:jc w:val="both"/>
              <w:rPr>
                <w:b/>
              </w:rPr>
            </w:pPr>
            <w:bookmarkStart w:id="24" w:name="Tech_tuků_a_deterg"/>
            <w:bookmarkEnd w:id="24"/>
            <w:r w:rsidRPr="00326646">
              <w:rPr>
                <w:b/>
              </w:rPr>
              <w:t>Technology of Fats and Detergents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3" w:type="dxa"/>
            <w:gridSpan w:val="19"/>
          </w:tcPr>
          <w:p w:rsidR="002F49CC" w:rsidRDefault="00AA776D" w:rsidP="00256AED">
            <w:pPr>
              <w:jc w:val="both"/>
            </w:pPr>
            <w:r>
              <w:t>povinný, ZT</w:t>
            </w:r>
          </w:p>
        </w:tc>
        <w:tc>
          <w:tcPr>
            <w:tcW w:w="2693" w:type="dxa"/>
            <w:gridSpan w:val="13"/>
            <w:shd w:val="clear" w:color="auto" w:fill="F7CAAC"/>
          </w:tcPr>
          <w:p w:rsidR="002F49CC" w:rsidRDefault="002F49CC" w:rsidP="00256AED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84" w:type="dxa"/>
            <w:gridSpan w:val="6"/>
          </w:tcPr>
          <w:p w:rsidR="002F49CC" w:rsidRDefault="002F49CC" w:rsidP="00256AED">
            <w:pPr>
              <w:jc w:val="both"/>
            </w:pPr>
            <w:r>
              <w:t>2/ZS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0" w:type="dxa"/>
            <w:gridSpan w:val="12"/>
          </w:tcPr>
          <w:p w:rsidR="002F49CC" w:rsidRDefault="007C3A8F" w:rsidP="00256AED">
            <w:pPr>
              <w:jc w:val="both"/>
            </w:pPr>
            <w:r>
              <w:t>28p+0s</w:t>
            </w:r>
            <w:r>
              <w:rPr>
                <w:lang w:val="en-GB"/>
              </w:rPr>
              <w:t>+</w:t>
            </w:r>
            <w:r>
              <w:t>28l</w:t>
            </w:r>
          </w:p>
        </w:tc>
        <w:tc>
          <w:tcPr>
            <w:tcW w:w="888" w:type="dxa"/>
            <w:gridSpan w:val="3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5" w:type="dxa"/>
            <w:gridSpan w:val="4"/>
          </w:tcPr>
          <w:p w:rsidR="002F49CC" w:rsidRDefault="007C3A8F" w:rsidP="00256AED">
            <w:pPr>
              <w:jc w:val="both"/>
            </w:pPr>
            <w:r>
              <w:t>56</w:t>
            </w:r>
          </w:p>
        </w:tc>
        <w:tc>
          <w:tcPr>
            <w:tcW w:w="2154" w:type="dxa"/>
            <w:gridSpan w:val="9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23" w:type="dxa"/>
            <w:gridSpan w:val="10"/>
          </w:tcPr>
          <w:p w:rsidR="002F49CC" w:rsidRDefault="007C3A8F" w:rsidP="00256AED">
            <w:pPr>
              <w:jc w:val="both"/>
            </w:pPr>
            <w:r>
              <w:t>4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80" w:type="dxa"/>
            <w:gridSpan w:val="38"/>
          </w:tcPr>
          <w:p w:rsidR="002F49CC" w:rsidRDefault="002F49CC" w:rsidP="00256AED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3" w:type="dxa"/>
            <w:gridSpan w:val="19"/>
          </w:tcPr>
          <w:p w:rsidR="002F49CC" w:rsidRDefault="002F49CC" w:rsidP="00256AED">
            <w:pPr>
              <w:jc w:val="both"/>
            </w:pPr>
            <w:r>
              <w:t>zápočet, zkouška</w:t>
            </w:r>
          </w:p>
        </w:tc>
        <w:tc>
          <w:tcPr>
            <w:tcW w:w="1557" w:type="dxa"/>
            <w:gridSpan w:val="5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20" w:type="dxa"/>
            <w:gridSpan w:val="14"/>
          </w:tcPr>
          <w:p w:rsidR="002F49CC" w:rsidRDefault="002F49CC" w:rsidP="00256AED">
            <w:pPr>
              <w:jc w:val="both"/>
            </w:pPr>
            <w:r>
              <w:t>přednášky, laboratorní cvičení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80" w:type="dxa"/>
            <w:gridSpan w:val="38"/>
            <w:tcBorders>
              <w:bottom w:val="single" w:sz="4" w:space="0" w:color="auto"/>
            </w:tcBorders>
          </w:tcPr>
          <w:p w:rsidR="002F49CC" w:rsidRDefault="002F49CC" w:rsidP="00256AED">
            <w:pPr>
              <w:jc w:val="both"/>
            </w:pPr>
            <w:r>
              <w:t xml:space="preserve">Docházka: povinná účast na laboratorních cvičeních. </w:t>
            </w:r>
            <w:r>
              <w:br/>
              <w:t xml:space="preserve">Zápočet: vypracování protokolů experimentálních úloh s vyhodnocením, diskusí výsledků a závěry. Odevzdaný počet protokolů, které vyhoví hodnocení vyučujícího. </w:t>
            </w:r>
            <w:r>
              <w:br/>
            </w:r>
            <w:r w:rsidRPr="008707F4">
              <w:t>Zkouška: znalost probrané látky dle sylabu předmětu, písemná zkouška s možností ústního přezkoušení.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197"/>
        </w:trPr>
        <w:tc>
          <w:tcPr>
            <w:tcW w:w="3082" w:type="dxa"/>
            <w:gridSpan w:val="6"/>
            <w:tcBorders>
              <w:top w:val="nil"/>
            </w:tcBorders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80" w:type="dxa"/>
            <w:gridSpan w:val="38"/>
            <w:tcBorders>
              <w:top w:val="single" w:sz="4" w:space="0" w:color="auto"/>
            </w:tcBorders>
          </w:tcPr>
          <w:p w:rsidR="002F49CC" w:rsidRDefault="002F49CC" w:rsidP="008C2889">
            <w:pPr>
              <w:jc w:val="both"/>
            </w:pPr>
            <w:r>
              <w:t xml:space="preserve">doc. Ing. Věra </w:t>
            </w:r>
            <w:r w:rsidRPr="00D2702A">
              <w:t>Kašpárková, CSc.</w:t>
            </w:r>
            <w:r>
              <w:t xml:space="preserve"> 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43"/>
        </w:trPr>
        <w:tc>
          <w:tcPr>
            <w:tcW w:w="3082" w:type="dxa"/>
            <w:gridSpan w:val="6"/>
            <w:tcBorders>
              <w:top w:val="nil"/>
            </w:tcBorders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80" w:type="dxa"/>
            <w:gridSpan w:val="38"/>
            <w:tcBorders>
              <w:top w:val="nil"/>
            </w:tcBorders>
          </w:tcPr>
          <w:p w:rsidR="002F49CC" w:rsidRDefault="002F49CC" w:rsidP="00256AED">
            <w:pPr>
              <w:jc w:val="both"/>
            </w:pPr>
            <w:r>
              <w:t>50% p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2F49CC" w:rsidRDefault="002F49CC" w:rsidP="00256AED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326"/>
        </w:trPr>
        <w:tc>
          <w:tcPr>
            <w:tcW w:w="9862" w:type="dxa"/>
            <w:gridSpan w:val="44"/>
            <w:tcBorders>
              <w:top w:val="nil"/>
            </w:tcBorders>
          </w:tcPr>
          <w:p w:rsidR="002F49CC" w:rsidRDefault="002F49CC" w:rsidP="005570AB">
            <w:pPr>
              <w:spacing w:before="60" w:after="60"/>
            </w:pPr>
            <w:r w:rsidRPr="008C2889">
              <w:rPr>
                <w:b/>
              </w:rPr>
              <w:t>doc. Ing. Věra Kašpárková, CSc.</w:t>
            </w:r>
            <w:r>
              <w:t xml:space="preserve"> (50% p</w:t>
            </w:r>
            <w:r w:rsidRPr="00D2702A">
              <w:t>)</w:t>
            </w:r>
          </w:p>
          <w:p w:rsidR="002F49CC" w:rsidRDefault="002F49CC" w:rsidP="005570AB">
            <w:pPr>
              <w:spacing w:before="60" w:after="60"/>
            </w:pPr>
            <w:r>
              <w:t>Ing. Jana Sedlaříková, Ph.D. (50% p)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53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2F49CC" w:rsidRDefault="002F49CC" w:rsidP="00256AED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3546"/>
        </w:trPr>
        <w:tc>
          <w:tcPr>
            <w:tcW w:w="9862" w:type="dxa"/>
            <w:gridSpan w:val="44"/>
            <w:tcBorders>
              <w:top w:val="nil"/>
              <w:bottom w:val="single" w:sz="12" w:space="0" w:color="auto"/>
            </w:tcBorders>
          </w:tcPr>
          <w:p w:rsidR="002F49CC" w:rsidRDefault="002F49CC" w:rsidP="00AE7558">
            <w:pPr>
              <w:jc w:val="both"/>
            </w:pPr>
            <w:r>
              <w:t xml:space="preserve">Cílem předmětu je </w:t>
            </w:r>
            <w:r w:rsidRPr="003F268D">
              <w:t>seznámit s</w:t>
            </w:r>
            <w:r>
              <w:t xml:space="preserve">tudenty se složením, vlastnostmi, získáváním a zpracováním tuků a olejů. Pozornost je také věnována tenzidům a jejich vlastnostem s důrazem na procesy detergence a sanitace v potravinářském průmyslu. </w:t>
            </w:r>
            <w:r w:rsidRPr="00860FD4">
              <w:rPr>
                <w:sz w:val="19"/>
                <w:szCs w:val="19"/>
              </w:rPr>
              <w:t>Obsah předmětu tvoří tyto tematické celky:</w:t>
            </w:r>
          </w:p>
          <w:p w:rsidR="002F49CC" w:rsidRPr="00AE7558" w:rsidRDefault="002F49CC" w:rsidP="00AE7558">
            <w:pPr>
              <w:pStyle w:val="Odstavecseseznamem"/>
              <w:numPr>
                <w:ilvl w:val="0"/>
                <w:numId w:val="34"/>
              </w:numPr>
              <w:ind w:left="284" w:hanging="57"/>
            </w:pPr>
            <w:r w:rsidRPr="00AE7558">
              <w:t xml:space="preserve">Mastné kyseliny jako hlavní součásti tuků a olejů. </w:t>
            </w:r>
          </w:p>
          <w:p w:rsidR="002F49CC" w:rsidRPr="00AE7558" w:rsidRDefault="002F49CC" w:rsidP="00AE7558">
            <w:pPr>
              <w:pStyle w:val="Odstavecseseznamem"/>
              <w:numPr>
                <w:ilvl w:val="0"/>
                <w:numId w:val="34"/>
              </w:numPr>
              <w:ind w:left="284" w:hanging="57"/>
            </w:pPr>
            <w:r w:rsidRPr="00AE7558">
              <w:t xml:space="preserve">Tuky a oleje. Složení, vlastnosti, fyzikální a chemické charakteristiky. </w:t>
            </w:r>
          </w:p>
          <w:p w:rsidR="002F49CC" w:rsidRPr="00AE7558" w:rsidRDefault="002F49CC" w:rsidP="00AE7558">
            <w:pPr>
              <w:pStyle w:val="Odstavecseseznamem"/>
              <w:numPr>
                <w:ilvl w:val="0"/>
                <w:numId w:val="34"/>
              </w:numPr>
              <w:ind w:left="284" w:hanging="57"/>
            </w:pPr>
            <w:r w:rsidRPr="00AE7558">
              <w:t xml:space="preserve">Surové oleje. Zdroje a způsoby získávání. </w:t>
            </w:r>
          </w:p>
          <w:p w:rsidR="002F49CC" w:rsidRPr="00AE7558" w:rsidRDefault="002F49CC" w:rsidP="00AE7558">
            <w:pPr>
              <w:pStyle w:val="Odstavecseseznamem"/>
              <w:numPr>
                <w:ilvl w:val="0"/>
                <w:numId w:val="34"/>
              </w:numPr>
              <w:ind w:left="284" w:hanging="57"/>
            </w:pPr>
            <w:r w:rsidRPr="00AE7558">
              <w:t xml:space="preserve">Rafinace olejů, sled operací. </w:t>
            </w:r>
          </w:p>
          <w:p w:rsidR="002F49CC" w:rsidRPr="00AE7558" w:rsidRDefault="002F49CC" w:rsidP="00AE7558">
            <w:pPr>
              <w:pStyle w:val="Odstavecseseznamem"/>
              <w:numPr>
                <w:ilvl w:val="0"/>
                <w:numId w:val="34"/>
              </w:numPr>
              <w:ind w:left="284" w:hanging="57"/>
            </w:pPr>
            <w:r w:rsidRPr="00AE7558">
              <w:t xml:space="preserve">Hydrogenace olejů. Princip, katalyzátory, základní zařízení. </w:t>
            </w:r>
          </w:p>
          <w:p w:rsidR="002F49CC" w:rsidRPr="00AE7558" w:rsidRDefault="002F49CC" w:rsidP="00AE7558">
            <w:pPr>
              <w:pStyle w:val="Odstavecseseznamem"/>
              <w:numPr>
                <w:ilvl w:val="0"/>
                <w:numId w:val="34"/>
              </w:numPr>
              <w:ind w:left="284" w:hanging="57"/>
            </w:pPr>
            <w:r w:rsidRPr="00AE7558">
              <w:t xml:space="preserve">Interesterifikace. Typy interesterifikací, princip, katalyzátory, provedení. </w:t>
            </w:r>
          </w:p>
          <w:p w:rsidR="002F49CC" w:rsidRPr="00AE7558" w:rsidRDefault="002F49CC" w:rsidP="00AE7558">
            <w:pPr>
              <w:pStyle w:val="Odstavecseseznamem"/>
              <w:numPr>
                <w:ilvl w:val="0"/>
                <w:numId w:val="34"/>
              </w:numPr>
              <w:ind w:left="284" w:hanging="57"/>
            </w:pPr>
            <w:r w:rsidRPr="00AE7558">
              <w:t xml:space="preserve">Potravinářské tuky. Emulgované tuky, shorteningy. </w:t>
            </w:r>
          </w:p>
          <w:p w:rsidR="002F49CC" w:rsidRPr="00AE7558" w:rsidRDefault="002F49CC" w:rsidP="00AE7558">
            <w:pPr>
              <w:pStyle w:val="Odstavecseseznamem"/>
              <w:numPr>
                <w:ilvl w:val="0"/>
                <w:numId w:val="34"/>
              </w:numPr>
              <w:ind w:left="284" w:hanging="57"/>
            </w:pPr>
            <w:r w:rsidRPr="00AE7558">
              <w:t>Charakteristické vlastnosti tenzidů.</w:t>
            </w:r>
          </w:p>
          <w:p w:rsidR="002F49CC" w:rsidRPr="00AE7558" w:rsidRDefault="002F49CC" w:rsidP="00AE7558">
            <w:pPr>
              <w:pStyle w:val="Odstavecseseznamem"/>
              <w:numPr>
                <w:ilvl w:val="0"/>
                <w:numId w:val="34"/>
              </w:numPr>
              <w:ind w:left="284" w:hanging="57"/>
            </w:pPr>
            <w:r w:rsidRPr="00AE7558">
              <w:t>Disperzní soustavy a jejich stabilita (pěny, emulze).</w:t>
            </w:r>
          </w:p>
          <w:p w:rsidR="002F49CC" w:rsidRPr="00AE7558" w:rsidRDefault="002F49CC" w:rsidP="00AE7558">
            <w:pPr>
              <w:pStyle w:val="Odstavecseseznamem"/>
              <w:numPr>
                <w:ilvl w:val="0"/>
                <w:numId w:val="34"/>
              </w:numPr>
              <w:ind w:left="284" w:hanging="57"/>
            </w:pPr>
            <w:r w:rsidRPr="00AE7558">
              <w:t>Charakterizace vybraných skupin tenzidů.</w:t>
            </w:r>
          </w:p>
          <w:p w:rsidR="002F49CC" w:rsidRPr="00AE7558" w:rsidRDefault="002F49CC" w:rsidP="00AE7558">
            <w:pPr>
              <w:pStyle w:val="Odstavecseseznamem"/>
              <w:numPr>
                <w:ilvl w:val="0"/>
                <w:numId w:val="34"/>
              </w:numPr>
              <w:ind w:left="284" w:hanging="57"/>
            </w:pPr>
            <w:r w:rsidRPr="00AE7558">
              <w:t xml:space="preserve">Potravinářské emulgátory. </w:t>
            </w:r>
          </w:p>
          <w:p w:rsidR="002F49CC" w:rsidRPr="00AE7558" w:rsidRDefault="002F49CC" w:rsidP="00AE7558">
            <w:pPr>
              <w:pStyle w:val="Odstavecseseznamem"/>
              <w:numPr>
                <w:ilvl w:val="0"/>
                <w:numId w:val="34"/>
              </w:numPr>
              <w:ind w:left="284" w:hanging="57"/>
            </w:pPr>
            <w:r w:rsidRPr="00AE7558">
              <w:t>Proces detergence, fixní a variabilní faktory.</w:t>
            </w:r>
          </w:p>
          <w:p w:rsidR="002F49CC" w:rsidRPr="00AE7558" w:rsidRDefault="002F49CC" w:rsidP="00AE7558">
            <w:pPr>
              <w:pStyle w:val="Odstavecseseznamem"/>
              <w:numPr>
                <w:ilvl w:val="0"/>
                <w:numId w:val="34"/>
              </w:numPr>
              <w:ind w:left="284" w:hanging="57"/>
            </w:pPr>
            <w:r w:rsidRPr="00AE7558">
              <w:t>Sanitační procesy v potravinářských provozech.</w:t>
            </w:r>
          </w:p>
          <w:p w:rsidR="002F49CC" w:rsidRDefault="002F49CC" w:rsidP="00AE7558">
            <w:pPr>
              <w:pStyle w:val="Odstavecseseznamem"/>
              <w:numPr>
                <w:ilvl w:val="0"/>
                <w:numId w:val="34"/>
              </w:numPr>
              <w:ind w:left="284" w:hanging="57"/>
            </w:pPr>
            <w:r w:rsidRPr="00AE7558">
              <w:t>Čisticí a dezinfekční prostředky v potravinářství.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65"/>
        </w:trPr>
        <w:tc>
          <w:tcPr>
            <w:tcW w:w="3648" w:type="dxa"/>
            <w:gridSpan w:val="12"/>
            <w:tcBorders>
              <w:top w:val="nil"/>
            </w:tcBorders>
            <w:shd w:val="clear" w:color="auto" w:fill="F7CAAC"/>
          </w:tcPr>
          <w:p w:rsidR="002F49CC" w:rsidRDefault="002F49CC" w:rsidP="00256AED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4" w:type="dxa"/>
            <w:gridSpan w:val="32"/>
            <w:tcBorders>
              <w:top w:val="nil"/>
              <w:bottom w:val="nil"/>
            </w:tcBorders>
          </w:tcPr>
          <w:p w:rsidR="002F49CC" w:rsidRDefault="002F49CC" w:rsidP="00256AED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1497"/>
        </w:trPr>
        <w:tc>
          <w:tcPr>
            <w:tcW w:w="9862" w:type="dxa"/>
            <w:gridSpan w:val="44"/>
            <w:tcBorders>
              <w:top w:val="nil"/>
            </w:tcBorders>
          </w:tcPr>
          <w:p w:rsidR="002F49CC" w:rsidRDefault="002F49CC" w:rsidP="00952A56">
            <w:pPr>
              <w:spacing w:before="100" w:beforeAutospacing="1" w:after="100" w:afterAutospacing="1"/>
              <w:contextualSpacing/>
              <w:jc w:val="both"/>
              <w:rPr>
                <w:u w:val="single"/>
              </w:rPr>
            </w:pPr>
            <w:r>
              <w:rPr>
                <w:bCs/>
                <w:u w:val="single"/>
              </w:rPr>
              <w:t>Povinná literatura</w:t>
            </w:r>
            <w:r w:rsidRPr="00AE7558">
              <w:rPr>
                <w:bCs/>
                <w:u w:val="single"/>
              </w:rPr>
              <w:t>:</w:t>
            </w:r>
            <w:r w:rsidRPr="00AE7558">
              <w:rPr>
                <w:u w:val="single"/>
              </w:rPr>
              <w:t xml:space="preserve"> </w:t>
            </w:r>
          </w:p>
          <w:p w:rsidR="0029786C" w:rsidRPr="00D41136" w:rsidRDefault="0029786C" w:rsidP="0029786C">
            <w:pPr>
              <w:jc w:val="both"/>
              <w:rPr>
                <w:u w:val="single"/>
              </w:rPr>
            </w:pPr>
            <w:r w:rsidRPr="00D41136">
              <w:t>Výukové materiály v anglickém jazyce poskytnuté vyučujícím.</w:t>
            </w:r>
          </w:p>
          <w:p w:rsidR="002F49CC" w:rsidRPr="0029786C" w:rsidRDefault="002F49CC" w:rsidP="00952A56">
            <w:pPr>
              <w:spacing w:before="100" w:beforeAutospacing="1" w:after="100" w:afterAutospacing="1"/>
              <w:contextualSpacing/>
              <w:jc w:val="both"/>
              <w:outlineLvl w:val="0"/>
            </w:pPr>
          </w:p>
          <w:p w:rsidR="002F49CC" w:rsidRPr="00AE7558" w:rsidRDefault="002F49CC" w:rsidP="00952A56">
            <w:pPr>
              <w:spacing w:before="100" w:beforeAutospacing="1" w:after="100" w:afterAutospacing="1"/>
              <w:contextualSpacing/>
              <w:jc w:val="both"/>
              <w:outlineLvl w:val="0"/>
              <w:rPr>
                <w:u w:val="single"/>
              </w:rPr>
            </w:pPr>
            <w:r w:rsidRPr="00AE7558">
              <w:rPr>
                <w:bCs/>
                <w:u w:val="single"/>
              </w:rPr>
              <w:t>Doporučená</w:t>
            </w:r>
            <w:r>
              <w:rPr>
                <w:bCs/>
                <w:u w:val="single"/>
              </w:rPr>
              <w:t xml:space="preserve"> literatura</w:t>
            </w:r>
            <w:r w:rsidRPr="00AE7558">
              <w:rPr>
                <w:bCs/>
                <w:u w:val="single"/>
              </w:rPr>
              <w:t>:</w:t>
            </w:r>
          </w:p>
          <w:p w:rsidR="002F49CC" w:rsidRPr="00AE7558" w:rsidRDefault="002F49CC" w:rsidP="00952A56">
            <w:pPr>
              <w:spacing w:before="100" w:beforeAutospacing="1" w:after="100" w:afterAutospacing="1"/>
              <w:contextualSpacing/>
              <w:jc w:val="both"/>
              <w:outlineLvl w:val="0"/>
            </w:pPr>
            <w:r>
              <w:rPr>
                <w:caps/>
              </w:rPr>
              <w:t>Akoh, C.C., Mi, D.B. (E</w:t>
            </w:r>
            <w:r w:rsidRPr="00952A56">
              <w:t>ds</w:t>
            </w:r>
            <w:r>
              <w:rPr>
                <w:caps/>
              </w:rPr>
              <w:t>).</w:t>
            </w:r>
            <w:r w:rsidRPr="00AE7558">
              <w:t xml:space="preserve"> Food Lipids Chemistry, Nutrition, and Biotechnology</w:t>
            </w:r>
            <w:r>
              <w:t xml:space="preserve">. New York: </w:t>
            </w:r>
            <w:r w:rsidRPr="00AE7558">
              <w:t xml:space="preserve">Marcel Dekker, Inc., </w:t>
            </w:r>
            <w:r>
              <w:t xml:space="preserve">2002. </w:t>
            </w:r>
            <w:r w:rsidRPr="00AE7558">
              <w:t>1005 s.</w:t>
            </w:r>
            <w:r>
              <w:t xml:space="preserve"> ISBN </w:t>
            </w:r>
            <w:r w:rsidRPr="00AE7558">
              <w:t>0-8247-0749-4.</w:t>
            </w:r>
          </w:p>
          <w:p w:rsidR="002F49CC" w:rsidRPr="00AE7558" w:rsidRDefault="002F49CC" w:rsidP="00952A56">
            <w:pPr>
              <w:spacing w:before="100" w:beforeAutospacing="1" w:after="100" w:afterAutospacing="1"/>
              <w:contextualSpacing/>
              <w:jc w:val="both"/>
              <w:outlineLvl w:val="0"/>
            </w:pPr>
            <w:r w:rsidRPr="00AE7558">
              <w:t>KARLESKIND, A. Oils and Fats Manual: A Comprehensive Treatise. Properties, Production, Applications</w:t>
            </w:r>
            <w:r>
              <w:t xml:space="preserve">. Vol. 1, 2. </w:t>
            </w:r>
            <w:r w:rsidRPr="00AE7558">
              <w:t xml:space="preserve">Paris: Technique et </w:t>
            </w:r>
            <w:r>
              <w:t xml:space="preserve">Documentation, 1996. </w:t>
            </w:r>
            <w:r w:rsidRPr="00AE7558">
              <w:t>805 s. ISBN 2743000872.</w:t>
            </w:r>
          </w:p>
          <w:p w:rsidR="002F49CC" w:rsidRPr="00AE7558" w:rsidRDefault="002F49CC" w:rsidP="00952A56">
            <w:pPr>
              <w:jc w:val="both"/>
            </w:pPr>
            <w:r w:rsidRPr="00AE7558">
              <w:t xml:space="preserve">MYERS, D. </w:t>
            </w:r>
            <w:r w:rsidRPr="00AE7558">
              <w:rPr>
                <w:iCs/>
              </w:rPr>
              <w:t>Surfactant Science and Technology</w:t>
            </w:r>
            <w:r>
              <w:t xml:space="preserve">. </w:t>
            </w:r>
            <w:r w:rsidRPr="00AE7558">
              <w:t xml:space="preserve">John Willey, </w:t>
            </w:r>
            <w:r>
              <w:t xml:space="preserve">2006. </w:t>
            </w:r>
            <w:r w:rsidRPr="00AE7558">
              <w:t>400</w:t>
            </w:r>
            <w:r>
              <w:t xml:space="preserve"> </w:t>
            </w:r>
            <w:r w:rsidRPr="00AE7558">
              <w:t>s.  ISBN 0-471-68024-9.</w:t>
            </w:r>
          </w:p>
          <w:p w:rsidR="002F49CC" w:rsidRDefault="002F49CC" w:rsidP="00952A56">
            <w:pPr>
              <w:spacing w:before="100" w:beforeAutospacing="1" w:after="100" w:afterAutospacing="1"/>
              <w:contextualSpacing/>
              <w:jc w:val="both"/>
              <w:outlineLvl w:val="0"/>
            </w:pPr>
            <w:r w:rsidRPr="00AE7558">
              <w:t>ROSEN</w:t>
            </w:r>
            <w:r>
              <w:t>, M.</w:t>
            </w:r>
            <w:r w:rsidRPr="00AE7558">
              <w:t xml:space="preserve">J. </w:t>
            </w:r>
            <w:r w:rsidRPr="00AE7558">
              <w:rPr>
                <w:iCs/>
              </w:rPr>
              <w:t>Surfactants and Interfacial Phenomena</w:t>
            </w:r>
            <w:r w:rsidRPr="00AE7558">
              <w:t xml:space="preserve">. Wiley and Sons, Inc., </w:t>
            </w:r>
            <w:r>
              <w:t xml:space="preserve">2004. 616 s. ISBN </w:t>
            </w:r>
            <w:r w:rsidRPr="00AE7558">
              <w:t>978-0-470-54194-4.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F49CC" w:rsidRDefault="002F49CC" w:rsidP="00256AED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4782" w:type="dxa"/>
            <w:gridSpan w:val="18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256AED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8" w:type="dxa"/>
            <w:gridSpan w:val="3"/>
            <w:tcBorders>
              <w:top w:val="single" w:sz="2" w:space="0" w:color="auto"/>
            </w:tcBorders>
          </w:tcPr>
          <w:p w:rsidR="002F49CC" w:rsidRDefault="002F49CC" w:rsidP="00FC6AEB">
            <w:pPr>
              <w:jc w:val="center"/>
            </w:pPr>
          </w:p>
        </w:tc>
        <w:tc>
          <w:tcPr>
            <w:tcW w:w="4192" w:type="dxa"/>
            <w:gridSpan w:val="23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425"/>
        </w:trPr>
        <w:tc>
          <w:tcPr>
            <w:tcW w:w="9862" w:type="dxa"/>
            <w:gridSpan w:val="44"/>
          </w:tcPr>
          <w:p w:rsidR="002F49CC" w:rsidRDefault="002F49CC" w:rsidP="00256AED">
            <w:pPr>
              <w:jc w:val="both"/>
            </w:pPr>
          </w:p>
          <w:p w:rsidR="0029786C" w:rsidRDefault="0029786C" w:rsidP="00256AED">
            <w:pPr>
              <w:jc w:val="both"/>
            </w:pPr>
          </w:p>
          <w:p w:rsidR="0029786C" w:rsidRDefault="0029786C" w:rsidP="00256AED">
            <w:pPr>
              <w:jc w:val="both"/>
            </w:pPr>
          </w:p>
          <w:p w:rsidR="0029786C" w:rsidRDefault="0029786C" w:rsidP="00256AED">
            <w:pPr>
              <w:jc w:val="both"/>
            </w:pPr>
          </w:p>
          <w:p w:rsidR="0029786C" w:rsidRDefault="0029786C" w:rsidP="00256AED">
            <w:pPr>
              <w:jc w:val="both"/>
            </w:pPr>
          </w:p>
          <w:p w:rsidR="0029786C" w:rsidRDefault="0029786C" w:rsidP="00256AED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tcBorders>
              <w:bottom w:val="double" w:sz="4" w:space="0" w:color="auto"/>
            </w:tcBorders>
            <w:shd w:val="clear" w:color="auto" w:fill="BDD6EE"/>
          </w:tcPr>
          <w:p w:rsidR="002F49CC" w:rsidRDefault="002F49CC" w:rsidP="00C17A31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rPr>
                <w:b/>
                <w:sz w:val="24"/>
                <w:szCs w:val="24"/>
              </w:rPr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80" w:type="dxa"/>
            <w:gridSpan w:val="38"/>
            <w:tcBorders>
              <w:top w:val="double" w:sz="4" w:space="0" w:color="auto"/>
            </w:tcBorders>
          </w:tcPr>
          <w:p w:rsidR="002F49CC" w:rsidRPr="00AB7AFA" w:rsidRDefault="00326646" w:rsidP="007228B1">
            <w:pPr>
              <w:jc w:val="both"/>
              <w:rPr>
                <w:b/>
              </w:rPr>
            </w:pPr>
            <w:bookmarkStart w:id="25" w:name="Výr_alkoh_a_nealkoh_náp"/>
            <w:bookmarkEnd w:id="25"/>
            <w:r w:rsidRPr="00014DE6">
              <w:rPr>
                <w:b/>
              </w:rPr>
              <w:t>Production of Alcoholic and Non-Alcoholic Beverages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3" w:type="dxa"/>
            <w:gridSpan w:val="19"/>
          </w:tcPr>
          <w:p w:rsidR="002F49CC" w:rsidRDefault="00AA776D" w:rsidP="00C17A31">
            <w:pPr>
              <w:jc w:val="both"/>
            </w:pPr>
            <w:r>
              <w:t>p</w:t>
            </w:r>
            <w:r w:rsidR="002F49CC">
              <w:t>ovinný</w:t>
            </w:r>
            <w:r>
              <w:t>, PZ</w:t>
            </w:r>
          </w:p>
        </w:tc>
        <w:tc>
          <w:tcPr>
            <w:tcW w:w="2693" w:type="dxa"/>
            <w:gridSpan w:val="13"/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84" w:type="dxa"/>
            <w:gridSpan w:val="6"/>
          </w:tcPr>
          <w:p w:rsidR="002F49CC" w:rsidRDefault="002F49CC" w:rsidP="00C17A31">
            <w:pPr>
              <w:jc w:val="both"/>
            </w:pPr>
            <w:r>
              <w:t>2/ZS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0" w:type="dxa"/>
            <w:gridSpan w:val="12"/>
          </w:tcPr>
          <w:p w:rsidR="002F49CC" w:rsidRDefault="007C3A8F" w:rsidP="00C17A31">
            <w:pPr>
              <w:jc w:val="both"/>
            </w:pPr>
            <w:r>
              <w:t>28p+0s</w:t>
            </w:r>
            <w:r>
              <w:rPr>
                <w:lang w:val="en-GB"/>
              </w:rPr>
              <w:t>+</w:t>
            </w:r>
            <w:r>
              <w:t>28l</w:t>
            </w:r>
          </w:p>
        </w:tc>
        <w:tc>
          <w:tcPr>
            <w:tcW w:w="888" w:type="dxa"/>
            <w:gridSpan w:val="3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5" w:type="dxa"/>
            <w:gridSpan w:val="4"/>
          </w:tcPr>
          <w:p w:rsidR="002F49CC" w:rsidRDefault="002F49CC" w:rsidP="00C17A31">
            <w:pPr>
              <w:jc w:val="both"/>
            </w:pPr>
            <w:r>
              <w:t>56</w:t>
            </w:r>
          </w:p>
        </w:tc>
        <w:tc>
          <w:tcPr>
            <w:tcW w:w="2154" w:type="dxa"/>
            <w:gridSpan w:val="9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23" w:type="dxa"/>
            <w:gridSpan w:val="10"/>
          </w:tcPr>
          <w:p w:rsidR="002F49CC" w:rsidRDefault="002F49CC" w:rsidP="00C17A31">
            <w:pPr>
              <w:jc w:val="both"/>
            </w:pPr>
            <w:r>
              <w:t>4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80" w:type="dxa"/>
            <w:gridSpan w:val="38"/>
          </w:tcPr>
          <w:p w:rsidR="002F49CC" w:rsidRDefault="002F49CC" w:rsidP="00C17A31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3" w:type="dxa"/>
            <w:gridSpan w:val="19"/>
          </w:tcPr>
          <w:p w:rsidR="002F49CC" w:rsidRDefault="002F49CC" w:rsidP="00C17A31">
            <w:pPr>
              <w:jc w:val="both"/>
            </w:pPr>
            <w:r>
              <w:t>zápočet, zkouška</w:t>
            </w:r>
          </w:p>
        </w:tc>
        <w:tc>
          <w:tcPr>
            <w:tcW w:w="1557" w:type="dxa"/>
            <w:gridSpan w:val="5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20" w:type="dxa"/>
            <w:gridSpan w:val="14"/>
          </w:tcPr>
          <w:p w:rsidR="002F49CC" w:rsidRDefault="002F49CC" w:rsidP="00C17A31">
            <w:pPr>
              <w:jc w:val="both"/>
            </w:pPr>
            <w:r>
              <w:t>přednášky, laboratorní cvičení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80" w:type="dxa"/>
            <w:gridSpan w:val="38"/>
            <w:tcBorders>
              <w:bottom w:val="single" w:sz="4" w:space="0" w:color="auto"/>
            </w:tcBorders>
          </w:tcPr>
          <w:p w:rsidR="002F49CC" w:rsidRDefault="002F49CC" w:rsidP="000A60E6">
            <w:pPr>
              <w:jc w:val="both"/>
              <w:rPr>
                <w:color w:val="000000"/>
                <w:shd w:val="clear" w:color="auto" w:fill="FFFFFF"/>
              </w:rPr>
            </w:pPr>
            <w:r w:rsidRPr="000A60E6">
              <w:rPr>
                <w:color w:val="000000"/>
                <w:shd w:val="clear" w:color="auto" w:fill="FFFFFF"/>
              </w:rPr>
              <w:t xml:space="preserve">Docházka: povinná </w:t>
            </w:r>
            <w:r>
              <w:rPr>
                <w:color w:val="000000"/>
                <w:shd w:val="clear" w:color="auto" w:fill="FFFFFF"/>
              </w:rPr>
              <w:t>90% účast ve cvičeních.</w:t>
            </w:r>
          </w:p>
          <w:p w:rsidR="002F49CC" w:rsidRDefault="002F49CC" w:rsidP="000A60E6">
            <w:pPr>
              <w:jc w:val="both"/>
              <w:rPr>
                <w:color w:val="000000"/>
                <w:shd w:val="clear" w:color="auto" w:fill="FFFFFF"/>
              </w:rPr>
            </w:pPr>
            <w:r w:rsidRPr="000A60E6">
              <w:rPr>
                <w:color w:val="000000"/>
                <w:shd w:val="clear" w:color="auto" w:fill="FFFFFF"/>
              </w:rPr>
              <w:t>Zápočet: 2 testy (min. 70%</w:t>
            </w:r>
            <w:r>
              <w:rPr>
                <w:color w:val="000000"/>
                <w:shd w:val="clear" w:color="auto" w:fill="FFFFFF"/>
              </w:rPr>
              <w:t xml:space="preserve"> bodů</w:t>
            </w:r>
            <w:r w:rsidRPr="000A60E6">
              <w:rPr>
                <w:color w:val="000000"/>
                <w:shd w:val="clear" w:color="auto" w:fill="FFFFFF"/>
              </w:rPr>
              <w:t>)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2F49CC" w:rsidRPr="000A60E6" w:rsidRDefault="002F49CC" w:rsidP="009E40DB">
            <w:pPr>
              <w:jc w:val="both"/>
            </w:pPr>
            <w:r w:rsidRPr="000A60E6">
              <w:rPr>
                <w:color w:val="000000"/>
                <w:shd w:val="clear" w:color="auto" w:fill="FFFFFF"/>
              </w:rPr>
              <w:t>Zkouška: prokázání znalosti probíraných t</w:t>
            </w:r>
            <w:r>
              <w:rPr>
                <w:color w:val="000000"/>
                <w:shd w:val="clear" w:color="auto" w:fill="FFFFFF"/>
              </w:rPr>
              <w:t>e</w:t>
            </w:r>
            <w:r w:rsidRPr="000A60E6">
              <w:rPr>
                <w:color w:val="000000"/>
                <w:shd w:val="clear" w:color="auto" w:fill="FFFFFF"/>
              </w:rPr>
              <w:t>matických okruhů, písemná i ústní zkouška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197"/>
        </w:trPr>
        <w:tc>
          <w:tcPr>
            <w:tcW w:w="3082" w:type="dxa"/>
            <w:gridSpan w:val="6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80" w:type="dxa"/>
            <w:gridSpan w:val="38"/>
            <w:tcBorders>
              <w:top w:val="single" w:sz="4" w:space="0" w:color="auto"/>
            </w:tcBorders>
          </w:tcPr>
          <w:p w:rsidR="002F49CC" w:rsidRDefault="002F49CC" w:rsidP="00733ECF">
            <w:pPr>
              <w:jc w:val="both"/>
            </w:pPr>
            <w:r>
              <w:t>Ing. Eva Lorencová, Ph.D.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43"/>
        </w:trPr>
        <w:tc>
          <w:tcPr>
            <w:tcW w:w="3082" w:type="dxa"/>
            <w:gridSpan w:val="6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80" w:type="dxa"/>
            <w:gridSpan w:val="38"/>
            <w:tcBorders>
              <w:top w:val="nil"/>
            </w:tcBorders>
          </w:tcPr>
          <w:p w:rsidR="002F49CC" w:rsidRDefault="002F49CC" w:rsidP="00C17A31">
            <w:pPr>
              <w:jc w:val="both"/>
            </w:pPr>
            <w:r>
              <w:t>50% p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554"/>
        </w:trPr>
        <w:tc>
          <w:tcPr>
            <w:tcW w:w="9862" w:type="dxa"/>
            <w:gridSpan w:val="44"/>
            <w:tcBorders>
              <w:top w:val="nil"/>
            </w:tcBorders>
          </w:tcPr>
          <w:p w:rsidR="002F49CC" w:rsidRDefault="002F49CC" w:rsidP="00E31BDB">
            <w:pPr>
              <w:spacing w:before="60" w:after="60"/>
            </w:pPr>
            <w:r w:rsidRPr="00E31BDB">
              <w:rPr>
                <w:b/>
              </w:rPr>
              <w:t>Ing. Eva Lorencová, Ph.D.</w:t>
            </w:r>
            <w:r>
              <w:t xml:space="preserve"> (50</w:t>
            </w:r>
            <w:r w:rsidRPr="00CB7021">
              <w:t>% p)</w:t>
            </w:r>
          </w:p>
          <w:p w:rsidR="002F49CC" w:rsidRDefault="002F49CC" w:rsidP="00E31BDB">
            <w:pPr>
              <w:spacing w:before="60" w:after="60"/>
            </w:pPr>
            <w:r w:rsidRPr="00CB7021">
              <w:t xml:space="preserve">Ing. </w:t>
            </w:r>
            <w:r>
              <w:t>Richardos Nikolaos Salek, Ph.D. (50</w:t>
            </w:r>
            <w:r w:rsidRPr="00CB7021">
              <w:t>% p)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3938"/>
        </w:trPr>
        <w:tc>
          <w:tcPr>
            <w:tcW w:w="9862" w:type="dxa"/>
            <w:gridSpan w:val="44"/>
            <w:tcBorders>
              <w:top w:val="nil"/>
              <w:bottom w:val="single" w:sz="12" w:space="0" w:color="auto"/>
            </w:tcBorders>
          </w:tcPr>
          <w:p w:rsidR="002F49CC" w:rsidRDefault="002F49CC" w:rsidP="00386E1B">
            <w:pPr>
              <w:jc w:val="both"/>
              <w:rPr>
                <w:sz w:val="19"/>
                <w:szCs w:val="19"/>
              </w:rPr>
            </w:pPr>
            <w:r w:rsidRPr="009C738F">
              <w:t>Cílem předmětu je rozšířit a prohloubit znalosti studenta v oblasti výroby nápojů. Student získá znalosti o technologiích výroby piva, vína, lihovin a nealkoholických nápojů.</w:t>
            </w:r>
            <w:r w:rsidRPr="003F268D">
              <w:t xml:space="preserve"> </w:t>
            </w:r>
            <w:r w:rsidRPr="00860FD4">
              <w:rPr>
                <w:sz w:val="19"/>
                <w:szCs w:val="19"/>
              </w:rPr>
              <w:t>Obsah předmětu tvoří tyto tematické celky:</w:t>
            </w:r>
          </w:p>
          <w:p w:rsidR="002F49CC" w:rsidRPr="00A56783" w:rsidRDefault="002F49CC" w:rsidP="00033E37">
            <w:pPr>
              <w:pStyle w:val="Odstavecseseznamem"/>
              <w:numPr>
                <w:ilvl w:val="0"/>
                <w:numId w:val="12"/>
              </w:numPr>
              <w:ind w:left="284" w:hanging="57"/>
              <w:jc w:val="both"/>
            </w:pPr>
            <w:r w:rsidRPr="00A56783">
              <w:t>Technologie výroby různých druhů čaje (pravé, bylinné a ovocné čaje).</w:t>
            </w:r>
          </w:p>
          <w:p w:rsidR="002F49CC" w:rsidRPr="00A56783" w:rsidRDefault="002F49CC" w:rsidP="00033E37">
            <w:pPr>
              <w:pStyle w:val="Odstavecseseznamem"/>
              <w:numPr>
                <w:ilvl w:val="0"/>
                <w:numId w:val="12"/>
              </w:numPr>
              <w:ind w:left="284" w:hanging="57"/>
              <w:jc w:val="both"/>
            </w:pPr>
            <w:r w:rsidRPr="00A56783">
              <w:t xml:space="preserve">Technologie výroby základních a speciálních druhů kávy, výroba kávovin. </w:t>
            </w:r>
          </w:p>
          <w:p w:rsidR="002F49CC" w:rsidRPr="00A56783" w:rsidRDefault="002F49CC" w:rsidP="00033E37">
            <w:pPr>
              <w:pStyle w:val="Odstavecseseznamem"/>
              <w:numPr>
                <w:ilvl w:val="0"/>
                <w:numId w:val="12"/>
              </w:numPr>
              <w:ind w:left="284" w:hanging="57"/>
              <w:jc w:val="both"/>
            </w:pPr>
            <w:r w:rsidRPr="00A56783">
              <w:t>Kvasné procesy, základy fermentačních technologií.</w:t>
            </w:r>
          </w:p>
          <w:p w:rsidR="002F49CC" w:rsidRPr="00A56783" w:rsidRDefault="002F49CC" w:rsidP="00033E37">
            <w:pPr>
              <w:pStyle w:val="Odstavecseseznamem"/>
              <w:numPr>
                <w:ilvl w:val="0"/>
                <w:numId w:val="12"/>
              </w:numPr>
              <w:ind w:left="284" w:hanging="57"/>
              <w:jc w:val="both"/>
            </w:pPr>
            <w:r w:rsidRPr="00A56783">
              <w:t xml:space="preserve">Suroviny pro výrobu piva, sladařství. </w:t>
            </w:r>
          </w:p>
          <w:p w:rsidR="002F49CC" w:rsidRPr="00A56783" w:rsidRDefault="002F49CC" w:rsidP="00033E37">
            <w:pPr>
              <w:pStyle w:val="Odstavecseseznamem"/>
              <w:numPr>
                <w:ilvl w:val="0"/>
                <w:numId w:val="12"/>
              </w:numPr>
              <w:ind w:left="284" w:hanging="57"/>
              <w:jc w:val="both"/>
            </w:pPr>
            <w:r w:rsidRPr="00A56783">
              <w:t>Pivovarnictví, výroba základních a speciálních druhů piv.</w:t>
            </w:r>
          </w:p>
          <w:p w:rsidR="002F49CC" w:rsidRPr="00A56783" w:rsidRDefault="002F49CC" w:rsidP="00033E37">
            <w:pPr>
              <w:pStyle w:val="Odstavecseseznamem"/>
              <w:numPr>
                <w:ilvl w:val="0"/>
                <w:numId w:val="12"/>
              </w:numPr>
              <w:ind w:left="284" w:hanging="57"/>
              <w:jc w:val="both"/>
            </w:pPr>
            <w:r w:rsidRPr="00A56783">
              <w:t xml:space="preserve">Technologie výroby tichých vín. </w:t>
            </w:r>
          </w:p>
          <w:p w:rsidR="002F49CC" w:rsidRPr="00A56783" w:rsidRDefault="002F49CC" w:rsidP="00033E37">
            <w:pPr>
              <w:pStyle w:val="Odstavecseseznamem"/>
              <w:numPr>
                <w:ilvl w:val="0"/>
                <w:numId w:val="12"/>
              </w:numPr>
              <w:ind w:left="284" w:hanging="57"/>
              <w:jc w:val="both"/>
            </w:pPr>
            <w:r w:rsidRPr="00A56783">
              <w:t>Výroba ostatních druhů vín (šumivých a perlivých vín, alkoholizovaných, kořeněných a přírodně sladkých vín).</w:t>
            </w:r>
          </w:p>
          <w:p w:rsidR="002F49CC" w:rsidRPr="00A56783" w:rsidRDefault="002F49CC" w:rsidP="00033E37">
            <w:pPr>
              <w:pStyle w:val="Odstavecseseznamem"/>
              <w:numPr>
                <w:ilvl w:val="0"/>
                <w:numId w:val="12"/>
              </w:numPr>
              <w:ind w:left="284" w:hanging="57"/>
              <w:jc w:val="both"/>
            </w:pPr>
            <w:r w:rsidRPr="00A56783">
              <w:t>Výroba ovocných vín, cideru a medoviny.</w:t>
            </w:r>
          </w:p>
          <w:p w:rsidR="002F49CC" w:rsidRPr="00A56783" w:rsidRDefault="002F49CC" w:rsidP="00033E37">
            <w:pPr>
              <w:pStyle w:val="Odstavecseseznamem"/>
              <w:numPr>
                <w:ilvl w:val="0"/>
                <w:numId w:val="12"/>
              </w:numPr>
              <w:ind w:left="284" w:hanging="57"/>
              <w:jc w:val="both"/>
            </w:pPr>
            <w:r w:rsidRPr="00A56783">
              <w:t xml:space="preserve">Lihovarnictví. </w:t>
            </w:r>
          </w:p>
          <w:p w:rsidR="002F49CC" w:rsidRPr="00A56783" w:rsidRDefault="002F49CC" w:rsidP="00033E37">
            <w:pPr>
              <w:pStyle w:val="Odstavecseseznamem"/>
              <w:numPr>
                <w:ilvl w:val="0"/>
                <w:numId w:val="12"/>
              </w:numPr>
              <w:ind w:left="284" w:hanging="57"/>
              <w:jc w:val="both"/>
            </w:pPr>
            <w:r w:rsidRPr="00A56783">
              <w:t>Výroba ovocných destilátů, destilátů z vína a matolin.</w:t>
            </w:r>
          </w:p>
          <w:p w:rsidR="002F49CC" w:rsidRPr="00A56783" w:rsidRDefault="002F49CC" w:rsidP="00033E37">
            <w:pPr>
              <w:pStyle w:val="Odstavecseseznamem"/>
              <w:numPr>
                <w:ilvl w:val="0"/>
                <w:numId w:val="12"/>
              </w:numPr>
              <w:ind w:left="284" w:hanging="57"/>
              <w:jc w:val="both"/>
            </w:pPr>
            <w:r w:rsidRPr="00A56783">
              <w:t>Výroba obilných destilátů, destilátů ze sladu a z vybraných speciálních surovin.</w:t>
            </w:r>
          </w:p>
          <w:p w:rsidR="002F49CC" w:rsidRPr="00A56783" w:rsidRDefault="002F49CC" w:rsidP="00033E37">
            <w:pPr>
              <w:pStyle w:val="Odstavecseseznamem"/>
              <w:numPr>
                <w:ilvl w:val="0"/>
                <w:numId w:val="12"/>
              </w:numPr>
              <w:ind w:left="284" w:hanging="57"/>
              <w:jc w:val="both"/>
            </w:pPr>
            <w:r w:rsidRPr="00A56783">
              <w:t>Technologie výroby lihovin (výroba ovocných, bylinných a emulzních likérů).</w:t>
            </w:r>
          </w:p>
          <w:p w:rsidR="002F49CC" w:rsidRPr="00A56783" w:rsidRDefault="002F49CC" w:rsidP="00033E37">
            <w:pPr>
              <w:pStyle w:val="Odstavecseseznamem"/>
              <w:numPr>
                <w:ilvl w:val="0"/>
                <w:numId w:val="12"/>
              </w:numPr>
              <w:ind w:left="284" w:hanging="57"/>
              <w:jc w:val="both"/>
            </w:pPr>
            <w:r w:rsidRPr="00A56783">
              <w:t>Technologie výroby nealkoholických nápojů (šťávy, nektary, koncentráty).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12"/>
              </w:numPr>
              <w:ind w:left="284" w:hanging="57"/>
              <w:jc w:val="both"/>
            </w:pPr>
            <w:r w:rsidRPr="00A56783">
              <w:t>Technologie výroby nealkoholických nápojů (minerální vody a sycené vody, sirupy, limonády a nápoje jako funkční potraviny).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65"/>
        </w:trPr>
        <w:tc>
          <w:tcPr>
            <w:tcW w:w="3648" w:type="dxa"/>
            <w:gridSpan w:val="12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4" w:type="dxa"/>
            <w:gridSpan w:val="32"/>
            <w:tcBorders>
              <w:top w:val="nil"/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1497"/>
        </w:trPr>
        <w:tc>
          <w:tcPr>
            <w:tcW w:w="9862" w:type="dxa"/>
            <w:gridSpan w:val="44"/>
            <w:tcBorders>
              <w:top w:val="nil"/>
            </w:tcBorders>
          </w:tcPr>
          <w:p w:rsidR="002F49CC" w:rsidRPr="002F41E6" w:rsidRDefault="002F49CC" w:rsidP="002F41E6">
            <w:pPr>
              <w:jc w:val="both"/>
              <w:rPr>
                <w:u w:val="single"/>
              </w:rPr>
            </w:pPr>
            <w:r w:rsidRPr="002F41E6">
              <w:rPr>
                <w:u w:val="single"/>
              </w:rPr>
              <w:t>Povinná literatura:</w:t>
            </w:r>
          </w:p>
          <w:p w:rsidR="0029786C" w:rsidRPr="00D41136" w:rsidRDefault="0029786C" w:rsidP="0029786C">
            <w:pPr>
              <w:jc w:val="both"/>
              <w:rPr>
                <w:u w:val="single"/>
              </w:rPr>
            </w:pPr>
            <w:r w:rsidRPr="00D41136">
              <w:t>Výukové materiály v anglickém jazyce poskytnuté vyučujícím.</w:t>
            </w:r>
          </w:p>
          <w:p w:rsidR="002F49CC" w:rsidRPr="00E31BDB" w:rsidRDefault="002F49CC" w:rsidP="002F41E6">
            <w:pPr>
              <w:jc w:val="both"/>
              <w:rPr>
                <w:sz w:val="10"/>
                <w:szCs w:val="10"/>
              </w:rPr>
            </w:pPr>
          </w:p>
          <w:p w:rsidR="002F49CC" w:rsidRPr="002F41E6" w:rsidRDefault="002F49CC" w:rsidP="002F41E6">
            <w:pPr>
              <w:jc w:val="both"/>
              <w:rPr>
                <w:u w:val="single"/>
              </w:rPr>
            </w:pPr>
            <w:r w:rsidRPr="002F41E6">
              <w:rPr>
                <w:u w:val="single"/>
              </w:rPr>
              <w:t>Doporučená literatura:</w:t>
            </w:r>
          </w:p>
          <w:p w:rsidR="002F49CC" w:rsidRPr="00D35067" w:rsidRDefault="002F49CC" w:rsidP="002F41E6">
            <w:pPr>
              <w:jc w:val="both"/>
              <w:rPr>
                <w:sz w:val="19"/>
                <w:szCs w:val="19"/>
              </w:rPr>
            </w:pPr>
            <w:r w:rsidRPr="00D35067">
              <w:rPr>
                <w:sz w:val="19"/>
                <w:szCs w:val="19"/>
              </w:rPr>
              <w:t xml:space="preserve">STEEN, P.R., ASHURST, R. </w:t>
            </w:r>
            <w:r w:rsidRPr="00D35067">
              <w:rPr>
                <w:iCs/>
                <w:sz w:val="19"/>
                <w:szCs w:val="19"/>
              </w:rPr>
              <w:t>Carbonated Soft Drinks: Formulation and Manufacture</w:t>
            </w:r>
            <w:r w:rsidRPr="00D35067">
              <w:rPr>
                <w:sz w:val="19"/>
                <w:szCs w:val="19"/>
              </w:rPr>
              <w:t xml:space="preserve">. Oxford, 2006. ISBN 978-14051-3435-4. </w:t>
            </w:r>
          </w:p>
          <w:p w:rsidR="002F49CC" w:rsidRPr="002F41E6" w:rsidRDefault="002F49CC" w:rsidP="002F41E6">
            <w:pPr>
              <w:jc w:val="both"/>
            </w:pPr>
            <w:r w:rsidRPr="002F41E6">
              <w:t xml:space="preserve">WINTGENS, J.N. </w:t>
            </w:r>
            <w:r w:rsidRPr="002F41E6">
              <w:rPr>
                <w:iCs/>
              </w:rPr>
              <w:t>Coffee: Growing, Processing, Sustainable Production</w:t>
            </w:r>
            <w:r w:rsidRPr="002F41E6">
              <w:t xml:space="preserve">. Weinheim, 2004. ISBN 978-3-527-33253-3. </w:t>
            </w:r>
          </w:p>
          <w:p w:rsidR="002F49CC" w:rsidRPr="002F41E6" w:rsidRDefault="002F49CC" w:rsidP="002F41E6">
            <w:pPr>
              <w:jc w:val="both"/>
            </w:pPr>
            <w:r w:rsidRPr="002F41E6">
              <w:t xml:space="preserve">BUGLASS, A.J. </w:t>
            </w:r>
            <w:r w:rsidRPr="002F41E6">
              <w:rPr>
                <w:iCs/>
              </w:rPr>
              <w:t>Handbook of Alcoholic Beverages: Technical, Analytical and Nutritional Aspects</w:t>
            </w:r>
            <w:r w:rsidRPr="002F41E6">
              <w:t xml:space="preserve">. West Sussex, 2011. ISBN 978-0-470-51202-9. </w:t>
            </w:r>
          </w:p>
          <w:p w:rsidR="002F49CC" w:rsidRPr="002F41E6" w:rsidRDefault="002F49CC" w:rsidP="002F41E6">
            <w:pPr>
              <w:jc w:val="both"/>
            </w:pPr>
            <w:r w:rsidRPr="002F41E6">
              <w:t xml:space="preserve">ASHURST, P.R. </w:t>
            </w:r>
            <w:r w:rsidRPr="002F41E6">
              <w:rPr>
                <w:iCs/>
              </w:rPr>
              <w:t>Chemistry and Technology o</w:t>
            </w:r>
            <w:r>
              <w:rPr>
                <w:iCs/>
              </w:rPr>
              <w:t>f Soft Drinks and Fruit Juices. 2nd Ed</w:t>
            </w:r>
            <w:r w:rsidRPr="002F41E6">
              <w:t xml:space="preserve">. New </w:t>
            </w:r>
            <w:r>
              <w:t>J</w:t>
            </w:r>
            <w:r w:rsidRPr="002F41E6">
              <w:t xml:space="preserve">ersey, 2005. ISBN 978-1-4051-2286-3. </w:t>
            </w:r>
          </w:p>
          <w:p w:rsidR="002F49CC" w:rsidRDefault="002F49CC" w:rsidP="002F41E6">
            <w:pPr>
              <w:jc w:val="both"/>
            </w:pPr>
            <w:r w:rsidRPr="002F41E6">
              <w:t xml:space="preserve">Související legislativní předpisy. </w:t>
            </w:r>
            <w:r w:rsidRPr="002F41E6">
              <w:rPr>
                <w:iCs/>
              </w:rPr>
              <w:t>Zákony a prováděcí vyhlášky, nařízení a věstníky EU</w:t>
            </w:r>
            <w:r w:rsidRPr="002F41E6">
              <w:t>.</w:t>
            </w:r>
            <w:r>
              <w:t xml:space="preserve"> 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4782" w:type="dxa"/>
            <w:gridSpan w:val="18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8" w:type="dxa"/>
            <w:gridSpan w:val="3"/>
            <w:tcBorders>
              <w:top w:val="single" w:sz="2" w:space="0" w:color="auto"/>
            </w:tcBorders>
          </w:tcPr>
          <w:p w:rsidR="002F49CC" w:rsidRDefault="002F49CC" w:rsidP="00FC6AEB">
            <w:pPr>
              <w:jc w:val="center"/>
            </w:pPr>
          </w:p>
        </w:tc>
        <w:tc>
          <w:tcPr>
            <w:tcW w:w="4192" w:type="dxa"/>
            <w:gridSpan w:val="23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83"/>
        </w:trPr>
        <w:tc>
          <w:tcPr>
            <w:tcW w:w="9862" w:type="dxa"/>
            <w:gridSpan w:val="44"/>
          </w:tcPr>
          <w:p w:rsidR="0029786C" w:rsidRDefault="0029786C" w:rsidP="0029786C">
            <w:pPr>
              <w:jc w:val="both"/>
            </w:pPr>
          </w:p>
          <w:p w:rsidR="0029786C" w:rsidRDefault="0029786C" w:rsidP="0029786C">
            <w:pPr>
              <w:jc w:val="both"/>
            </w:pPr>
          </w:p>
          <w:p w:rsidR="0029786C" w:rsidRDefault="0029786C" w:rsidP="0029786C">
            <w:pPr>
              <w:jc w:val="both"/>
            </w:pPr>
          </w:p>
          <w:p w:rsidR="0029786C" w:rsidRDefault="0029786C" w:rsidP="0029786C">
            <w:pPr>
              <w:jc w:val="both"/>
            </w:pPr>
          </w:p>
          <w:p w:rsidR="0029786C" w:rsidRDefault="0029786C" w:rsidP="0029786C">
            <w:pPr>
              <w:jc w:val="both"/>
            </w:pPr>
          </w:p>
          <w:p w:rsidR="0029786C" w:rsidRDefault="0029786C" w:rsidP="0029786C">
            <w:pPr>
              <w:jc w:val="both"/>
            </w:pPr>
          </w:p>
          <w:p w:rsidR="0029786C" w:rsidRDefault="0029786C" w:rsidP="0029786C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tcBorders>
              <w:bottom w:val="double" w:sz="4" w:space="0" w:color="auto"/>
            </w:tcBorders>
            <w:shd w:val="clear" w:color="auto" w:fill="BDD6EE"/>
          </w:tcPr>
          <w:p w:rsidR="002F49CC" w:rsidRDefault="002F49CC" w:rsidP="007927FA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rPr>
                <w:b/>
                <w:sz w:val="24"/>
                <w:szCs w:val="24"/>
              </w:rPr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2F49CC" w:rsidRPr="00912E6E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:rsidR="002F49CC" w:rsidRDefault="002F49CC" w:rsidP="007927F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80" w:type="dxa"/>
            <w:gridSpan w:val="38"/>
            <w:tcBorders>
              <w:top w:val="double" w:sz="4" w:space="0" w:color="auto"/>
            </w:tcBorders>
          </w:tcPr>
          <w:p w:rsidR="002F49CC" w:rsidRPr="00912E6E" w:rsidRDefault="00326646" w:rsidP="007927FA">
            <w:pPr>
              <w:jc w:val="both"/>
              <w:rPr>
                <w:b/>
              </w:rPr>
            </w:pPr>
            <w:bookmarkStart w:id="26" w:name="Říz_bezp_potr_II"/>
            <w:bookmarkEnd w:id="26"/>
            <w:r w:rsidRPr="00014DE6">
              <w:rPr>
                <w:b/>
              </w:rPr>
              <w:t>Food Safety Management II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7927F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3" w:type="dxa"/>
            <w:gridSpan w:val="19"/>
          </w:tcPr>
          <w:p w:rsidR="002F49CC" w:rsidRDefault="00AA776D" w:rsidP="007927FA">
            <w:pPr>
              <w:jc w:val="both"/>
            </w:pPr>
            <w:r>
              <w:t>povinný, PZ</w:t>
            </w:r>
          </w:p>
        </w:tc>
        <w:tc>
          <w:tcPr>
            <w:tcW w:w="2693" w:type="dxa"/>
            <w:gridSpan w:val="13"/>
            <w:shd w:val="clear" w:color="auto" w:fill="F7CAAC"/>
          </w:tcPr>
          <w:p w:rsidR="002F49CC" w:rsidRDefault="002F49CC" w:rsidP="007927F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84" w:type="dxa"/>
            <w:gridSpan w:val="6"/>
          </w:tcPr>
          <w:p w:rsidR="002F49CC" w:rsidRDefault="002F49CC" w:rsidP="007927FA">
            <w:pPr>
              <w:jc w:val="both"/>
            </w:pPr>
            <w:r>
              <w:t>2/ZS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7927F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0" w:type="dxa"/>
            <w:gridSpan w:val="12"/>
          </w:tcPr>
          <w:p w:rsidR="002F49CC" w:rsidRDefault="007C3A8F" w:rsidP="007927FA">
            <w:pPr>
              <w:jc w:val="both"/>
            </w:pPr>
            <w:r>
              <w:t>14p+28s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888" w:type="dxa"/>
            <w:gridSpan w:val="3"/>
            <w:shd w:val="clear" w:color="auto" w:fill="F7CAAC"/>
          </w:tcPr>
          <w:p w:rsidR="002F49CC" w:rsidRDefault="002F49CC" w:rsidP="007927F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5" w:type="dxa"/>
            <w:gridSpan w:val="4"/>
          </w:tcPr>
          <w:p w:rsidR="002F49CC" w:rsidRDefault="007C3A8F" w:rsidP="007C3A8F">
            <w:pPr>
              <w:jc w:val="both"/>
            </w:pPr>
            <w:r>
              <w:t>42</w:t>
            </w:r>
          </w:p>
        </w:tc>
        <w:tc>
          <w:tcPr>
            <w:tcW w:w="2154" w:type="dxa"/>
            <w:gridSpan w:val="9"/>
            <w:shd w:val="clear" w:color="auto" w:fill="F7CAAC"/>
          </w:tcPr>
          <w:p w:rsidR="002F49CC" w:rsidRDefault="002F49CC" w:rsidP="007927F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23" w:type="dxa"/>
            <w:gridSpan w:val="10"/>
          </w:tcPr>
          <w:p w:rsidR="002F49CC" w:rsidRDefault="002F49CC" w:rsidP="007927FA">
            <w:pPr>
              <w:jc w:val="both"/>
            </w:pPr>
            <w:r>
              <w:t>3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7927F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80" w:type="dxa"/>
            <w:gridSpan w:val="38"/>
          </w:tcPr>
          <w:p w:rsidR="002F49CC" w:rsidRDefault="002F49CC" w:rsidP="007927FA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7927F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3" w:type="dxa"/>
            <w:gridSpan w:val="19"/>
          </w:tcPr>
          <w:p w:rsidR="002F49CC" w:rsidRDefault="002F49CC" w:rsidP="007927FA">
            <w:pPr>
              <w:pStyle w:val="Default"/>
              <w:jc w:val="both"/>
            </w:pPr>
            <w:r>
              <w:rPr>
                <w:sz w:val="20"/>
                <w:szCs w:val="20"/>
              </w:rPr>
              <w:t xml:space="preserve">klasifikovaný zápočet </w:t>
            </w:r>
          </w:p>
        </w:tc>
        <w:tc>
          <w:tcPr>
            <w:tcW w:w="1557" w:type="dxa"/>
            <w:gridSpan w:val="5"/>
            <w:shd w:val="clear" w:color="auto" w:fill="F7CAAC"/>
          </w:tcPr>
          <w:p w:rsidR="002F49CC" w:rsidRDefault="002F49CC" w:rsidP="007927F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20" w:type="dxa"/>
            <w:gridSpan w:val="14"/>
          </w:tcPr>
          <w:p w:rsidR="002F49CC" w:rsidRDefault="002F49CC" w:rsidP="007927FA">
            <w:pPr>
              <w:pStyle w:val="Default"/>
              <w:jc w:val="both"/>
            </w:pPr>
            <w:r>
              <w:rPr>
                <w:sz w:val="20"/>
                <w:szCs w:val="20"/>
              </w:rPr>
              <w:t>přednášky, semináře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7927F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80" w:type="dxa"/>
            <w:gridSpan w:val="38"/>
            <w:tcBorders>
              <w:bottom w:val="single" w:sz="4" w:space="0" w:color="auto"/>
            </w:tcBorders>
          </w:tcPr>
          <w:p w:rsidR="002F49CC" w:rsidRDefault="002F49CC" w:rsidP="007927FA">
            <w:pPr>
              <w:jc w:val="both"/>
            </w:pPr>
            <w:r>
              <w:t xml:space="preserve">Povinná účast na seminářích (80% docházka). </w:t>
            </w:r>
          </w:p>
          <w:p w:rsidR="002F49CC" w:rsidRDefault="002F49CC" w:rsidP="007927FA">
            <w:pPr>
              <w:jc w:val="both"/>
            </w:pPr>
            <w:r>
              <w:t xml:space="preserve">Průběžné testy během semestru. </w:t>
            </w:r>
          </w:p>
          <w:p w:rsidR="002F49CC" w:rsidRDefault="002F49CC" w:rsidP="007927FA">
            <w:pPr>
              <w:jc w:val="both"/>
            </w:pPr>
            <w:r>
              <w:t>Prokázání znalosti probíraných tematických okruhů ústní formou.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197"/>
        </w:trPr>
        <w:tc>
          <w:tcPr>
            <w:tcW w:w="3082" w:type="dxa"/>
            <w:gridSpan w:val="6"/>
            <w:tcBorders>
              <w:top w:val="nil"/>
            </w:tcBorders>
            <w:shd w:val="clear" w:color="auto" w:fill="F7CAAC"/>
          </w:tcPr>
          <w:p w:rsidR="002F49CC" w:rsidRDefault="002F49CC" w:rsidP="007927F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80" w:type="dxa"/>
            <w:gridSpan w:val="38"/>
            <w:tcBorders>
              <w:top w:val="single" w:sz="4" w:space="0" w:color="auto"/>
            </w:tcBorders>
          </w:tcPr>
          <w:p w:rsidR="002F49CC" w:rsidRDefault="002F49CC" w:rsidP="007927FA">
            <w:pPr>
              <w:jc w:val="both"/>
            </w:pPr>
            <w:r>
              <w:t>MVDr. Michaela Černíková, Ph.D.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43"/>
        </w:trPr>
        <w:tc>
          <w:tcPr>
            <w:tcW w:w="3082" w:type="dxa"/>
            <w:gridSpan w:val="6"/>
            <w:tcBorders>
              <w:top w:val="nil"/>
            </w:tcBorders>
            <w:shd w:val="clear" w:color="auto" w:fill="F7CAAC"/>
          </w:tcPr>
          <w:p w:rsidR="002F49CC" w:rsidRDefault="002F49CC" w:rsidP="007927F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80" w:type="dxa"/>
            <w:gridSpan w:val="38"/>
            <w:tcBorders>
              <w:top w:val="nil"/>
            </w:tcBorders>
          </w:tcPr>
          <w:p w:rsidR="002F49CC" w:rsidRDefault="002F49CC" w:rsidP="007927FA">
            <w:pPr>
              <w:jc w:val="both"/>
            </w:pPr>
            <w:r>
              <w:t>60% p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7927F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2F49CC" w:rsidRDefault="002F49CC" w:rsidP="007927FA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554"/>
        </w:trPr>
        <w:tc>
          <w:tcPr>
            <w:tcW w:w="9862" w:type="dxa"/>
            <w:gridSpan w:val="44"/>
            <w:tcBorders>
              <w:top w:val="nil"/>
            </w:tcBorders>
          </w:tcPr>
          <w:p w:rsidR="002F49CC" w:rsidRPr="002234A4" w:rsidRDefault="002F49CC" w:rsidP="00E31BDB">
            <w:pPr>
              <w:spacing w:before="60" w:after="60"/>
              <w:jc w:val="both"/>
              <w:rPr>
                <w:b/>
              </w:rPr>
            </w:pPr>
            <w:r w:rsidRPr="002234A4">
              <w:rPr>
                <w:b/>
              </w:rPr>
              <w:t xml:space="preserve">MVDr. </w:t>
            </w:r>
            <w:r>
              <w:rPr>
                <w:b/>
              </w:rPr>
              <w:t xml:space="preserve">Michaela </w:t>
            </w:r>
            <w:r w:rsidRPr="002234A4">
              <w:rPr>
                <w:b/>
              </w:rPr>
              <w:t>Černíková, Ph.D.</w:t>
            </w:r>
            <w:r>
              <w:t xml:space="preserve"> </w:t>
            </w:r>
            <w:r w:rsidRPr="00CB100E">
              <w:t>(60% p)</w:t>
            </w:r>
          </w:p>
          <w:p w:rsidR="002F49CC" w:rsidRDefault="002F49CC" w:rsidP="00E31BDB">
            <w:pPr>
              <w:spacing w:before="60" w:after="60"/>
              <w:jc w:val="both"/>
            </w:pPr>
            <w:r>
              <w:t>doc. Ing. František Buňka, Ph.D. (40% p)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7927F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2F49CC" w:rsidRDefault="002F49CC" w:rsidP="007927FA">
            <w:pPr>
              <w:jc w:val="both"/>
            </w:pPr>
          </w:p>
        </w:tc>
      </w:tr>
      <w:tr w:rsidR="002F49CC" w:rsidRPr="00977768" w:rsidTr="00F81AEA">
        <w:trPr>
          <w:gridBefore w:val="1"/>
          <w:gridAfter w:val="1"/>
          <w:wBefore w:w="27" w:type="dxa"/>
          <w:wAfter w:w="176" w:type="dxa"/>
          <w:trHeight w:val="3938"/>
        </w:trPr>
        <w:tc>
          <w:tcPr>
            <w:tcW w:w="9862" w:type="dxa"/>
            <w:gridSpan w:val="44"/>
            <w:tcBorders>
              <w:top w:val="nil"/>
              <w:bottom w:val="single" w:sz="12" w:space="0" w:color="auto"/>
            </w:tcBorders>
          </w:tcPr>
          <w:p w:rsidR="002F49CC" w:rsidRDefault="002F49CC" w:rsidP="007927FA">
            <w:pPr>
              <w:pStyle w:val="Default"/>
              <w:jc w:val="both"/>
              <w:rPr>
                <w:sz w:val="20"/>
                <w:szCs w:val="20"/>
              </w:rPr>
            </w:pPr>
            <w:r w:rsidRPr="00E9686A">
              <w:rPr>
                <w:sz w:val="20"/>
                <w:szCs w:val="20"/>
              </w:rPr>
              <w:t xml:space="preserve">Cílem předmětu je </w:t>
            </w:r>
            <w:r>
              <w:rPr>
                <w:sz w:val="20"/>
                <w:szCs w:val="20"/>
              </w:rPr>
              <w:t>prohloubit znalosti</w:t>
            </w:r>
            <w:r w:rsidRPr="00E9686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 oblasti řízení bezpečnosti potravin.</w:t>
            </w:r>
            <w:r w:rsidRPr="00A32069">
              <w:rPr>
                <w:sz w:val="20"/>
                <w:szCs w:val="20"/>
              </w:rPr>
              <w:t xml:space="preserve"> Důraz je kladen na aplikaci obecných postupů do konkrétních případových studií v rámci celého potravinového řetězce (prvovýroba, výroba potravin, stravování, doprava a skladování potravin</w:t>
            </w:r>
            <w:r>
              <w:rPr>
                <w:sz w:val="20"/>
                <w:szCs w:val="20"/>
              </w:rPr>
              <w:t>, obalové materiály</w:t>
            </w:r>
            <w:r w:rsidRPr="00A32069">
              <w:rPr>
                <w:sz w:val="20"/>
                <w:szCs w:val="20"/>
              </w:rPr>
              <w:t xml:space="preserve"> apod.).</w:t>
            </w:r>
            <w:r>
              <w:rPr>
                <w:sz w:val="20"/>
                <w:szCs w:val="20"/>
              </w:rPr>
              <w:t xml:space="preserve"> Obsah předmětu tvoří tyto tematické celky: </w:t>
            </w:r>
          </w:p>
          <w:p w:rsidR="002F49CC" w:rsidRDefault="002F49CC" w:rsidP="00033E37">
            <w:pPr>
              <w:pStyle w:val="Default"/>
              <w:numPr>
                <w:ilvl w:val="0"/>
                <w:numId w:val="16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Biologická, chemická a fyzikální nebezpečí v potravinovém řetězci.</w:t>
            </w:r>
          </w:p>
          <w:p w:rsidR="002F49CC" w:rsidRDefault="002F49CC" w:rsidP="00033E37">
            <w:pPr>
              <w:pStyle w:val="Default"/>
              <w:numPr>
                <w:ilvl w:val="0"/>
                <w:numId w:val="16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977768">
              <w:rPr>
                <w:sz w:val="20"/>
                <w:szCs w:val="20"/>
              </w:rPr>
              <w:t>HACCP systém a jeho aplikace v potravinovém řetězci</w:t>
            </w:r>
            <w:r>
              <w:rPr>
                <w:sz w:val="20"/>
                <w:szCs w:val="20"/>
              </w:rPr>
              <w:t>.</w:t>
            </w:r>
          </w:p>
          <w:p w:rsidR="002F49CC" w:rsidRDefault="002F49CC" w:rsidP="00033E37">
            <w:pPr>
              <w:pStyle w:val="Default"/>
              <w:numPr>
                <w:ilvl w:val="0"/>
                <w:numId w:val="16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Hygienické požadavky pro konstrukci strojních zařízení.</w:t>
            </w:r>
          </w:p>
          <w:p w:rsidR="002F49CC" w:rsidRDefault="002F49CC" w:rsidP="00033E37">
            <w:pPr>
              <w:pStyle w:val="Default"/>
              <w:numPr>
                <w:ilvl w:val="0"/>
                <w:numId w:val="16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Úmyslné poškozování potravin a možnosti jeho prevence.</w:t>
            </w:r>
          </w:p>
          <w:p w:rsidR="002F49CC" w:rsidRDefault="002F49CC" w:rsidP="00033E37">
            <w:pPr>
              <w:pStyle w:val="Default"/>
              <w:numPr>
                <w:ilvl w:val="0"/>
                <w:numId w:val="16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977768">
              <w:rPr>
                <w:sz w:val="20"/>
                <w:szCs w:val="20"/>
              </w:rPr>
              <w:t>Systém managementu jakosti ISO 9001 a jeho aplikace v potravinovém řetězci.</w:t>
            </w:r>
          </w:p>
          <w:p w:rsidR="002F49CC" w:rsidRDefault="002F49CC" w:rsidP="00033E37">
            <w:pPr>
              <w:pStyle w:val="Default"/>
              <w:numPr>
                <w:ilvl w:val="0"/>
                <w:numId w:val="16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977768">
              <w:rPr>
                <w:sz w:val="20"/>
                <w:szCs w:val="20"/>
              </w:rPr>
              <w:t>Systém managementu bezpečnosti potravin ISO 22000 a jeho aplikace v potravinovém řetězci.</w:t>
            </w:r>
          </w:p>
          <w:p w:rsidR="002F49CC" w:rsidRPr="00977768" w:rsidRDefault="002F49CC" w:rsidP="00033E37">
            <w:pPr>
              <w:pStyle w:val="Default"/>
              <w:numPr>
                <w:ilvl w:val="0"/>
                <w:numId w:val="16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977768">
              <w:rPr>
                <w:sz w:val="20"/>
                <w:szCs w:val="20"/>
              </w:rPr>
              <w:t>GFSI, Inspekční standard</w:t>
            </w:r>
            <w:r>
              <w:rPr>
                <w:sz w:val="20"/>
                <w:szCs w:val="20"/>
              </w:rPr>
              <w:t>y</w:t>
            </w:r>
            <w:r w:rsidRPr="00977768">
              <w:rPr>
                <w:sz w:val="20"/>
                <w:szCs w:val="20"/>
              </w:rPr>
              <w:t xml:space="preserve"> BRC</w:t>
            </w:r>
            <w:r>
              <w:rPr>
                <w:sz w:val="20"/>
                <w:szCs w:val="20"/>
              </w:rPr>
              <w:t xml:space="preserve"> a IFS</w:t>
            </w:r>
            <w:r w:rsidRPr="00977768">
              <w:rPr>
                <w:sz w:val="20"/>
                <w:szCs w:val="20"/>
              </w:rPr>
              <w:t xml:space="preserve"> a </w:t>
            </w:r>
            <w:r>
              <w:rPr>
                <w:sz w:val="20"/>
                <w:szCs w:val="20"/>
              </w:rPr>
              <w:t>jejich</w:t>
            </w:r>
            <w:r w:rsidRPr="00977768">
              <w:rPr>
                <w:sz w:val="20"/>
                <w:szCs w:val="20"/>
              </w:rPr>
              <w:t xml:space="preserve"> aplikace v potravinovém řetězci. </w:t>
            </w:r>
          </w:p>
          <w:p w:rsidR="002F49CC" w:rsidRDefault="002F49CC" w:rsidP="00033E37">
            <w:pPr>
              <w:pStyle w:val="Default"/>
              <w:numPr>
                <w:ilvl w:val="0"/>
                <w:numId w:val="16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Schéma</w:t>
            </w:r>
            <w:r w:rsidRPr="00977768">
              <w:rPr>
                <w:sz w:val="20"/>
                <w:szCs w:val="20"/>
              </w:rPr>
              <w:t xml:space="preserve"> FSSC 22000 a jeho aplikace v potravinovém řetězci.</w:t>
            </w:r>
          </w:p>
          <w:p w:rsidR="002F49CC" w:rsidRDefault="002F49CC" w:rsidP="00033E37">
            <w:pPr>
              <w:pStyle w:val="Default"/>
              <w:numPr>
                <w:ilvl w:val="0"/>
                <w:numId w:val="16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Programy nezbytných předpokladů v zemědělství.</w:t>
            </w:r>
          </w:p>
          <w:p w:rsidR="002F49CC" w:rsidRDefault="002F49CC" w:rsidP="00033E37">
            <w:pPr>
              <w:pStyle w:val="Default"/>
              <w:numPr>
                <w:ilvl w:val="0"/>
                <w:numId w:val="16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Programy nezbytných předpokladů ve výrobě potravin.</w:t>
            </w:r>
          </w:p>
          <w:p w:rsidR="002F49CC" w:rsidRDefault="002F49CC" w:rsidP="00033E37">
            <w:pPr>
              <w:pStyle w:val="Default"/>
              <w:numPr>
                <w:ilvl w:val="0"/>
                <w:numId w:val="16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Programy nezbytných předpokladů v cateringových službách.</w:t>
            </w:r>
          </w:p>
          <w:p w:rsidR="002F49CC" w:rsidRDefault="002F49CC" w:rsidP="00033E37">
            <w:pPr>
              <w:pStyle w:val="Default"/>
              <w:numPr>
                <w:ilvl w:val="0"/>
                <w:numId w:val="16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Programy nezbytných předpokladů ve výrobě obalů a obalových materiálů.</w:t>
            </w:r>
          </w:p>
          <w:p w:rsidR="002F49CC" w:rsidRDefault="002F49CC" w:rsidP="00033E37">
            <w:pPr>
              <w:pStyle w:val="Default"/>
              <w:numPr>
                <w:ilvl w:val="0"/>
                <w:numId w:val="16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Programy nezbytných předpokladů v obchodě, dopravě a skladování.</w:t>
            </w:r>
          </w:p>
          <w:p w:rsidR="002F49CC" w:rsidRPr="00977768" w:rsidRDefault="002F49CC" w:rsidP="00033E37">
            <w:pPr>
              <w:pStyle w:val="Default"/>
              <w:numPr>
                <w:ilvl w:val="0"/>
                <w:numId w:val="16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Akreditace a certifikace v potravinovém řetězci.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65"/>
        </w:trPr>
        <w:tc>
          <w:tcPr>
            <w:tcW w:w="3648" w:type="dxa"/>
            <w:gridSpan w:val="12"/>
            <w:tcBorders>
              <w:top w:val="nil"/>
            </w:tcBorders>
            <w:shd w:val="clear" w:color="auto" w:fill="F7CAAC"/>
          </w:tcPr>
          <w:p w:rsidR="002F49CC" w:rsidRDefault="002F49CC" w:rsidP="007927F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4" w:type="dxa"/>
            <w:gridSpan w:val="32"/>
            <w:tcBorders>
              <w:top w:val="nil"/>
              <w:bottom w:val="nil"/>
            </w:tcBorders>
          </w:tcPr>
          <w:p w:rsidR="002F49CC" w:rsidRDefault="002F49CC" w:rsidP="007927FA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1497"/>
        </w:trPr>
        <w:tc>
          <w:tcPr>
            <w:tcW w:w="9862" w:type="dxa"/>
            <w:gridSpan w:val="44"/>
            <w:tcBorders>
              <w:top w:val="nil"/>
            </w:tcBorders>
          </w:tcPr>
          <w:p w:rsidR="002F49CC" w:rsidRDefault="002F49CC" w:rsidP="007927FA">
            <w:pPr>
              <w:jc w:val="both"/>
            </w:pPr>
            <w:r w:rsidRPr="00A71594">
              <w:rPr>
                <w:u w:val="single"/>
              </w:rPr>
              <w:t>Povinná literatura</w:t>
            </w:r>
            <w:r>
              <w:t>:</w:t>
            </w:r>
          </w:p>
          <w:p w:rsidR="0029786C" w:rsidRPr="00D41136" w:rsidRDefault="0029786C" w:rsidP="0029786C">
            <w:pPr>
              <w:jc w:val="both"/>
              <w:rPr>
                <w:u w:val="single"/>
              </w:rPr>
            </w:pPr>
            <w:r w:rsidRPr="00D41136">
              <w:t>Výukové materiály v anglickém jazyce poskytnuté vyučujícím.</w:t>
            </w:r>
          </w:p>
          <w:p w:rsidR="002F49CC" w:rsidRDefault="002F49CC" w:rsidP="007927FA">
            <w:pPr>
              <w:jc w:val="both"/>
              <w:rPr>
                <w:u w:val="single"/>
              </w:rPr>
            </w:pPr>
          </w:p>
          <w:p w:rsidR="002F49CC" w:rsidRDefault="002F49CC" w:rsidP="007927FA">
            <w:pPr>
              <w:jc w:val="both"/>
            </w:pPr>
            <w:r w:rsidRPr="00A71594">
              <w:rPr>
                <w:u w:val="single"/>
              </w:rPr>
              <w:t>Doporučená literatura</w:t>
            </w:r>
            <w:r>
              <w:t>:</w:t>
            </w:r>
          </w:p>
          <w:p w:rsidR="002F49CC" w:rsidRPr="00DC2FAD" w:rsidRDefault="002F49CC" w:rsidP="007927FA">
            <w:pPr>
              <w:jc w:val="both"/>
            </w:pPr>
            <w:r>
              <w:rPr>
                <w:caps/>
              </w:rPr>
              <w:t xml:space="preserve">YOE, </w:t>
            </w:r>
            <w:r w:rsidRPr="00DC2FAD">
              <w:rPr>
                <w:caps/>
              </w:rPr>
              <w:t>CH</w:t>
            </w:r>
            <w:r w:rsidRPr="00DC2FAD">
              <w:t xml:space="preserve">. Principles of Risk Analysis - Decision </w:t>
            </w:r>
            <w:r>
              <w:t>M</w:t>
            </w:r>
            <w:r w:rsidRPr="00DC2FAD">
              <w:t xml:space="preserve">aking under </w:t>
            </w:r>
            <w:r>
              <w:t>U</w:t>
            </w:r>
            <w:r w:rsidRPr="00DC2FAD">
              <w:t xml:space="preserve">ncertainty. CRC Press Taylor &amp; Francis Group, 2012. ISBN 978-1-4398-5749-6. </w:t>
            </w:r>
          </w:p>
          <w:p w:rsidR="002F49CC" w:rsidRPr="00DC2FAD" w:rsidRDefault="002F49CC" w:rsidP="007927FA">
            <w:pPr>
              <w:jc w:val="both"/>
            </w:pPr>
            <w:r w:rsidRPr="00DC2FAD">
              <w:rPr>
                <w:caps/>
              </w:rPr>
              <w:t>Motarjemi, M., Lelieveld, H.</w:t>
            </w:r>
            <w:r w:rsidRPr="00DC2FAD">
              <w:t xml:space="preserve"> Food Safety Management. Academic Press, 2014. ISBN 978-0-12-381504-0. </w:t>
            </w:r>
          </w:p>
          <w:p w:rsidR="002F49CC" w:rsidRPr="00DC2FAD" w:rsidRDefault="002F49CC" w:rsidP="007927FA">
            <w:pPr>
              <w:jc w:val="both"/>
            </w:pPr>
            <w:r w:rsidRPr="00DC2FAD">
              <w:rPr>
                <w:caps/>
              </w:rPr>
              <w:t>Petersen, B., Nüssel, M., Hamer, M.</w:t>
            </w:r>
            <w:r w:rsidRPr="00DC2FAD">
              <w:t xml:space="preserve"> Quality and Risk Management in Agri-Food Chains. Wageningen Pers., 2014. ISBN 978-9-08686-236-8.</w:t>
            </w:r>
          </w:p>
          <w:p w:rsidR="002F49CC" w:rsidRDefault="00892828" w:rsidP="00EC0F83">
            <w:pPr>
              <w:jc w:val="both"/>
            </w:pPr>
            <w:hyperlink r:id="rId16" w:history="1">
              <w:r w:rsidR="002F49CC" w:rsidRPr="005051F4">
                <w:rPr>
                  <w:rStyle w:val="Hypertextovodkaz"/>
                </w:rPr>
                <w:t>www.fssc22000.com</w:t>
              </w:r>
            </w:hyperlink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F49CC" w:rsidRDefault="002F49CC" w:rsidP="007927F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4782" w:type="dxa"/>
            <w:gridSpan w:val="18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7927F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8" w:type="dxa"/>
            <w:gridSpan w:val="3"/>
            <w:tcBorders>
              <w:top w:val="single" w:sz="2" w:space="0" w:color="auto"/>
            </w:tcBorders>
          </w:tcPr>
          <w:p w:rsidR="002F49CC" w:rsidRDefault="002F49CC" w:rsidP="00FC6AEB">
            <w:pPr>
              <w:jc w:val="center"/>
            </w:pPr>
          </w:p>
        </w:tc>
        <w:tc>
          <w:tcPr>
            <w:tcW w:w="4192" w:type="dxa"/>
            <w:gridSpan w:val="23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7927F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shd w:val="clear" w:color="auto" w:fill="F7CAAC"/>
          </w:tcPr>
          <w:p w:rsidR="002F49CC" w:rsidRDefault="002F49CC" w:rsidP="007927F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992"/>
        </w:trPr>
        <w:tc>
          <w:tcPr>
            <w:tcW w:w="9862" w:type="dxa"/>
            <w:gridSpan w:val="44"/>
          </w:tcPr>
          <w:p w:rsidR="002F49CC" w:rsidRDefault="002F49CC" w:rsidP="0029786C">
            <w:pPr>
              <w:jc w:val="both"/>
            </w:pPr>
          </w:p>
          <w:p w:rsidR="0029786C" w:rsidRDefault="0029786C" w:rsidP="0029786C">
            <w:pPr>
              <w:jc w:val="both"/>
            </w:pPr>
          </w:p>
          <w:p w:rsidR="0029786C" w:rsidRDefault="0029786C" w:rsidP="0029786C">
            <w:pPr>
              <w:jc w:val="both"/>
            </w:pPr>
          </w:p>
          <w:p w:rsidR="0029786C" w:rsidRDefault="0029786C" w:rsidP="0029786C">
            <w:pPr>
              <w:jc w:val="both"/>
            </w:pPr>
          </w:p>
          <w:p w:rsidR="0029786C" w:rsidRDefault="0029786C" w:rsidP="0029786C">
            <w:pPr>
              <w:jc w:val="both"/>
            </w:pPr>
          </w:p>
          <w:p w:rsidR="0029786C" w:rsidRDefault="0029786C" w:rsidP="0029786C">
            <w:pPr>
              <w:jc w:val="both"/>
            </w:pPr>
          </w:p>
          <w:p w:rsidR="0029786C" w:rsidRDefault="0029786C" w:rsidP="0029786C">
            <w:pPr>
              <w:jc w:val="both"/>
            </w:pPr>
          </w:p>
          <w:p w:rsidR="0029786C" w:rsidRDefault="0029786C" w:rsidP="0029786C">
            <w:pPr>
              <w:jc w:val="both"/>
            </w:pPr>
          </w:p>
          <w:p w:rsidR="0029786C" w:rsidRDefault="0029786C" w:rsidP="0029786C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tcBorders>
              <w:bottom w:val="double" w:sz="4" w:space="0" w:color="auto"/>
            </w:tcBorders>
            <w:shd w:val="clear" w:color="auto" w:fill="BDD6EE"/>
          </w:tcPr>
          <w:p w:rsidR="002F49CC" w:rsidRDefault="002F49CC" w:rsidP="00256AED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80" w:type="dxa"/>
            <w:gridSpan w:val="38"/>
            <w:tcBorders>
              <w:top w:val="double" w:sz="4" w:space="0" w:color="auto"/>
            </w:tcBorders>
          </w:tcPr>
          <w:p w:rsidR="002F49CC" w:rsidRPr="00E54E5D" w:rsidRDefault="00326646" w:rsidP="00256AED">
            <w:pPr>
              <w:jc w:val="both"/>
              <w:rPr>
                <w:b/>
              </w:rPr>
            </w:pPr>
            <w:bookmarkStart w:id="27" w:name="Ročn_projekt"/>
            <w:bookmarkEnd w:id="27"/>
            <w:r>
              <w:rPr>
                <w:b/>
              </w:rPr>
              <w:t>Year Project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3" w:type="dxa"/>
            <w:gridSpan w:val="19"/>
          </w:tcPr>
          <w:p w:rsidR="002F49CC" w:rsidRDefault="00AA776D" w:rsidP="00AA776D">
            <w:pPr>
              <w:jc w:val="both"/>
            </w:pPr>
            <w:r>
              <w:t>povinný, PZ</w:t>
            </w:r>
          </w:p>
        </w:tc>
        <w:tc>
          <w:tcPr>
            <w:tcW w:w="2693" w:type="dxa"/>
            <w:gridSpan w:val="13"/>
            <w:shd w:val="clear" w:color="auto" w:fill="F7CAAC"/>
          </w:tcPr>
          <w:p w:rsidR="002F49CC" w:rsidRDefault="002F49CC" w:rsidP="00256AED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84" w:type="dxa"/>
            <w:gridSpan w:val="6"/>
          </w:tcPr>
          <w:p w:rsidR="002F49CC" w:rsidRDefault="002F49CC" w:rsidP="00256AED">
            <w:pPr>
              <w:jc w:val="both"/>
            </w:pPr>
            <w:r>
              <w:t>2/ZS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0" w:type="dxa"/>
            <w:gridSpan w:val="12"/>
          </w:tcPr>
          <w:p w:rsidR="002F49CC" w:rsidRDefault="007C3A8F" w:rsidP="00256AED">
            <w:pPr>
              <w:jc w:val="both"/>
            </w:pPr>
            <w:r w:rsidRPr="00FA63C9">
              <w:t>0p</w:t>
            </w:r>
            <w:r w:rsidRPr="00FA63C9">
              <w:rPr>
                <w:lang w:val="en-GB"/>
              </w:rPr>
              <w:t>+</w:t>
            </w:r>
            <w:r w:rsidRPr="00FA63C9">
              <w:t>0s</w:t>
            </w:r>
            <w:r w:rsidRPr="00FA63C9">
              <w:rPr>
                <w:lang w:val="en-GB"/>
              </w:rPr>
              <w:t>+</w:t>
            </w:r>
            <w:r w:rsidRPr="00FA63C9">
              <w:t>28l</w:t>
            </w:r>
          </w:p>
        </w:tc>
        <w:tc>
          <w:tcPr>
            <w:tcW w:w="888" w:type="dxa"/>
            <w:gridSpan w:val="3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5" w:type="dxa"/>
            <w:gridSpan w:val="4"/>
          </w:tcPr>
          <w:p w:rsidR="002F49CC" w:rsidRDefault="002F49CC" w:rsidP="00256AED">
            <w:pPr>
              <w:jc w:val="both"/>
            </w:pPr>
            <w:r>
              <w:t>2</w:t>
            </w:r>
            <w:r w:rsidR="007C3A8F">
              <w:t>8</w:t>
            </w:r>
          </w:p>
        </w:tc>
        <w:tc>
          <w:tcPr>
            <w:tcW w:w="2154" w:type="dxa"/>
            <w:gridSpan w:val="9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23" w:type="dxa"/>
            <w:gridSpan w:val="10"/>
          </w:tcPr>
          <w:p w:rsidR="002F49CC" w:rsidRDefault="002F49CC" w:rsidP="00256AED">
            <w:pPr>
              <w:jc w:val="both"/>
            </w:pPr>
            <w:r>
              <w:t>2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80" w:type="dxa"/>
            <w:gridSpan w:val="38"/>
          </w:tcPr>
          <w:p w:rsidR="002F49CC" w:rsidRDefault="002F49CC" w:rsidP="00256AED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3" w:type="dxa"/>
            <w:gridSpan w:val="19"/>
          </w:tcPr>
          <w:p w:rsidR="002F49CC" w:rsidRDefault="002F49CC" w:rsidP="00256AED">
            <w:pPr>
              <w:jc w:val="both"/>
            </w:pPr>
            <w:r>
              <w:t>klasifikovaný zápočet</w:t>
            </w:r>
          </w:p>
        </w:tc>
        <w:tc>
          <w:tcPr>
            <w:tcW w:w="1557" w:type="dxa"/>
            <w:gridSpan w:val="5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20" w:type="dxa"/>
            <w:gridSpan w:val="14"/>
          </w:tcPr>
          <w:p w:rsidR="002F49CC" w:rsidRDefault="002F49CC" w:rsidP="00256AED">
            <w:pPr>
              <w:jc w:val="both"/>
            </w:pPr>
            <w:r>
              <w:t>laboratorní cvičení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80" w:type="dxa"/>
            <w:gridSpan w:val="38"/>
            <w:tcBorders>
              <w:bottom w:val="single" w:sz="4" w:space="0" w:color="auto"/>
            </w:tcBorders>
          </w:tcPr>
          <w:p w:rsidR="002F49CC" w:rsidRDefault="002F49CC" w:rsidP="00256AED">
            <w:pPr>
              <w:jc w:val="both"/>
            </w:pPr>
            <w:r>
              <w:t>Vypracování ročníkového projektu a jeho prezentace.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197"/>
        </w:trPr>
        <w:tc>
          <w:tcPr>
            <w:tcW w:w="3082" w:type="dxa"/>
            <w:gridSpan w:val="6"/>
            <w:tcBorders>
              <w:top w:val="nil"/>
            </w:tcBorders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80" w:type="dxa"/>
            <w:gridSpan w:val="38"/>
            <w:tcBorders>
              <w:top w:val="single" w:sz="4" w:space="0" w:color="auto"/>
            </w:tcBorders>
          </w:tcPr>
          <w:p w:rsidR="002F49CC" w:rsidRDefault="002F49CC" w:rsidP="00256AED">
            <w:pPr>
              <w:jc w:val="both"/>
            </w:pPr>
            <w:r>
              <w:t>Ing. Richardos Nikolaos Salek, Ph.D.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43"/>
        </w:trPr>
        <w:tc>
          <w:tcPr>
            <w:tcW w:w="3082" w:type="dxa"/>
            <w:gridSpan w:val="6"/>
            <w:tcBorders>
              <w:top w:val="nil"/>
            </w:tcBorders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80" w:type="dxa"/>
            <w:gridSpan w:val="38"/>
            <w:tcBorders>
              <w:top w:val="nil"/>
            </w:tcBorders>
          </w:tcPr>
          <w:p w:rsidR="002F49CC" w:rsidRDefault="002F49CC" w:rsidP="00E31BDB">
            <w:pPr>
              <w:jc w:val="both"/>
            </w:pPr>
            <w:r w:rsidRPr="00FA63C9">
              <w:t>25% l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2F49CC" w:rsidRDefault="002F49CC" w:rsidP="00256AED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92"/>
        </w:trPr>
        <w:tc>
          <w:tcPr>
            <w:tcW w:w="9862" w:type="dxa"/>
            <w:gridSpan w:val="44"/>
            <w:tcBorders>
              <w:top w:val="nil"/>
            </w:tcBorders>
          </w:tcPr>
          <w:p w:rsidR="002F49CC" w:rsidRDefault="002F49CC" w:rsidP="00E31BDB">
            <w:pPr>
              <w:spacing w:before="60" w:after="60"/>
              <w:jc w:val="both"/>
            </w:pPr>
            <w:r w:rsidRPr="00FA63C9">
              <w:rPr>
                <w:b/>
              </w:rPr>
              <w:t>Ing. Richardos Nikolaos Salek, Ph.D.</w:t>
            </w:r>
            <w:r w:rsidRPr="00FA63C9">
              <w:t xml:space="preserve"> (25% l)</w:t>
            </w:r>
            <w:r>
              <w:t xml:space="preserve">                                                            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3082" w:type="dxa"/>
            <w:gridSpan w:val="6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2F49CC" w:rsidRDefault="002F49CC" w:rsidP="00256AED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3938"/>
        </w:trPr>
        <w:tc>
          <w:tcPr>
            <w:tcW w:w="9862" w:type="dxa"/>
            <w:gridSpan w:val="44"/>
            <w:tcBorders>
              <w:top w:val="nil"/>
              <w:bottom w:val="single" w:sz="12" w:space="0" w:color="auto"/>
            </w:tcBorders>
          </w:tcPr>
          <w:p w:rsidR="002F49CC" w:rsidRDefault="002F49CC" w:rsidP="00256AED">
            <w:pPr>
              <w:jc w:val="both"/>
            </w:pPr>
            <w:r>
              <w:t>Cílem předmětu je prohloubit komplexní znalosti studentů o procesu přípravy výroby potravin, její vlastní realizace a analýzy výsledné potraviny. Studentovi bude zadána výroba konkrétní potraviny a jeho úkolem bude si výrobu plně připravit, realizovat, výrobek zhodnotit a prezentovat výsledek. Obsah předmětu tvoří tyto tematické celky:</w:t>
            </w:r>
          </w:p>
          <w:p w:rsidR="002F49CC" w:rsidRDefault="002F49CC" w:rsidP="00E54E5D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Bezpečnost práce a zadání výroby konkrétní potraviny.</w:t>
            </w:r>
          </w:p>
          <w:p w:rsidR="002F49CC" w:rsidRDefault="002F49CC" w:rsidP="00E54E5D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Sestavení surovinové skladby.</w:t>
            </w:r>
          </w:p>
          <w:p w:rsidR="002F49CC" w:rsidRDefault="002F49CC" w:rsidP="00E54E5D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Tvorba výrobního diagramu.</w:t>
            </w:r>
          </w:p>
          <w:p w:rsidR="002F49CC" w:rsidRDefault="002F49CC" w:rsidP="00E54E5D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Materiálová bilance vstupů, pomocných materiálů a výstupů.</w:t>
            </w:r>
          </w:p>
          <w:p w:rsidR="002F49CC" w:rsidRDefault="002F49CC" w:rsidP="00E54E5D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Aplikace principů řízení bezpečnosti potravin, stanovení ovládacích opatření na úrovni kritických kontrolních bodů, kontrolních bodů, případně provozních programů nezbytných opatření.</w:t>
            </w:r>
          </w:p>
          <w:p w:rsidR="002F49CC" w:rsidRDefault="002F49CC" w:rsidP="00E54E5D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Selekce metod chemického, mikrobiologického, fyzikálního a senzorického hodnocení vhodných ke stanovení jakosti a bezpečnosti potraviny.</w:t>
            </w:r>
          </w:p>
          <w:p w:rsidR="002F49CC" w:rsidRDefault="002F49CC" w:rsidP="00E54E5D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Příprava strojního vybavení, surovin a pomocných materiálů.</w:t>
            </w:r>
          </w:p>
          <w:p w:rsidR="002F49CC" w:rsidRDefault="002F49CC" w:rsidP="00E54E5D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Realizace výroby I.</w:t>
            </w:r>
          </w:p>
          <w:p w:rsidR="002F49CC" w:rsidRDefault="002F49CC" w:rsidP="00E54E5D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Realizace výroby II.</w:t>
            </w:r>
          </w:p>
          <w:p w:rsidR="002F49CC" w:rsidRDefault="002F49CC" w:rsidP="00E54E5D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Realizace výroby III.</w:t>
            </w:r>
          </w:p>
          <w:p w:rsidR="002F49CC" w:rsidRDefault="002F49CC" w:rsidP="00E54E5D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Hodnocení jakosti a bezpečnosti vyrobeného produktu I.</w:t>
            </w:r>
          </w:p>
          <w:p w:rsidR="002F49CC" w:rsidRDefault="002F49CC" w:rsidP="00E54E5D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Hodnocení jakosti a bezpečnosti vyrobeného produktu II.</w:t>
            </w:r>
          </w:p>
          <w:p w:rsidR="002F49CC" w:rsidRDefault="002F49CC" w:rsidP="00E54E5D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Hodnocení jakosti a bezpečnosti vyrobeného produktu III.</w:t>
            </w:r>
          </w:p>
          <w:p w:rsidR="002F49CC" w:rsidRPr="00462F34" w:rsidRDefault="002F49CC" w:rsidP="00E54E5D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Prezentace výsledků výroby konkrétní potravin a její jakosti a bezpečnosti.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265"/>
        </w:trPr>
        <w:tc>
          <w:tcPr>
            <w:tcW w:w="3648" w:type="dxa"/>
            <w:gridSpan w:val="12"/>
            <w:tcBorders>
              <w:top w:val="nil"/>
            </w:tcBorders>
            <w:shd w:val="clear" w:color="auto" w:fill="F7CAAC"/>
          </w:tcPr>
          <w:p w:rsidR="002F49CC" w:rsidRDefault="002F49CC" w:rsidP="00256AED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4" w:type="dxa"/>
            <w:gridSpan w:val="32"/>
            <w:tcBorders>
              <w:top w:val="nil"/>
              <w:bottom w:val="nil"/>
            </w:tcBorders>
          </w:tcPr>
          <w:p w:rsidR="002F49CC" w:rsidRDefault="002F49CC" w:rsidP="00256AED">
            <w:pPr>
              <w:jc w:val="both"/>
            </w:pP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1497"/>
        </w:trPr>
        <w:tc>
          <w:tcPr>
            <w:tcW w:w="9862" w:type="dxa"/>
            <w:gridSpan w:val="44"/>
            <w:tcBorders>
              <w:top w:val="nil"/>
            </w:tcBorders>
          </w:tcPr>
          <w:p w:rsidR="002F49CC" w:rsidRDefault="002F49CC" w:rsidP="00256AED">
            <w:pPr>
              <w:jc w:val="both"/>
              <w:rPr>
                <w:u w:val="single"/>
              </w:rPr>
            </w:pPr>
            <w:r w:rsidRPr="00E54E5D">
              <w:rPr>
                <w:u w:val="single"/>
              </w:rPr>
              <w:t>Povinná literatura:</w:t>
            </w:r>
          </w:p>
          <w:p w:rsidR="0029786C" w:rsidRPr="00D41136" w:rsidRDefault="0029786C" w:rsidP="0029786C">
            <w:pPr>
              <w:jc w:val="both"/>
              <w:rPr>
                <w:u w:val="single"/>
              </w:rPr>
            </w:pPr>
            <w:r w:rsidRPr="00D41136">
              <w:t>Výukové materiály v anglickém jazyce poskytnuté vyučujícím.</w:t>
            </w:r>
          </w:p>
          <w:p w:rsidR="002F49CC" w:rsidRPr="0029786C" w:rsidRDefault="002F49CC" w:rsidP="001E7F99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9786C">
              <w:rPr>
                <w:sz w:val="20"/>
                <w:szCs w:val="20"/>
              </w:rPr>
              <w:t>FEINER, G. </w:t>
            </w:r>
            <w:r w:rsidRPr="0029786C">
              <w:rPr>
                <w:iCs/>
                <w:sz w:val="20"/>
                <w:szCs w:val="20"/>
              </w:rPr>
              <w:t>Meat Products Handbook: Practical Science and Technology</w:t>
            </w:r>
            <w:r w:rsidRPr="0029786C">
              <w:rPr>
                <w:sz w:val="20"/>
                <w:szCs w:val="20"/>
              </w:rPr>
              <w:t>. Cambridge: Woodhead Pub., 2008. ISBN 9781845690502.</w:t>
            </w:r>
          </w:p>
          <w:p w:rsidR="002F49CC" w:rsidRPr="0029786C" w:rsidRDefault="002F49CC" w:rsidP="00256AED">
            <w:pPr>
              <w:jc w:val="both"/>
              <w:rPr>
                <w:sz w:val="10"/>
                <w:szCs w:val="10"/>
              </w:rPr>
            </w:pPr>
          </w:p>
          <w:p w:rsidR="002F49CC" w:rsidRPr="0029786C" w:rsidRDefault="002F49CC" w:rsidP="00256AED">
            <w:pPr>
              <w:jc w:val="both"/>
              <w:rPr>
                <w:u w:val="single"/>
              </w:rPr>
            </w:pPr>
            <w:r w:rsidRPr="0029786C">
              <w:rPr>
                <w:u w:val="single"/>
              </w:rPr>
              <w:t>Doporučená literatura:</w:t>
            </w:r>
          </w:p>
          <w:p w:rsidR="002F49CC" w:rsidRPr="0029786C" w:rsidRDefault="002F49CC" w:rsidP="001E7F99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9786C">
              <w:rPr>
                <w:caps/>
                <w:sz w:val="20"/>
                <w:szCs w:val="20"/>
              </w:rPr>
              <w:t xml:space="preserve">Edwards, </w:t>
            </w:r>
            <w:r w:rsidRPr="0029786C">
              <w:rPr>
                <w:sz w:val="20"/>
                <w:szCs w:val="20"/>
              </w:rPr>
              <w:t>W.P. </w:t>
            </w:r>
            <w:r w:rsidRPr="0029786C">
              <w:rPr>
                <w:iCs/>
                <w:sz w:val="20"/>
                <w:szCs w:val="20"/>
              </w:rPr>
              <w:t>The Science of Sugar Confectionery</w:t>
            </w:r>
            <w:r w:rsidRPr="0029786C">
              <w:rPr>
                <w:sz w:val="20"/>
                <w:szCs w:val="20"/>
              </w:rPr>
              <w:t>. Cambridge, 2000. ISBN 0-85404-596-7.</w:t>
            </w:r>
          </w:p>
          <w:p w:rsidR="002F49CC" w:rsidRPr="0032078B" w:rsidRDefault="002F49CC" w:rsidP="001E7F99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</w:pPr>
            <w:r w:rsidRPr="0029786C">
              <w:rPr>
                <w:sz w:val="20"/>
                <w:szCs w:val="20"/>
              </w:rPr>
              <w:t>LAW, B.A., TAMIME, A.Y. </w:t>
            </w:r>
            <w:r w:rsidRPr="0029786C">
              <w:rPr>
                <w:iCs/>
                <w:sz w:val="20"/>
                <w:szCs w:val="20"/>
              </w:rPr>
              <w:t>Technology of Cheesemaking</w:t>
            </w:r>
            <w:r w:rsidRPr="0029786C">
              <w:rPr>
                <w:sz w:val="20"/>
                <w:szCs w:val="20"/>
              </w:rPr>
              <w:t>. 2nd Ed. Malden: Blackwell, 2010. ISBN 9781405182980.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F49CC" w:rsidRDefault="002F49CC" w:rsidP="00256AED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4782" w:type="dxa"/>
            <w:gridSpan w:val="18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256AED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8" w:type="dxa"/>
            <w:gridSpan w:val="3"/>
            <w:tcBorders>
              <w:top w:val="single" w:sz="2" w:space="0" w:color="auto"/>
            </w:tcBorders>
          </w:tcPr>
          <w:p w:rsidR="002F49CC" w:rsidRDefault="002F49CC" w:rsidP="00FC6AEB">
            <w:pPr>
              <w:jc w:val="center"/>
            </w:pPr>
          </w:p>
        </w:tc>
        <w:tc>
          <w:tcPr>
            <w:tcW w:w="4192" w:type="dxa"/>
            <w:gridSpan w:val="23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</w:trPr>
        <w:tc>
          <w:tcPr>
            <w:tcW w:w="9862" w:type="dxa"/>
            <w:gridSpan w:val="44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2F49CC" w:rsidTr="00F81AEA">
        <w:trPr>
          <w:gridBefore w:val="1"/>
          <w:gridAfter w:val="1"/>
          <w:wBefore w:w="27" w:type="dxa"/>
          <w:wAfter w:w="176" w:type="dxa"/>
          <w:trHeight w:val="850"/>
        </w:trPr>
        <w:tc>
          <w:tcPr>
            <w:tcW w:w="9862" w:type="dxa"/>
            <w:gridSpan w:val="44"/>
          </w:tcPr>
          <w:p w:rsidR="00394B59" w:rsidRDefault="00394B59" w:rsidP="00E54E5D">
            <w:pPr>
              <w:jc w:val="both"/>
            </w:pPr>
          </w:p>
          <w:p w:rsidR="00394B59" w:rsidRDefault="00394B59" w:rsidP="00E54E5D">
            <w:pPr>
              <w:jc w:val="both"/>
            </w:pPr>
          </w:p>
          <w:p w:rsidR="0029786C" w:rsidRDefault="0029786C" w:rsidP="00E54E5D">
            <w:pPr>
              <w:jc w:val="both"/>
            </w:pPr>
          </w:p>
          <w:p w:rsidR="0029786C" w:rsidRDefault="0029786C" w:rsidP="00E54E5D">
            <w:pPr>
              <w:jc w:val="both"/>
            </w:pPr>
          </w:p>
          <w:p w:rsidR="0029786C" w:rsidRDefault="0029786C" w:rsidP="00E54E5D">
            <w:pPr>
              <w:jc w:val="both"/>
            </w:pPr>
          </w:p>
          <w:p w:rsidR="0029786C" w:rsidRDefault="0029786C" w:rsidP="00E54E5D">
            <w:pPr>
              <w:jc w:val="both"/>
            </w:pPr>
          </w:p>
          <w:p w:rsidR="0029786C" w:rsidRDefault="0029786C" w:rsidP="00E54E5D">
            <w:pPr>
              <w:jc w:val="both"/>
            </w:pPr>
          </w:p>
          <w:p w:rsidR="0029786C" w:rsidRDefault="0029786C" w:rsidP="00E54E5D">
            <w:pPr>
              <w:jc w:val="both"/>
            </w:pPr>
          </w:p>
          <w:p w:rsidR="0029786C" w:rsidRDefault="0029786C" w:rsidP="00E54E5D">
            <w:pPr>
              <w:jc w:val="both"/>
            </w:pPr>
          </w:p>
          <w:p w:rsidR="0029786C" w:rsidRDefault="0029786C" w:rsidP="00E54E5D">
            <w:pPr>
              <w:jc w:val="both"/>
            </w:pPr>
          </w:p>
        </w:tc>
      </w:tr>
      <w:tr w:rsidR="00163997" w:rsidTr="00F81AEA">
        <w:trPr>
          <w:gridBefore w:val="2"/>
          <w:gridAfter w:val="1"/>
          <w:wBefore w:w="34" w:type="dxa"/>
          <w:wAfter w:w="176" w:type="dxa"/>
        </w:trPr>
        <w:tc>
          <w:tcPr>
            <w:tcW w:w="9855" w:type="dxa"/>
            <w:gridSpan w:val="43"/>
            <w:tcBorders>
              <w:bottom w:val="double" w:sz="4" w:space="0" w:color="auto"/>
            </w:tcBorders>
            <w:shd w:val="clear" w:color="auto" w:fill="BDD6EE"/>
          </w:tcPr>
          <w:p w:rsidR="00163997" w:rsidRDefault="00163997" w:rsidP="007638F8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163997" w:rsidTr="00F81AEA">
        <w:trPr>
          <w:gridBefore w:val="2"/>
          <w:gridAfter w:val="1"/>
          <w:wBefore w:w="34" w:type="dxa"/>
          <w:wAfter w:w="176" w:type="dxa"/>
        </w:trPr>
        <w:tc>
          <w:tcPr>
            <w:tcW w:w="3075" w:type="dxa"/>
            <w:gridSpan w:val="5"/>
            <w:tcBorders>
              <w:top w:val="double" w:sz="4" w:space="0" w:color="auto"/>
            </w:tcBorders>
            <w:shd w:val="clear" w:color="auto" w:fill="F7CAAC"/>
          </w:tcPr>
          <w:p w:rsidR="00163997" w:rsidRDefault="00163997" w:rsidP="007638F8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80" w:type="dxa"/>
            <w:gridSpan w:val="38"/>
            <w:tcBorders>
              <w:top w:val="double" w:sz="4" w:space="0" w:color="auto"/>
            </w:tcBorders>
          </w:tcPr>
          <w:p w:rsidR="00163997" w:rsidRPr="00163997" w:rsidRDefault="00326646" w:rsidP="00326646">
            <w:pPr>
              <w:jc w:val="both"/>
              <w:rPr>
                <w:b/>
              </w:rPr>
            </w:pPr>
            <w:bookmarkStart w:id="28" w:name="Sem_k_DP"/>
            <w:bookmarkEnd w:id="28"/>
            <w:r>
              <w:rPr>
                <w:b/>
              </w:rPr>
              <w:t>Master Thesis S</w:t>
            </w:r>
            <w:r w:rsidR="00163997" w:rsidRPr="00163997">
              <w:rPr>
                <w:b/>
              </w:rPr>
              <w:t>emin</w:t>
            </w:r>
            <w:r>
              <w:rPr>
                <w:b/>
              </w:rPr>
              <w:t>ar</w:t>
            </w:r>
          </w:p>
        </w:tc>
      </w:tr>
      <w:tr w:rsidR="00163997" w:rsidTr="00F81AEA">
        <w:trPr>
          <w:gridBefore w:val="2"/>
          <w:gridAfter w:val="1"/>
          <w:wBefore w:w="34" w:type="dxa"/>
          <w:wAfter w:w="176" w:type="dxa"/>
        </w:trPr>
        <w:tc>
          <w:tcPr>
            <w:tcW w:w="3075" w:type="dxa"/>
            <w:gridSpan w:val="5"/>
            <w:shd w:val="clear" w:color="auto" w:fill="F7CAAC"/>
          </w:tcPr>
          <w:p w:rsidR="00163997" w:rsidRDefault="00163997" w:rsidP="007638F8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3" w:type="dxa"/>
            <w:gridSpan w:val="19"/>
          </w:tcPr>
          <w:p w:rsidR="00163997" w:rsidRDefault="00163997" w:rsidP="007638F8">
            <w:pPr>
              <w:jc w:val="both"/>
            </w:pPr>
            <w:r>
              <w:t>povinný</w:t>
            </w:r>
          </w:p>
        </w:tc>
        <w:tc>
          <w:tcPr>
            <w:tcW w:w="2693" w:type="dxa"/>
            <w:gridSpan w:val="13"/>
            <w:shd w:val="clear" w:color="auto" w:fill="F7CAAC"/>
          </w:tcPr>
          <w:p w:rsidR="00163997" w:rsidRDefault="00163997" w:rsidP="007638F8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84" w:type="dxa"/>
            <w:gridSpan w:val="6"/>
          </w:tcPr>
          <w:p w:rsidR="00163997" w:rsidRDefault="00CD5159" w:rsidP="007638F8">
            <w:pPr>
              <w:jc w:val="both"/>
            </w:pPr>
            <w:r>
              <w:t>2/ZS</w:t>
            </w:r>
          </w:p>
        </w:tc>
      </w:tr>
      <w:tr w:rsidR="00163997" w:rsidTr="00F81AEA">
        <w:trPr>
          <w:gridBefore w:val="2"/>
          <w:gridAfter w:val="1"/>
          <w:wBefore w:w="34" w:type="dxa"/>
          <w:wAfter w:w="176" w:type="dxa"/>
        </w:trPr>
        <w:tc>
          <w:tcPr>
            <w:tcW w:w="3075" w:type="dxa"/>
            <w:gridSpan w:val="5"/>
            <w:shd w:val="clear" w:color="auto" w:fill="F7CAAC"/>
          </w:tcPr>
          <w:p w:rsidR="00163997" w:rsidRDefault="00163997" w:rsidP="007638F8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0" w:type="dxa"/>
            <w:gridSpan w:val="12"/>
          </w:tcPr>
          <w:p w:rsidR="00163997" w:rsidRDefault="007C3A8F" w:rsidP="007638F8">
            <w:pPr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14s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888" w:type="dxa"/>
            <w:gridSpan w:val="3"/>
            <w:shd w:val="clear" w:color="auto" w:fill="F7CAAC"/>
          </w:tcPr>
          <w:p w:rsidR="00163997" w:rsidRDefault="00163997" w:rsidP="007638F8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5" w:type="dxa"/>
            <w:gridSpan w:val="4"/>
          </w:tcPr>
          <w:p w:rsidR="00163997" w:rsidRDefault="007C3A8F" w:rsidP="007638F8">
            <w:pPr>
              <w:jc w:val="both"/>
            </w:pPr>
            <w:r>
              <w:t>14</w:t>
            </w:r>
          </w:p>
        </w:tc>
        <w:tc>
          <w:tcPr>
            <w:tcW w:w="2154" w:type="dxa"/>
            <w:gridSpan w:val="9"/>
            <w:shd w:val="clear" w:color="auto" w:fill="F7CAAC"/>
          </w:tcPr>
          <w:p w:rsidR="00163997" w:rsidRDefault="00163997" w:rsidP="007638F8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23" w:type="dxa"/>
            <w:gridSpan w:val="10"/>
          </w:tcPr>
          <w:p w:rsidR="00163997" w:rsidRDefault="007C3A8F" w:rsidP="007638F8">
            <w:pPr>
              <w:jc w:val="both"/>
            </w:pPr>
            <w:r>
              <w:t>1</w:t>
            </w:r>
          </w:p>
        </w:tc>
      </w:tr>
      <w:tr w:rsidR="00163997" w:rsidTr="00F81AEA">
        <w:trPr>
          <w:gridBefore w:val="2"/>
          <w:gridAfter w:val="1"/>
          <w:wBefore w:w="34" w:type="dxa"/>
          <w:wAfter w:w="176" w:type="dxa"/>
        </w:trPr>
        <w:tc>
          <w:tcPr>
            <w:tcW w:w="3075" w:type="dxa"/>
            <w:gridSpan w:val="5"/>
            <w:shd w:val="clear" w:color="auto" w:fill="F7CAAC"/>
          </w:tcPr>
          <w:p w:rsidR="00163997" w:rsidRDefault="00163997" w:rsidP="007638F8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80" w:type="dxa"/>
            <w:gridSpan w:val="38"/>
          </w:tcPr>
          <w:p w:rsidR="00163997" w:rsidRDefault="00163997" w:rsidP="007638F8">
            <w:pPr>
              <w:jc w:val="both"/>
            </w:pPr>
          </w:p>
        </w:tc>
      </w:tr>
      <w:tr w:rsidR="00163997" w:rsidTr="00F81AEA">
        <w:trPr>
          <w:gridBefore w:val="2"/>
          <w:gridAfter w:val="1"/>
          <w:wBefore w:w="34" w:type="dxa"/>
          <w:wAfter w:w="176" w:type="dxa"/>
        </w:trPr>
        <w:tc>
          <w:tcPr>
            <w:tcW w:w="3075" w:type="dxa"/>
            <w:gridSpan w:val="5"/>
            <w:shd w:val="clear" w:color="auto" w:fill="F7CAAC"/>
          </w:tcPr>
          <w:p w:rsidR="00163997" w:rsidRDefault="00163997" w:rsidP="007638F8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3" w:type="dxa"/>
            <w:gridSpan w:val="19"/>
          </w:tcPr>
          <w:p w:rsidR="00163997" w:rsidRDefault="008F1F46" w:rsidP="007638F8">
            <w:pPr>
              <w:jc w:val="both"/>
            </w:pPr>
            <w:r>
              <w:t>zápočet</w:t>
            </w:r>
          </w:p>
        </w:tc>
        <w:tc>
          <w:tcPr>
            <w:tcW w:w="1557" w:type="dxa"/>
            <w:gridSpan w:val="5"/>
            <w:shd w:val="clear" w:color="auto" w:fill="F7CAAC"/>
          </w:tcPr>
          <w:p w:rsidR="00163997" w:rsidRDefault="00163997" w:rsidP="007638F8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20" w:type="dxa"/>
            <w:gridSpan w:val="14"/>
          </w:tcPr>
          <w:p w:rsidR="00163997" w:rsidRDefault="008F1F46" w:rsidP="007638F8">
            <w:pPr>
              <w:jc w:val="both"/>
            </w:pPr>
            <w:r>
              <w:t>semináře</w:t>
            </w:r>
          </w:p>
        </w:tc>
      </w:tr>
      <w:tr w:rsidR="00163997" w:rsidTr="00F81AEA">
        <w:trPr>
          <w:gridBefore w:val="2"/>
          <w:gridAfter w:val="1"/>
          <w:wBefore w:w="34" w:type="dxa"/>
          <w:wAfter w:w="176" w:type="dxa"/>
        </w:trPr>
        <w:tc>
          <w:tcPr>
            <w:tcW w:w="3075" w:type="dxa"/>
            <w:gridSpan w:val="5"/>
            <w:shd w:val="clear" w:color="auto" w:fill="F7CAAC"/>
          </w:tcPr>
          <w:p w:rsidR="00163997" w:rsidRDefault="00163997" w:rsidP="007638F8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80" w:type="dxa"/>
            <w:gridSpan w:val="38"/>
            <w:tcBorders>
              <w:bottom w:val="single" w:sz="4" w:space="0" w:color="auto"/>
            </w:tcBorders>
          </w:tcPr>
          <w:p w:rsidR="00163997" w:rsidRDefault="00163997" w:rsidP="007638F8">
            <w:pPr>
              <w:jc w:val="both"/>
            </w:pPr>
            <w:r w:rsidRPr="00DD3AAC">
              <w:t>Povinná účast na seminářích 80%.</w:t>
            </w:r>
          </w:p>
        </w:tc>
      </w:tr>
      <w:tr w:rsidR="00163997" w:rsidTr="00F81AEA">
        <w:trPr>
          <w:gridBefore w:val="2"/>
          <w:gridAfter w:val="1"/>
          <w:wBefore w:w="34" w:type="dxa"/>
          <w:wAfter w:w="176" w:type="dxa"/>
          <w:trHeight w:val="197"/>
        </w:trPr>
        <w:tc>
          <w:tcPr>
            <w:tcW w:w="3075" w:type="dxa"/>
            <w:gridSpan w:val="5"/>
            <w:tcBorders>
              <w:top w:val="nil"/>
            </w:tcBorders>
            <w:shd w:val="clear" w:color="auto" w:fill="F7CAAC"/>
          </w:tcPr>
          <w:p w:rsidR="00163997" w:rsidRDefault="00163997" w:rsidP="007638F8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80" w:type="dxa"/>
            <w:gridSpan w:val="38"/>
            <w:tcBorders>
              <w:top w:val="single" w:sz="4" w:space="0" w:color="auto"/>
            </w:tcBorders>
          </w:tcPr>
          <w:p w:rsidR="00163997" w:rsidRDefault="00163997" w:rsidP="007638F8">
            <w:pPr>
              <w:jc w:val="both"/>
            </w:pPr>
          </w:p>
        </w:tc>
      </w:tr>
      <w:tr w:rsidR="00163997" w:rsidTr="00F81AEA">
        <w:trPr>
          <w:gridBefore w:val="2"/>
          <w:gridAfter w:val="1"/>
          <w:wBefore w:w="34" w:type="dxa"/>
          <w:wAfter w:w="176" w:type="dxa"/>
          <w:trHeight w:val="243"/>
        </w:trPr>
        <w:tc>
          <w:tcPr>
            <w:tcW w:w="3075" w:type="dxa"/>
            <w:gridSpan w:val="5"/>
            <w:tcBorders>
              <w:top w:val="nil"/>
            </w:tcBorders>
            <w:shd w:val="clear" w:color="auto" w:fill="F7CAAC"/>
          </w:tcPr>
          <w:p w:rsidR="00163997" w:rsidRDefault="00163997" w:rsidP="007638F8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80" w:type="dxa"/>
            <w:gridSpan w:val="38"/>
            <w:tcBorders>
              <w:top w:val="nil"/>
            </w:tcBorders>
          </w:tcPr>
          <w:p w:rsidR="00163997" w:rsidRDefault="00163997" w:rsidP="00DD3AAC">
            <w:pPr>
              <w:jc w:val="both"/>
            </w:pPr>
          </w:p>
        </w:tc>
      </w:tr>
      <w:tr w:rsidR="00163997" w:rsidTr="00F81AEA">
        <w:trPr>
          <w:gridBefore w:val="2"/>
          <w:gridAfter w:val="1"/>
          <w:wBefore w:w="34" w:type="dxa"/>
          <w:wAfter w:w="176" w:type="dxa"/>
        </w:trPr>
        <w:tc>
          <w:tcPr>
            <w:tcW w:w="3075" w:type="dxa"/>
            <w:gridSpan w:val="5"/>
            <w:shd w:val="clear" w:color="auto" w:fill="F7CAAC"/>
          </w:tcPr>
          <w:p w:rsidR="00163997" w:rsidRDefault="00163997" w:rsidP="007638F8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163997" w:rsidRDefault="00163997" w:rsidP="007638F8"/>
        </w:tc>
      </w:tr>
      <w:tr w:rsidR="00163997" w:rsidTr="00F81AEA">
        <w:trPr>
          <w:gridBefore w:val="2"/>
          <w:gridAfter w:val="1"/>
          <w:wBefore w:w="34" w:type="dxa"/>
          <w:wAfter w:w="176" w:type="dxa"/>
          <w:trHeight w:val="292"/>
        </w:trPr>
        <w:tc>
          <w:tcPr>
            <w:tcW w:w="9855" w:type="dxa"/>
            <w:gridSpan w:val="43"/>
            <w:tcBorders>
              <w:top w:val="nil"/>
            </w:tcBorders>
          </w:tcPr>
          <w:p w:rsidR="00163997" w:rsidRDefault="00DD3AAC" w:rsidP="00DD3AAC">
            <w:pPr>
              <w:spacing w:before="60" w:after="60"/>
              <w:jc w:val="both"/>
            </w:pPr>
            <w:r>
              <w:t>doc. Ing. František Buňka, Ph.D. (100</w:t>
            </w:r>
            <w:r w:rsidRPr="00927A62">
              <w:t>% s)</w:t>
            </w:r>
          </w:p>
        </w:tc>
      </w:tr>
      <w:tr w:rsidR="00163997" w:rsidTr="00F81AEA">
        <w:trPr>
          <w:gridBefore w:val="2"/>
          <w:gridAfter w:val="1"/>
          <w:wBefore w:w="34" w:type="dxa"/>
          <w:wAfter w:w="176" w:type="dxa"/>
        </w:trPr>
        <w:tc>
          <w:tcPr>
            <w:tcW w:w="3075" w:type="dxa"/>
            <w:gridSpan w:val="5"/>
            <w:shd w:val="clear" w:color="auto" w:fill="F7CAAC"/>
          </w:tcPr>
          <w:p w:rsidR="00163997" w:rsidRDefault="00163997" w:rsidP="007638F8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163997" w:rsidRDefault="00163997" w:rsidP="007638F8">
            <w:pPr>
              <w:jc w:val="both"/>
            </w:pPr>
          </w:p>
        </w:tc>
      </w:tr>
      <w:tr w:rsidR="00163997" w:rsidTr="00F81AEA">
        <w:trPr>
          <w:gridBefore w:val="2"/>
          <w:gridAfter w:val="1"/>
          <w:wBefore w:w="34" w:type="dxa"/>
          <w:wAfter w:w="176" w:type="dxa"/>
          <w:trHeight w:val="3606"/>
        </w:trPr>
        <w:tc>
          <w:tcPr>
            <w:tcW w:w="9855" w:type="dxa"/>
            <w:gridSpan w:val="43"/>
            <w:tcBorders>
              <w:top w:val="nil"/>
              <w:bottom w:val="single" w:sz="12" w:space="0" w:color="auto"/>
            </w:tcBorders>
          </w:tcPr>
          <w:p w:rsidR="00DD3AAC" w:rsidRDefault="00163997" w:rsidP="00DD3AAC">
            <w:pPr>
              <w:jc w:val="both"/>
            </w:pPr>
            <w:r>
              <w:t xml:space="preserve">Cílem </w:t>
            </w:r>
            <w:r w:rsidR="001B527D">
              <w:t>předmětu</w:t>
            </w:r>
            <w:r>
              <w:t xml:space="preserve"> je seznámit studenty s problematikou psaní kvalifikační práce. </w:t>
            </w:r>
            <w:r w:rsidR="00DD3AAC">
              <w:t>V</w:t>
            </w:r>
            <w:r>
              <w:t xml:space="preserve"> seminářích probíhají </w:t>
            </w:r>
            <w:r w:rsidR="00DD3AAC">
              <w:t>také</w:t>
            </w:r>
            <w:r>
              <w:t xml:space="preserve"> prezentace studentů, v rámci kterých se připravují na obhajobu kvalifikační práce.</w:t>
            </w:r>
            <w:r w:rsidR="00DD3AAC">
              <w:t xml:space="preserve"> </w:t>
            </w:r>
            <w:r w:rsidR="00DD3AAC" w:rsidRPr="00070252">
              <w:t>Obsah předmětu tvoří tyto tematické celky:</w:t>
            </w:r>
          </w:p>
          <w:p w:rsidR="00163997" w:rsidRPr="00163997" w:rsidRDefault="00163997" w:rsidP="00163997">
            <w:pPr>
              <w:pStyle w:val="Odstavecseseznamem"/>
              <w:numPr>
                <w:ilvl w:val="0"/>
                <w:numId w:val="41"/>
              </w:numPr>
              <w:ind w:left="284" w:hanging="57"/>
            </w:pPr>
            <w:r w:rsidRPr="00163997">
              <w:t>Příprava rešerše na zadané téma.</w:t>
            </w:r>
          </w:p>
          <w:p w:rsidR="00163997" w:rsidRPr="00163997" w:rsidRDefault="00163997" w:rsidP="00163997">
            <w:pPr>
              <w:pStyle w:val="Odstavecseseznamem"/>
              <w:numPr>
                <w:ilvl w:val="0"/>
                <w:numId w:val="41"/>
              </w:numPr>
              <w:ind w:left="284" w:hanging="57"/>
            </w:pPr>
            <w:r w:rsidRPr="00163997">
              <w:t>Výběr relevantních zdrojů.</w:t>
            </w:r>
          </w:p>
          <w:p w:rsidR="00163997" w:rsidRPr="00163997" w:rsidRDefault="00163997" w:rsidP="00163997">
            <w:pPr>
              <w:pStyle w:val="Odstavecseseznamem"/>
              <w:numPr>
                <w:ilvl w:val="0"/>
                <w:numId w:val="41"/>
              </w:numPr>
              <w:ind w:left="284" w:hanging="57"/>
            </w:pPr>
            <w:r w:rsidRPr="00163997">
              <w:t>Používání zdrojů pro zpracování rešerše.</w:t>
            </w:r>
          </w:p>
          <w:p w:rsidR="00163997" w:rsidRPr="00163997" w:rsidRDefault="00163997" w:rsidP="00163997">
            <w:pPr>
              <w:pStyle w:val="Odstavecseseznamem"/>
              <w:numPr>
                <w:ilvl w:val="0"/>
                <w:numId w:val="41"/>
              </w:numPr>
              <w:ind w:left="284" w:hanging="57"/>
            </w:pPr>
            <w:r w:rsidRPr="00163997">
              <w:t xml:space="preserve">Možnosti vyhledávání. </w:t>
            </w:r>
          </w:p>
          <w:p w:rsidR="00163997" w:rsidRPr="00163997" w:rsidRDefault="00163997" w:rsidP="00163997">
            <w:pPr>
              <w:pStyle w:val="Odstavecseseznamem"/>
              <w:numPr>
                <w:ilvl w:val="0"/>
                <w:numId w:val="41"/>
              </w:numPr>
              <w:ind w:left="284" w:hanging="57"/>
            </w:pPr>
            <w:r w:rsidRPr="00163997">
              <w:t>On-line databáze v knihovně UTB.</w:t>
            </w:r>
          </w:p>
          <w:p w:rsidR="00163997" w:rsidRPr="00163997" w:rsidRDefault="00163997" w:rsidP="00163997">
            <w:pPr>
              <w:pStyle w:val="Odstavecseseznamem"/>
              <w:numPr>
                <w:ilvl w:val="0"/>
                <w:numId w:val="41"/>
              </w:numPr>
              <w:ind w:left="284" w:hanging="57"/>
            </w:pPr>
            <w:r w:rsidRPr="00163997">
              <w:t xml:space="preserve">Licencované databáze. </w:t>
            </w:r>
          </w:p>
          <w:p w:rsidR="00163997" w:rsidRPr="00163997" w:rsidRDefault="00163997" w:rsidP="00163997">
            <w:pPr>
              <w:pStyle w:val="Odstavecseseznamem"/>
              <w:numPr>
                <w:ilvl w:val="0"/>
                <w:numId w:val="41"/>
              </w:numPr>
              <w:ind w:left="284" w:hanging="57"/>
            </w:pPr>
            <w:r w:rsidRPr="00163997">
              <w:t xml:space="preserve">Způsob dohledání článků v konsorciu knihoven. </w:t>
            </w:r>
          </w:p>
          <w:p w:rsidR="00163997" w:rsidRPr="00163997" w:rsidRDefault="00163997" w:rsidP="00163997">
            <w:pPr>
              <w:pStyle w:val="Odstavecseseznamem"/>
              <w:numPr>
                <w:ilvl w:val="0"/>
                <w:numId w:val="41"/>
              </w:numPr>
              <w:ind w:left="284" w:hanging="57"/>
            </w:pPr>
            <w:r w:rsidRPr="00163997">
              <w:t xml:space="preserve">Vyhledávání dat obecně na internetu. </w:t>
            </w:r>
          </w:p>
          <w:p w:rsidR="00163997" w:rsidRPr="00163997" w:rsidRDefault="00163997" w:rsidP="00163997">
            <w:pPr>
              <w:pStyle w:val="Odstavecseseznamem"/>
              <w:numPr>
                <w:ilvl w:val="0"/>
                <w:numId w:val="41"/>
              </w:numPr>
              <w:ind w:left="284" w:hanging="57"/>
            </w:pPr>
            <w:r w:rsidRPr="00163997">
              <w:t>Skladba a obsah teoretické části.</w:t>
            </w:r>
          </w:p>
          <w:p w:rsidR="00163997" w:rsidRPr="00163997" w:rsidRDefault="00163997" w:rsidP="00163997">
            <w:pPr>
              <w:pStyle w:val="Odstavecseseznamem"/>
              <w:numPr>
                <w:ilvl w:val="0"/>
                <w:numId w:val="41"/>
              </w:numPr>
              <w:ind w:left="284" w:hanging="57"/>
            </w:pPr>
            <w:r w:rsidRPr="00163997">
              <w:t xml:space="preserve">Experimentální část a její obsah. </w:t>
            </w:r>
          </w:p>
          <w:p w:rsidR="00163997" w:rsidRPr="00163997" w:rsidRDefault="00163997" w:rsidP="00163997">
            <w:pPr>
              <w:pStyle w:val="Odstavecseseznamem"/>
              <w:numPr>
                <w:ilvl w:val="0"/>
                <w:numId w:val="41"/>
              </w:numPr>
              <w:ind w:left="284" w:hanging="57"/>
            </w:pPr>
            <w:r w:rsidRPr="00163997">
              <w:t xml:space="preserve">Způsob zpracování experimentálních dat. </w:t>
            </w:r>
          </w:p>
          <w:p w:rsidR="00163997" w:rsidRPr="00163997" w:rsidRDefault="00163997" w:rsidP="00163997">
            <w:pPr>
              <w:pStyle w:val="Odstavecseseznamem"/>
              <w:numPr>
                <w:ilvl w:val="0"/>
                <w:numId w:val="41"/>
              </w:numPr>
              <w:ind w:left="284" w:hanging="57"/>
            </w:pPr>
            <w:r w:rsidRPr="00163997">
              <w:t>Popis výsledků a jejich diskuze.</w:t>
            </w:r>
          </w:p>
          <w:p w:rsidR="00163997" w:rsidRPr="00163997" w:rsidRDefault="00163997" w:rsidP="00163997">
            <w:pPr>
              <w:pStyle w:val="Odstavecseseznamem"/>
              <w:numPr>
                <w:ilvl w:val="0"/>
                <w:numId w:val="41"/>
              </w:numPr>
              <w:ind w:left="284" w:hanging="57"/>
            </w:pPr>
            <w:r w:rsidRPr="00163997">
              <w:t>Způsob sepsání závěru.</w:t>
            </w:r>
          </w:p>
          <w:p w:rsidR="00163997" w:rsidRDefault="00163997" w:rsidP="00163997">
            <w:pPr>
              <w:pStyle w:val="Odstavecseseznamem"/>
              <w:numPr>
                <w:ilvl w:val="0"/>
                <w:numId w:val="41"/>
              </w:numPr>
              <w:ind w:left="284" w:hanging="57"/>
            </w:pPr>
            <w:r w:rsidRPr="00163997">
              <w:t>Způsoby citace literárních zdrojů.</w:t>
            </w:r>
          </w:p>
        </w:tc>
      </w:tr>
      <w:tr w:rsidR="00163997" w:rsidTr="00F81AEA">
        <w:trPr>
          <w:gridBefore w:val="2"/>
          <w:gridAfter w:val="1"/>
          <w:wBefore w:w="34" w:type="dxa"/>
          <w:wAfter w:w="176" w:type="dxa"/>
          <w:trHeight w:val="265"/>
        </w:trPr>
        <w:tc>
          <w:tcPr>
            <w:tcW w:w="3641" w:type="dxa"/>
            <w:gridSpan w:val="11"/>
            <w:tcBorders>
              <w:top w:val="nil"/>
            </w:tcBorders>
            <w:shd w:val="clear" w:color="auto" w:fill="F7CAAC"/>
          </w:tcPr>
          <w:p w:rsidR="00163997" w:rsidRDefault="00163997" w:rsidP="007638F8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4" w:type="dxa"/>
            <w:gridSpan w:val="32"/>
            <w:tcBorders>
              <w:top w:val="nil"/>
              <w:bottom w:val="nil"/>
            </w:tcBorders>
          </w:tcPr>
          <w:p w:rsidR="00163997" w:rsidRDefault="00163997" w:rsidP="007638F8">
            <w:pPr>
              <w:jc w:val="both"/>
            </w:pPr>
          </w:p>
        </w:tc>
      </w:tr>
      <w:tr w:rsidR="00163997" w:rsidTr="00F81AEA">
        <w:trPr>
          <w:gridBefore w:val="2"/>
          <w:gridAfter w:val="1"/>
          <w:wBefore w:w="34" w:type="dxa"/>
          <w:wAfter w:w="176" w:type="dxa"/>
          <w:trHeight w:val="1497"/>
        </w:trPr>
        <w:tc>
          <w:tcPr>
            <w:tcW w:w="9855" w:type="dxa"/>
            <w:gridSpan w:val="43"/>
            <w:tcBorders>
              <w:top w:val="nil"/>
            </w:tcBorders>
          </w:tcPr>
          <w:p w:rsidR="00163997" w:rsidRPr="00163997" w:rsidRDefault="00163997" w:rsidP="002E604A">
            <w:pPr>
              <w:jc w:val="both"/>
              <w:rPr>
                <w:u w:val="single"/>
              </w:rPr>
            </w:pPr>
            <w:r w:rsidRPr="00163997">
              <w:rPr>
                <w:u w:val="single"/>
              </w:rPr>
              <w:t>Povinná literatura:</w:t>
            </w:r>
          </w:p>
          <w:p w:rsidR="00DD3AAC" w:rsidRPr="00770ED3" w:rsidRDefault="00DD3AAC" w:rsidP="002E604A">
            <w:pPr>
              <w:spacing w:line="252" w:lineRule="auto"/>
              <w:jc w:val="both"/>
              <w:rPr>
                <w:color w:val="000000"/>
              </w:rPr>
            </w:pPr>
            <w:r w:rsidRPr="00770ED3">
              <w:rPr>
                <w:color w:val="000000"/>
              </w:rPr>
              <w:t>Odborná literatura podle pokynů vedoucího diplomové práce.</w:t>
            </w:r>
          </w:p>
          <w:p w:rsidR="00DD3AAC" w:rsidRDefault="00DD3AAC" w:rsidP="002E604A">
            <w:pPr>
              <w:spacing w:line="252" w:lineRule="auto"/>
              <w:jc w:val="both"/>
            </w:pPr>
            <w:r>
              <w:t>Platné předpisy UTB ve Zlíně pro vypracování diplomové práce.</w:t>
            </w:r>
          </w:p>
          <w:p w:rsidR="00DD3AAC" w:rsidRPr="00FD6676" w:rsidRDefault="00DD3AAC" w:rsidP="002E604A">
            <w:pPr>
              <w:jc w:val="both"/>
            </w:pPr>
            <w:r>
              <w:t>Šablona UTB ve Zlíně pro vypracování diplomové práce.</w:t>
            </w:r>
          </w:p>
          <w:p w:rsidR="00DD3AAC" w:rsidRDefault="00DD3AAC" w:rsidP="002E604A">
            <w:pPr>
              <w:jc w:val="both"/>
              <w:rPr>
                <w:u w:val="single"/>
              </w:rPr>
            </w:pPr>
          </w:p>
          <w:p w:rsidR="00163997" w:rsidRDefault="00163997" w:rsidP="002E604A">
            <w:pPr>
              <w:jc w:val="both"/>
              <w:rPr>
                <w:u w:val="single"/>
              </w:rPr>
            </w:pPr>
            <w:r w:rsidRPr="00163997">
              <w:rPr>
                <w:u w:val="single"/>
              </w:rPr>
              <w:t>Doporučená literatura:</w:t>
            </w:r>
          </w:p>
          <w:p w:rsidR="00DD3AAC" w:rsidRDefault="00DD3AAC" w:rsidP="002E604A">
            <w:pPr>
              <w:jc w:val="both"/>
            </w:pPr>
            <w:r w:rsidRPr="00770ED3">
              <w:rPr>
                <w:color w:val="000000"/>
              </w:rPr>
              <w:t>Knihovna UTB ve Zlíně (vědecké databáze, generátor citací).</w:t>
            </w:r>
          </w:p>
          <w:p w:rsidR="00163997" w:rsidRPr="0032078B" w:rsidRDefault="0029786C" w:rsidP="002E604A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</w:pPr>
            <w:r w:rsidRPr="00C66896">
              <w:rPr>
                <w:color w:val="000000"/>
                <w:sz w:val="20"/>
                <w:szCs w:val="20"/>
              </w:rPr>
              <w:t>LENGÁLOVÁ, A. Guide to Writing Master Thesis in English. Zlín: UTB, 2010. ISBN 978-80-7318-952-5. Dostupné online: </w:t>
            </w:r>
            <w:hyperlink r:id="rId17" w:tgtFrame="_blank" w:history="1">
              <w:r w:rsidRPr="00C66896">
                <w:rPr>
                  <w:color w:val="000000"/>
                  <w:sz w:val="20"/>
                  <w:szCs w:val="20"/>
                </w:rPr>
                <w:t>http://hdl.handle.net/10563/26214</w:t>
              </w:r>
            </w:hyperlink>
            <w:r w:rsidRPr="00C66896">
              <w:rPr>
                <w:color w:val="000000"/>
                <w:sz w:val="20"/>
                <w:szCs w:val="20"/>
              </w:rPr>
              <w:t>.</w:t>
            </w:r>
          </w:p>
        </w:tc>
      </w:tr>
      <w:tr w:rsidR="00163997" w:rsidTr="00F81AEA">
        <w:trPr>
          <w:gridBefore w:val="2"/>
          <w:gridAfter w:val="1"/>
          <w:wBefore w:w="34" w:type="dxa"/>
          <w:wAfter w:w="176" w:type="dxa"/>
        </w:trPr>
        <w:tc>
          <w:tcPr>
            <w:tcW w:w="9855" w:type="dxa"/>
            <w:gridSpan w:val="4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163997" w:rsidRDefault="00163997" w:rsidP="007638F8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163997" w:rsidTr="00F81AEA">
        <w:trPr>
          <w:gridBefore w:val="2"/>
          <w:gridAfter w:val="1"/>
          <w:wBefore w:w="34" w:type="dxa"/>
          <w:wAfter w:w="176" w:type="dxa"/>
        </w:trPr>
        <w:tc>
          <w:tcPr>
            <w:tcW w:w="4775" w:type="dxa"/>
            <w:gridSpan w:val="17"/>
            <w:tcBorders>
              <w:top w:val="single" w:sz="2" w:space="0" w:color="auto"/>
            </w:tcBorders>
            <w:shd w:val="clear" w:color="auto" w:fill="F7CAAC"/>
          </w:tcPr>
          <w:p w:rsidR="00163997" w:rsidRDefault="00163997" w:rsidP="007638F8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8" w:type="dxa"/>
            <w:gridSpan w:val="3"/>
            <w:tcBorders>
              <w:top w:val="single" w:sz="2" w:space="0" w:color="auto"/>
            </w:tcBorders>
          </w:tcPr>
          <w:p w:rsidR="00163997" w:rsidRDefault="00163997" w:rsidP="00FC6AEB">
            <w:pPr>
              <w:jc w:val="center"/>
            </w:pPr>
          </w:p>
        </w:tc>
        <w:tc>
          <w:tcPr>
            <w:tcW w:w="4192" w:type="dxa"/>
            <w:gridSpan w:val="23"/>
            <w:tcBorders>
              <w:top w:val="single" w:sz="2" w:space="0" w:color="auto"/>
            </w:tcBorders>
            <w:shd w:val="clear" w:color="auto" w:fill="F7CAAC"/>
          </w:tcPr>
          <w:p w:rsidR="00163997" w:rsidRDefault="00163997" w:rsidP="007638F8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163997" w:rsidTr="00F81AEA">
        <w:trPr>
          <w:gridBefore w:val="2"/>
          <w:gridAfter w:val="1"/>
          <w:wBefore w:w="34" w:type="dxa"/>
          <w:wAfter w:w="176" w:type="dxa"/>
        </w:trPr>
        <w:tc>
          <w:tcPr>
            <w:tcW w:w="9855" w:type="dxa"/>
            <w:gridSpan w:val="43"/>
            <w:shd w:val="clear" w:color="auto" w:fill="F7CAAC"/>
          </w:tcPr>
          <w:p w:rsidR="00163997" w:rsidRDefault="00163997" w:rsidP="007638F8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163997" w:rsidTr="00F81AEA">
        <w:trPr>
          <w:gridBefore w:val="2"/>
          <w:gridAfter w:val="1"/>
          <w:wBefore w:w="34" w:type="dxa"/>
          <w:wAfter w:w="176" w:type="dxa"/>
          <w:trHeight w:val="1234"/>
        </w:trPr>
        <w:tc>
          <w:tcPr>
            <w:tcW w:w="9855" w:type="dxa"/>
            <w:gridSpan w:val="43"/>
          </w:tcPr>
          <w:p w:rsidR="00163997" w:rsidRDefault="00163997" w:rsidP="007638F8">
            <w:pPr>
              <w:jc w:val="both"/>
            </w:pPr>
          </w:p>
          <w:p w:rsidR="00163997" w:rsidRDefault="00163997" w:rsidP="007638F8">
            <w:pPr>
              <w:jc w:val="both"/>
            </w:pPr>
          </w:p>
          <w:p w:rsidR="0029786C" w:rsidRDefault="0029786C" w:rsidP="007638F8">
            <w:pPr>
              <w:jc w:val="both"/>
            </w:pPr>
          </w:p>
          <w:p w:rsidR="0029786C" w:rsidRDefault="0029786C" w:rsidP="007638F8">
            <w:pPr>
              <w:jc w:val="both"/>
            </w:pPr>
          </w:p>
          <w:p w:rsidR="0029786C" w:rsidRDefault="0029786C" w:rsidP="007638F8">
            <w:pPr>
              <w:jc w:val="both"/>
            </w:pPr>
          </w:p>
          <w:p w:rsidR="0029786C" w:rsidRDefault="0029786C" w:rsidP="007638F8">
            <w:pPr>
              <w:jc w:val="both"/>
            </w:pPr>
          </w:p>
          <w:p w:rsidR="0029786C" w:rsidRDefault="0029786C" w:rsidP="007638F8">
            <w:pPr>
              <w:jc w:val="both"/>
            </w:pPr>
          </w:p>
          <w:p w:rsidR="008D2F97" w:rsidRDefault="008D2F97" w:rsidP="007638F8">
            <w:pPr>
              <w:jc w:val="both"/>
            </w:pPr>
          </w:p>
          <w:p w:rsidR="0029786C" w:rsidRDefault="0029786C" w:rsidP="007638F8">
            <w:pPr>
              <w:jc w:val="both"/>
            </w:pPr>
          </w:p>
          <w:p w:rsidR="0029786C" w:rsidRDefault="0029786C" w:rsidP="007638F8">
            <w:pPr>
              <w:jc w:val="both"/>
            </w:pPr>
          </w:p>
          <w:p w:rsidR="00163997" w:rsidRDefault="00163997" w:rsidP="007638F8">
            <w:pPr>
              <w:jc w:val="both"/>
            </w:pPr>
          </w:p>
          <w:p w:rsidR="00163997" w:rsidRDefault="00163997" w:rsidP="007638F8">
            <w:pPr>
              <w:jc w:val="both"/>
            </w:pPr>
          </w:p>
        </w:tc>
      </w:tr>
      <w:tr w:rsidR="00AF2DB6" w:rsidRPr="006F5A4E" w:rsidTr="00F81AEA">
        <w:trPr>
          <w:gridAfter w:val="1"/>
          <w:wAfter w:w="176" w:type="dxa"/>
          <w:trHeight w:val="132"/>
        </w:trPr>
        <w:tc>
          <w:tcPr>
            <w:tcW w:w="9889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AF2DB6" w:rsidRPr="006F5A4E" w:rsidRDefault="005775EA" w:rsidP="00AF2DB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 w:rsidR="00AF2DB6" w:rsidRPr="00011CA0">
              <w:br w:type="page"/>
            </w:r>
            <w:r w:rsidR="00AF2DB6" w:rsidRPr="00011CA0">
              <w:br w:type="page"/>
            </w:r>
            <w:r w:rsidR="00AF2DB6" w:rsidRPr="006F5A4E">
              <w:rPr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AF2DB6" w:rsidRPr="004800BD" w:rsidTr="00F81AEA">
        <w:trPr>
          <w:gridAfter w:val="1"/>
          <w:wAfter w:w="176" w:type="dxa"/>
        </w:trPr>
        <w:tc>
          <w:tcPr>
            <w:tcW w:w="3072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:rsidR="00AF2DB6" w:rsidRPr="0029786C" w:rsidRDefault="00AF2DB6" w:rsidP="00AF2DB6">
            <w:pPr>
              <w:jc w:val="both"/>
              <w:rPr>
                <w:b/>
              </w:rPr>
            </w:pPr>
            <w:r w:rsidRPr="0029786C">
              <w:rPr>
                <w:b/>
              </w:rPr>
              <w:t>Název studijního předmětu</w:t>
            </w:r>
          </w:p>
        </w:tc>
        <w:tc>
          <w:tcPr>
            <w:tcW w:w="6817" w:type="dxa"/>
            <w:gridSpan w:val="39"/>
            <w:tcBorders>
              <w:top w:val="double" w:sz="4" w:space="0" w:color="auto"/>
            </w:tcBorders>
          </w:tcPr>
          <w:p w:rsidR="00AF2DB6" w:rsidRPr="0029786C" w:rsidRDefault="00326646" w:rsidP="00AF2DB6">
            <w:pPr>
              <w:jc w:val="both"/>
              <w:rPr>
                <w:b/>
              </w:rPr>
            </w:pPr>
            <w:bookmarkStart w:id="29" w:name="Fyz_vlast_potr"/>
            <w:bookmarkEnd w:id="29"/>
            <w:r w:rsidRPr="0029786C">
              <w:rPr>
                <w:b/>
              </w:rPr>
              <w:t>Physical Characteristics of Foodstuffs</w:t>
            </w:r>
          </w:p>
        </w:tc>
      </w:tr>
      <w:tr w:rsidR="00AF2DB6" w:rsidRPr="00011CA0" w:rsidTr="00F81AEA">
        <w:trPr>
          <w:gridAfter w:val="1"/>
          <w:wAfter w:w="176" w:type="dxa"/>
        </w:trPr>
        <w:tc>
          <w:tcPr>
            <w:tcW w:w="3072" w:type="dxa"/>
            <w:gridSpan w:val="6"/>
            <w:shd w:val="clear" w:color="auto" w:fill="F7CAAC"/>
          </w:tcPr>
          <w:p w:rsidR="00AF2DB6" w:rsidRPr="0029786C" w:rsidRDefault="00AF2DB6" w:rsidP="00AF2DB6">
            <w:pPr>
              <w:jc w:val="both"/>
              <w:rPr>
                <w:b/>
              </w:rPr>
            </w:pPr>
            <w:r w:rsidRPr="0029786C">
              <w:rPr>
                <w:b/>
              </w:rPr>
              <w:t>Typ předmětu</w:t>
            </w:r>
          </w:p>
        </w:tc>
        <w:tc>
          <w:tcPr>
            <w:tcW w:w="3399" w:type="dxa"/>
            <w:gridSpan w:val="19"/>
          </w:tcPr>
          <w:p w:rsidR="00AF2DB6" w:rsidRPr="0029786C" w:rsidRDefault="00AA776D" w:rsidP="00AA776D">
            <w:pPr>
              <w:jc w:val="both"/>
            </w:pPr>
            <w:r w:rsidRPr="0029786C">
              <w:t>povinný, PZ</w:t>
            </w:r>
          </w:p>
        </w:tc>
        <w:tc>
          <w:tcPr>
            <w:tcW w:w="2734" w:type="dxa"/>
            <w:gridSpan w:val="14"/>
            <w:shd w:val="clear" w:color="auto" w:fill="F7CAAC"/>
          </w:tcPr>
          <w:p w:rsidR="00AF2DB6" w:rsidRPr="0029786C" w:rsidRDefault="00AF2DB6" w:rsidP="00AF2DB6">
            <w:pPr>
              <w:jc w:val="both"/>
            </w:pPr>
            <w:r w:rsidRPr="0029786C">
              <w:rPr>
                <w:b/>
              </w:rPr>
              <w:t>doporučený ročník / semestr</w:t>
            </w:r>
          </w:p>
        </w:tc>
        <w:tc>
          <w:tcPr>
            <w:tcW w:w="684" w:type="dxa"/>
            <w:gridSpan w:val="6"/>
          </w:tcPr>
          <w:p w:rsidR="00AF2DB6" w:rsidRPr="0029786C" w:rsidRDefault="00CD5159" w:rsidP="00AF2DB6">
            <w:pPr>
              <w:jc w:val="both"/>
            </w:pPr>
            <w:r w:rsidRPr="0029786C">
              <w:t>2/ZS</w:t>
            </w:r>
          </w:p>
        </w:tc>
      </w:tr>
      <w:tr w:rsidR="00AF2DB6" w:rsidRPr="00011CA0" w:rsidTr="00F81AEA">
        <w:trPr>
          <w:gridAfter w:val="1"/>
          <w:wAfter w:w="176" w:type="dxa"/>
        </w:trPr>
        <w:tc>
          <w:tcPr>
            <w:tcW w:w="3072" w:type="dxa"/>
            <w:gridSpan w:val="6"/>
            <w:shd w:val="clear" w:color="auto" w:fill="F7CAAC"/>
          </w:tcPr>
          <w:p w:rsidR="00AF2DB6" w:rsidRPr="0029786C" w:rsidRDefault="00AF2DB6" w:rsidP="00AF2DB6">
            <w:pPr>
              <w:jc w:val="both"/>
              <w:rPr>
                <w:b/>
              </w:rPr>
            </w:pPr>
            <w:r w:rsidRPr="0029786C">
              <w:rPr>
                <w:b/>
              </w:rPr>
              <w:t>Rozsah studijního předmětu</w:t>
            </w:r>
          </w:p>
        </w:tc>
        <w:tc>
          <w:tcPr>
            <w:tcW w:w="1698" w:type="dxa"/>
            <w:gridSpan w:val="12"/>
          </w:tcPr>
          <w:p w:rsidR="00AF2DB6" w:rsidRPr="0029786C" w:rsidRDefault="007C3A8F" w:rsidP="00AF2DB6">
            <w:pPr>
              <w:jc w:val="both"/>
            </w:pPr>
            <w:r w:rsidRPr="0029786C">
              <w:t>14p+0s</w:t>
            </w:r>
            <w:r w:rsidRPr="0029786C">
              <w:rPr>
                <w:lang w:val="en-GB"/>
              </w:rPr>
              <w:t>+</w:t>
            </w:r>
            <w:r w:rsidRPr="0029786C">
              <w:t>28l</w:t>
            </w:r>
          </w:p>
        </w:tc>
        <w:tc>
          <w:tcPr>
            <w:tcW w:w="887" w:type="dxa"/>
            <w:gridSpan w:val="3"/>
            <w:shd w:val="clear" w:color="auto" w:fill="F7CAAC"/>
          </w:tcPr>
          <w:p w:rsidR="00AF2DB6" w:rsidRPr="0029786C" w:rsidRDefault="00AF2DB6" w:rsidP="00AF2DB6">
            <w:pPr>
              <w:jc w:val="both"/>
              <w:rPr>
                <w:b/>
              </w:rPr>
            </w:pPr>
            <w:r w:rsidRPr="0029786C">
              <w:rPr>
                <w:b/>
              </w:rPr>
              <w:t xml:space="preserve">hod. </w:t>
            </w:r>
          </w:p>
        </w:tc>
        <w:tc>
          <w:tcPr>
            <w:tcW w:w="814" w:type="dxa"/>
            <w:gridSpan w:val="4"/>
          </w:tcPr>
          <w:p w:rsidR="00AF2DB6" w:rsidRPr="0029786C" w:rsidRDefault="007C3A8F" w:rsidP="00AF2DB6">
            <w:pPr>
              <w:jc w:val="both"/>
            </w:pPr>
            <w:r w:rsidRPr="0029786C">
              <w:t>42</w:t>
            </w:r>
          </w:p>
        </w:tc>
        <w:tc>
          <w:tcPr>
            <w:tcW w:w="2154" w:type="dxa"/>
            <w:gridSpan w:val="9"/>
            <w:shd w:val="clear" w:color="auto" w:fill="F7CAAC"/>
          </w:tcPr>
          <w:p w:rsidR="00AF2DB6" w:rsidRPr="0029786C" w:rsidRDefault="00AF2DB6" w:rsidP="00AF2DB6">
            <w:pPr>
              <w:jc w:val="both"/>
              <w:rPr>
                <w:b/>
              </w:rPr>
            </w:pPr>
            <w:r w:rsidRPr="0029786C">
              <w:rPr>
                <w:b/>
              </w:rPr>
              <w:t>kreditů</w:t>
            </w:r>
          </w:p>
        </w:tc>
        <w:tc>
          <w:tcPr>
            <w:tcW w:w="1264" w:type="dxa"/>
            <w:gridSpan w:val="11"/>
          </w:tcPr>
          <w:p w:rsidR="00AF2DB6" w:rsidRPr="0029786C" w:rsidRDefault="00AF2DB6" w:rsidP="00AF2DB6">
            <w:pPr>
              <w:jc w:val="both"/>
            </w:pPr>
            <w:r w:rsidRPr="0029786C">
              <w:t>3</w:t>
            </w:r>
          </w:p>
        </w:tc>
      </w:tr>
      <w:tr w:rsidR="00AF2DB6" w:rsidRPr="00011CA0" w:rsidTr="00F81AEA">
        <w:trPr>
          <w:gridAfter w:val="1"/>
          <w:wAfter w:w="176" w:type="dxa"/>
        </w:trPr>
        <w:tc>
          <w:tcPr>
            <w:tcW w:w="3072" w:type="dxa"/>
            <w:gridSpan w:val="6"/>
            <w:shd w:val="clear" w:color="auto" w:fill="F7CAAC"/>
          </w:tcPr>
          <w:p w:rsidR="00AF2DB6" w:rsidRPr="0029786C" w:rsidRDefault="00AF2DB6" w:rsidP="00AF2DB6">
            <w:pPr>
              <w:jc w:val="both"/>
              <w:rPr>
                <w:b/>
              </w:rPr>
            </w:pPr>
            <w:r w:rsidRPr="0029786C">
              <w:rPr>
                <w:b/>
              </w:rPr>
              <w:t>Prerekvizity, korekvizity, ekvivalence</w:t>
            </w:r>
          </w:p>
        </w:tc>
        <w:tc>
          <w:tcPr>
            <w:tcW w:w="6817" w:type="dxa"/>
            <w:gridSpan w:val="39"/>
          </w:tcPr>
          <w:p w:rsidR="00AF2DB6" w:rsidRPr="0029786C" w:rsidRDefault="00AF2DB6" w:rsidP="00AF2DB6">
            <w:pPr>
              <w:jc w:val="both"/>
            </w:pPr>
          </w:p>
        </w:tc>
      </w:tr>
      <w:tr w:rsidR="00AF2DB6" w:rsidRPr="00011CA0" w:rsidTr="00F81AEA">
        <w:trPr>
          <w:gridAfter w:val="1"/>
          <w:wAfter w:w="176" w:type="dxa"/>
        </w:trPr>
        <w:tc>
          <w:tcPr>
            <w:tcW w:w="3072" w:type="dxa"/>
            <w:gridSpan w:val="6"/>
            <w:shd w:val="clear" w:color="auto" w:fill="F7CAAC"/>
          </w:tcPr>
          <w:p w:rsidR="00AF2DB6" w:rsidRPr="0029786C" w:rsidRDefault="00AF2DB6" w:rsidP="00AF2DB6">
            <w:pPr>
              <w:jc w:val="both"/>
              <w:rPr>
                <w:b/>
              </w:rPr>
            </w:pPr>
            <w:r w:rsidRPr="0029786C">
              <w:rPr>
                <w:b/>
              </w:rPr>
              <w:t>Způsob ověření studijních výsledků</w:t>
            </w:r>
          </w:p>
        </w:tc>
        <w:tc>
          <w:tcPr>
            <w:tcW w:w="3399" w:type="dxa"/>
            <w:gridSpan w:val="19"/>
          </w:tcPr>
          <w:p w:rsidR="00AF2DB6" w:rsidRPr="0029786C" w:rsidRDefault="007C3A8F" w:rsidP="00AF2DB6">
            <w:pPr>
              <w:jc w:val="both"/>
            </w:pPr>
            <w:r w:rsidRPr="0029786C">
              <w:t>klasifikovaný zápočet</w:t>
            </w:r>
          </w:p>
        </w:tc>
        <w:tc>
          <w:tcPr>
            <w:tcW w:w="1453" w:type="dxa"/>
            <w:gridSpan w:val="4"/>
            <w:shd w:val="clear" w:color="auto" w:fill="F7CAAC"/>
          </w:tcPr>
          <w:p w:rsidR="00AF2DB6" w:rsidRPr="0029786C" w:rsidRDefault="00AF2DB6" w:rsidP="00AF2DB6">
            <w:pPr>
              <w:jc w:val="both"/>
              <w:rPr>
                <w:b/>
              </w:rPr>
            </w:pPr>
            <w:r w:rsidRPr="0029786C">
              <w:rPr>
                <w:b/>
              </w:rPr>
              <w:t>Forma výuky</w:t>
            </w:r>
          </w:p>
        </w:tc>
        <w:tc>
          <w:tcPr>
            <w:tcW w:w="1965" w:type="dxa"/>
            <w:gridSpan w:val="16"/>
          </w:tcPr>
          <w:p w:rsidR="00AF2DB6" w:rsidRPr="0029786C" w:rsidRDefault="00AF2DB6" w:rsidP="00AF2DB6">
            <w:pPr>
              <w:jc w:val="both"/>
            </w:pPr>
            <w:r w:rsidRPr="0029786C">
              <w:t xml:space="preserve">přednášky, </w:t>
            </w:r>
          </w:p>
          <w:p w:rsidR="00AF2DB6" w:rsidRPr="0029786C" w:rsidRDefault="00AF2DB6" w:rsidP="00AF2DB6">
            <w:pPr>
              <w:jc w:val="both"/>
            </w:pPr>
            <w:r w:rsidRPr="0029786C">
              <w:t>laboratorní cvičení</w:t>
            </w:r>
          </w:p>
        </w:tc>
      </w:tr>
      <w:tr w:rsidR="00AF2DB6" w:rsidRPr="00011CA0" w:rsidTr="00F81AEA">
        <w:trPr>
          <w:gridAfter w:val="1"/>
          <w:wAfter w:w="176" w:type="dxa"/>
        </w:trPr>
        <w:tc>
          <w:tcPr>
            <w:tcW w:w="3072" w:type="dxa"/>
            <w:gridSpan w:val="6"/>
            <w:shd w:val="clear" w:color="auto" w:fill="F7CAAC"/>
          </w:tcPr>
          <w:p w:rsidR="00AF2DB6" w:rsidRPr="0029786C" w:rsidRDefault="00AF2DB6" w:rsidP="00AF2DB6">
            <w:pPr>
              <w:jc w:val="both"/>
              <w:rPr>
                <w:b/>
              </w:rPr>
            </w:pPr>
            <w:r w:rsidRPr="0029786C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817" w:type="dxa"/>
            <w:gridSpan w:val="39"/>
            <w:tcBorders>
              <w:bottom w:val="single" w:sz="4" w:space="0" w:color="auto"/>
            </w:tcBorders>
          </w:tcPr>
          <w:p w:rsidR="00AF2DB6" w:rsidRPr="0029786C" w:rsidRDefault="007C3A8F" w:rsidP="00AF2DB6">
            <w:pPr>
              <w:jc w:val="both"/>
            </w:pPr>
            <w:r w:rsidRPr="0029786C">
              <w:t>A</w:t>
            </w:r>
            <w:r w:rsidR="00AF2DB6" w:rsidRPr="0029786C">
              <w:t xml:space="preserve">bsolvování všech laboratorních úloh, odevzdání všech vypracovaných protokolů z laboratorních cvičení. </w:t>
            </w:r>
          </w:p>
          <w:p w:rsidR="007615B3" w:rsidRPr="0029786C" w:rsidRDefault="007C3A8F" w:rsidP="007615B3">
            <w:pPr>
              <w:jc w:val="both"/>
            </w:pPr>
            <w:r w:rsidRPr="0029786C">
              <w:t>S</w:t>
            </w:r>
            <w:r w:rsidR="00AF2DB6" w:rsidRPr="0029786C">
              <w:t>tudent musí prokázat znalost</w:t>
            </w:r>
            <w:r w:rsidRPr="0029786C">
              <w:t>i</w:t>
            </w:r>
            <w:r w:rsidR="007615B3" w:rsidRPr="0029786C">
              <w:t xml:space="preserve"> z přednášené látky dle sylabů při </w:t>
            </w:r>
            <w:r w:rsidRPr="0029786C">
              <w:t>ústní</w:t>
            </w:r>
            <w:r w:rsidR="007615B3" w:rsidRPr="0029786C">
              <w:t>m</w:t>
            </w:r>
            <w:r w:rsidRPr="0029786C">
              <w:t xml:space="preserve"> přezkoušení.</w:t>
            </w:r>
          </w:p>
        </w:tc>
      </w:tr>
      <w:tr w:rsidR="00AF2DB6" w:rsidRPr="00011CA0" w:rsidTr="00F81AEA">
        <w:trPr>
          <w:gridAfter w:val="1"/>
          <w:wAfter w:w="176" w:type="dxa"/>
          <w:trHeight w:val="197"/>
        </w:trPr>
        <w:tc>
          <w:tcPr>
            <w:tcW w:w="3072" w:type="dxa"/>
            <w:gridSpan w:val="6"/>
            <w:tcBorders>
              <w:top w:val="nil"/>
            </w:tcBorders>
            <w:shd w:val="clear" w:color="auto" w:fill="F7CAAC"/>
          </w:tcPr>
          <w:p w:rsidR="00AF2DB6" w:rsidRPr="0029786C" w:rsidRDefault="00AF2DB6" w:rsidP="00AF2DB6">
            <w:pPr>
              <w:jc w:val="both"/>
              <w:rPr>
                <w:b/>
              </w:rPr>
            </w:pPr>
            <w:r w:rsidRPr="0029786C">
              <w:rPr>
                <w:b/>
              </w:rPr>
              <w:t>Garant předmětu</w:t>
            </w:r>
          </w:p>
        </w:tc>
        <w:tc>
          <w:tcPr>
            <w:tcW w:w="6817" w:type="dxa"/>
            <w:gridSpan w:val="39"/>
            <w:tcBorders>
              <w:top w:val="single" w:sz="4" w:space="0" w:color="auto"/>
            </w:tcBorders>
          </w:tcPr>
          <w:p w:rsidR="00AF2DB6" w:rsidRPr="0029786C" w:rsidRDefault="00AF2DB6" w:rsidP="00AF2DB6">
            <w:pPr>
              <w:jc w:val="both"/>
            </w:pPr>
            <w:r w:rsidRPr="0029786C">
              <w:t>prof. Ing. Lubomír Lapčík, CSc.</w:t>
            </w:r>
          </w:p>
        </w:tc>
      </w:tr>
      <w:tr w:rsidR="00AF2DB6" w:rsidRPr="00011CA0" w:rsidTr="00F81AEA">
        <w:trPr>
          <w:gridAfter w:val="1"/>
          <w:wAfter w:w="176" w:type="dxa"/>
          <w:trHeight w:val="243"/>
        </w:trPr>
        <w:tc>
          <w:tcPr>
            <w:tcW w:w="3072" w:type="dxa"/>
            <w:gridSpan w:val="6"/>
            <w:tcBorders>
              <w:top w:val="nil"/>
              <w:bottom w:val="single" w:sz="4" w:space="0" w:color="auto"/>
            </w:tcBorders>
            <w:shd w:val="clear" w:color="auto" w:fill="F7CAAC"/>
          </w:tcPr>
          <w:p w:rsidR="00AF2DB6" w:rsidRPr="0029786C" w:rsidRDefault="00AF2DB6" w:rsidP="00AF2DB6">
            <w:pPr>
              <w:jc w:val="both"/>
              <w:rPr>
                <w:b/>
              </w:rPr>
            </w:pPr>
            <w:r w:rsidRPr="0029786C">
              <w:rPr>
                <w:b/>
              </w:rPr>
              <w:t>Zapojení garanta do výuky předmětu</w:t>
            </w:r>
          </w:p>
        </w:tc>
        <w:tc>
          <w:tcPr>
            <w:tcW w:w="6817" w:type="dxa"/>
            <w:gridSpan w:val="39"/>
            <w:tcBorders>
              <w:top w:val="nil"/>
              <w:bottom w:val="single" w:sz="4" w:space="0" w:color="auto"/>
            </w:tcBorders>
          </w:tcPr>
          <w:p w:rsidR="00AF2DB6" w:rsidRPr="0029786C" w:rsidRDefault="00E31BDB" w:rsidP="00AF2DB6">
            <w:pPr>
              <w:jc w:val="both"/>
            </w:pPr>
            <w:r w:rsidRPr="0029786C">
              <w:t>80% p</w:t>
            </w:r>
          </w:p>
        </w:tc>
      </w:tr>
      <w:tr w:rsidR="00AF2DB6" w:rsidRPr="00011CA0" w:rsidTr="00F81AEA">
        <w:trPr>
          <w:gridAfter w:val="1"/>
          <w:wAfter w:w="176" w:type="dxa"/>
        </w:trPr>
        <w:tc>
          <w:tcPr>
            <w:tcW w:w="3072" w:type="dxa"/>
            <w:gridSpan w:val="6"/>
            <w:tcBorders>
              <w:bottom w:val="single" w:sz="4" w:space="0" w:color="auto"/>
            </w:tcBorders>
            <w:shd w:val="clear" w:color="auto" w:fill="F7CAAC"/>
          </w:tcPr>
          <w:p w:rsidR="00AF2DB6" w:rsidRPr="0029786C" w:rsidRDefault="00AF2DB6" w:rsidP="00AF2DB6">
            <w:pPr>
              <w:jc w:val="both"/>
              <w:rPr>
                <w:b/>
              </w:rPr>
            </w:pPr>
            <w:r w:rsidRPr="0029786C">
              <w:rPr>
                <w:b/>
              </w:rPr>
              <w:t>Vyučující</w:t>
            </w:r>
          </w:p>
        </w:tc>
        <w:tc>
          <w:tcPr>
            <w:tcW w:w="6817" w:type="dxa"/>
            <w:gridSpan w:val="39"/>
            <w:tcBorders>
              <w:bottom w:val="nil"/>
            </w:tcBorders>
          </w:tcPr>
          <w:p w:rsidR="00AF2DB6" w:rsidRPr="0029786C" w:rsidRDefault="00AF2DB6" w:rsidP="00AF2DB6">
            <w:pPr>
              <w:jc w:val="both"/>
            </w:pPr>
          </w:p>
        </w:tc>
      </w:tr>
      <w:tr w:rsidR="009515FC" w:rsidRPr="00011CA0" w:rsidTr="00F81AEA">
        <w:trPr>
          <w:gridAfter w:val="1"/>
          <w:wAfter w:w="176" w:type="dxa"/>
        </w:trPr>
        <w:tc>
          <w:tcPr>
            <w:tcW w:w="9889" w:type="dxa"/>
            <w:gridSpan w:val="45"/>
            <w:tcBorders>
              <w:top w:val="nil"/>
            </w:tcBorders>
            <w:shd w:val="clear" w:color="auto" w:fill="FFFFFF" w:themeFill="background1"/>
          </w:tcPr>
          <w:p w:rsidR="009515FC" w:rsidRPr="0029786C" w:rsidRDefault="009515FC" w:rsidP="009515FC">
            <w:pPr>
              <w:spacing w:before="40"/>
              <w:jc w:val="both"/>
            </w:pPr>
            <w:r w:rsidRPr="0029786C">
              <w:rPr>
                <w:b/>
              </w:rPr>
              <w:t>prof. Ing. Lubomír Lapčík, CSc.</w:t>
            </w:r>
            <w:r w:rsidR="00E31BDB" w:rsidRPr="0029786C">
              <w:t xml:space="preserve"> (80% p)</w:t>
            </w:r>
          </w:p>
          <w:p w:rsidR="009515FC" w:rsidRPr="0029786C" w:rsidRDefault="009515FC" w:rsidP="009515FC">
            <w:pPr>
              <w:spacing w:after="40"/>
              <w:jc w:val="both"/>
            </w:pPr>
            <w:r w:rsidRPr="0029786C">
              <w:t>doc. Mgr. Barbora Lapčíková, Ph.D.</w:t>
            </w:r>
            <w:r w:rsidR="00E31BDB" w:rsidRPr="0029786C">
              <w:t xml:space="preserve"> (20%</w:t>
            </w:r>
            <w:r w:rsidR="00F97490" w:rsidRPr="0029786C">
              <w:t xml:space="preserve"> p</w:t>
            </w:r>
            <w:r w:rsidR="00E31BDB" w:rsidRPr="0029786C">
              <w:t>)</w:t>
            </w:r>
          </w:p>
        </w:tc>
      </w:tr>
      <w:tr w:rsidR="00AF2DB6" w:rsidRPr="00011CA0" w:rsidTr="00F81AEA">
        <w:trPr>
          <w:gridAfter w:val="1"/>
          <w:wAfter w:w="176" w:type="dxa"/>
        </w:trPr>
        <w:tc>
          <w:tcPr>
            <w:tcW w:w="3072" w:type="dxa"/>
            <w:gridSpan w:val="6"/>
            <w:shd w:val="clear" w:color="auto" w:fill="F7CAAC"/>
          </w:tcPr>
          <w:p w:rsidR="00AF2DB6" w:rsidRPr="0029786C" w:rsidRDefault="00AF2DB6" w:rsidP="00AF2DB6">
            <w:pPr>
              <w:jc w:val="both"/>
              <w:rPr>
                <w:b/>
              </w:rPr>
            </w:pPr>
            <w:r w:rsidRPr="0029786C">
              <w:rPr>
                <w:b/>
              </w:rPr>
              <w:t>Stručná anotace předmětu</w:t>
            </w:r>
          </w:p>
        </w:tc>
        <w:tc>
          <w:tcPr>
            <w:tcW w:w="6817" w:type="dxa"/>
            <w:gridSpan w:val="39"/>
            <w:tcBorders>
              <w:bottom w:val="nil"/>
            </w:tcBorders>
          </w:tcPr>
          <w:p w:rsidR="00AF2DB6" w:rsidRPr="0029786C" w:rsidRDefault="00AF2DB6" w:rsidP="00AF2DB6">
            <w:pPr>
              <w:jc w:val="both"/>
            </w:pPr>
          </w:p>
        </w:tc>
      </w:tr>
      <w:tr w:rsidR="00AF2DB6" w:rsidRPr="00011CA0" w:rsidTr="00F81AEA">
        <w:trPr>
          <w:gridAfter w:val="1"/>
          <w:wAfter w:w="176" w:type="dxa"/>
          <w:trHeight w:val="3938"/>
        </w:trPr>
        <w:tc>
          <w:tcPr>
            <w:tcW w:w="9889" w:type="dxa"/>
            <w:gridSpan w:val="45"/>
            <w:tcBorders>
              <w:top w:val="nil"/>
              <w:bottom w:val="single" w:sz="12" w:space="0" w:color="auto"/>
            </w:tcBorders>
          </w:tcPr>
          <w:p w:rsidR="00AF2DB6" w:rsidRPr="00F81AEA" w:rsidRDefault="00AF2DB6" w:rsidP="009515FC">
            <w:pPr>
              <w:pStyle w:val="Odstavecseseznamem"/>
              <w:ind w:left="0"/>
              <w:jc w:val="both"/>
              <w:rPr>
                <w:sz w:val="19"/>
                <w:szCs w:val="19"/>
              </w:rPr>
            </w:pPr>
            <w:r w:rsidRPr="00F81AEA">
              <w:rPr>
                <w:sz w:val="19"/>
                <w:szCs w:val="19"/>
              </w:rPr>
              <w:t>Cílem předmětu je rozvíjet schopnosti studenta pochopit a zvládnout problematiku měření vybraných texturních a fyzikálně-chemických vlastností potravin moderními metodami založenými na fyzikálních, fyzikálně-chemických principech a zákonech umožňujících jejich kritické zhodnocení a vzájemné srovnání. Obsah předmětu tvoří tyto tematické celky:</w:t>
            </w:r>
          </w:p>
          <w:p w:rsidR="00AF2DB6" w:rsidRPr="00F81AEA" w:rsidRDefault="00AF2DB6" w:rsidP="00033E37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F81AEA">
              <w:rPr>
                <w:sz w:val="19"/>
                <w:szCs w:val="19"/>
              </w:rPr>
              <w:t xml:space="preserve">Úvod, základní veličiny, velikost částic, měrná hmotnost, hmotnostní bilance. </w:t>
            </w:r>
          </w:p>
          <w:p w:rsidR="00AF2DB6" w:rsidRPr="00F81AEA" w:rsidRDefault="00AF2DB6" w:rsidP="00033E37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F81AEA">
              <w:rPr>
                <w:sz w:val="19"/>
                <w:szCs w:val="19"/>
              </w:rPr>
              <w:t xml:space="preserve">Charakteristické rozměry, sypná hmotnost, vyjádření obsahu složek potravin. </w:t>
            </w:r>
          </w:p>
          <w:p w:rsidR="00AF2DB6" w:rsidRPr="00F81AEA" w:rsidRDefault="00AF2DB6" w:rsidP="00033E37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F81AEA">
              <w:rPr>
                <w:sz w:val="19"/>
                <w:szCs w:val="19"/>
              </w:rPr>
              <w:t xml:space="preserve">Reologické vlastnosti kapalných potravin, metody měření, Newtonské kapaliny. </w:t>
            </w:r>
          </w:p>
          <w:p w:rsidR="00AF2DB6" w:rsidRPr="00F81AEA" w:rsidRDefault="00AF2DB6" w:rsidP="00033E37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F81AEA">
              <w:rPr>
                <w:sz w:val="19"/>
                <w:szCs w:val="19"/>
              </w:rPr>
              <w:t xml:space="preserve">Reologické vlastnosti: ne-Newtonské kapaliny. </w:t>
            </w:r>
          </w:p>
          <w:p w:rsidR="00AF2DB6" w:rsidRPr="00F81AEA" w:rsidRDefault="00AF2DB6" w:rsidP="00033E37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F81AEA">
              <w:rPr>
                <w:sz w:val="19"/>
                <w:szCs w:val="19"/>
              </w:rPr>
              <w:t xml:space="preserve">Mechanické vlastnosti tuhých potravin, jednosměrné stlačování, tenzor deformačního napětí, namáhání na tah a tlak, moduly pružnosti v tahu, v tlaku, objemový modul pružnosti, modul pružnosti ve smyku, Poissonův poměr. </w:t>
            </w:r>
          </w:p>
          <w:p w:rsidR="00AF2DB6" w:rsidRPr="00F81AEA" w:rsidRDefault="00AF2DB6" w:rsidP="00033E37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F81AEA">
              <w:rPr>
                <w:sz w:val="19"/>
                <w:szCs w:val="19"/>
              </w:rPr>
              <w:t xml:space="preserve">Viskoelasticita, modely lineární viskoelasticity, penetrometrie. </w:t>
            </w:r>
          </w:p>
          <w:p w:rsidR="00AF2DB6" w:rsidRPr="00F81AEA" w:rsidRDefault="00AF2DB6" w:rsidP="00033E37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F81AEA">
              <w:rPr>
                <w:sz w:val="19"/>
                <w:szCs w:val="19"/>
              </w:rPr>
              <w:t xml:space="preserve">Dynamicko-mechanická měření. </w:t>
            </w:r>
          </w:p>
          <w:p w:rsidR="00AF2DB6" w:rsidRPr="00F81AEA" w:rsidRDefault="00AF2DB6" w:rsidP="00033E37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F81AEA">
              <w:rPr>
                <w:sz w:val="19"/>
                <w:szCs w:val="19"/>
              </w:rPr>
              <w:t>Instrumentální metody hodnocení textury polotuhých a tuhých potravin, empirické a imitativní metody hodnocení textury. Hodn. textury založené na stlačování, hodnocení tuhosti, meze toku, pružnosti, pevnosti, křehkosti a tvrdosti v ústech, penetrometrické metody, vliv tvaru sondy a jejich použití, metody založené na protlačování, prorážení, natahování, tažnosti, ohýbání a krájení.</w:t>
            </w:r>
          </w:p>
          <w:p w:rsidR="00AF2DB6" w:rsidRPr="00F81AEA" w:rsidRDefault="00AF2DB6" w:rsidP="00033E37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F81AEA">
              <w:rPr>
                <w:sz w:val="19"/>
                <w:szCs w:val="19"/>
              </w:rPr>
              <w:t xml:space="preserve">Aktivita vody, iontový součin vody, pH, Raultův zákon, osmot. tlak, volná a vázaná voda v potravinách, adsorpční izotermy. </w:t>
            </w:r>
          </w:p>
          <w:p w:rsidR="00AF2DB6" w:rsidRPr="00F81AEA" w:rsidRDefault="00AF2DB6" w:rsidP="00033E37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F81AEA">
              <w:rPr>
                <w:sz w:val="19"/>
                <w:szCs w:val="19"/>
              </w:rPr>
              <w:t xml:space="preserve">Tepelné vlastnosti: entalpie, měrné teplo, skupenské teplo, tepelná a teplotní vodivost, změna entalpie při fázové přeměně, zmrazování, fázový diagram roztoků, trojný bod vody, entalpický diagram zmrazených potravin. </w:t>
            </w:r>
          </w:p>
          <w:p w:rsidR="00AF2DB6" w:rsidRPr="00F81AEA" w:rsidRDefault="00AF2DB6" w:rsidP="00033E37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F81AEA">
              <w:rPr>
                <w:sz w:val="19"/>
                <w:szCs w:val="19"/>
              </w:rPr>
              <w:t xml:space="preserve">Elektrické vlastnosti: odpor, měrná vodivost, dielektrické vlastnosti, frekvenční závislost, ztrátový úhel, mikrovlnný ohřev. Interaktivní a neinteraktivní směsi, závislost na obsahu vody a vodní aktivitě. </w:t>
            </w:r>
          </w:p>
          <w:p w:rsidR="00AF2DB6" w:rsidRPr="00F81AEA" w:rsidRDefault="00AF2DB6" w:rsidP="00033E37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F81AEA">
              <w:rPr>
                <w:sz w:val="19"/>
                <w:szCs w:val="19"/>
              </w:rPr>
              <w:t xml:space="preserve">Povrchové vlastnosti, emulze, pěny a jejich vlastnosti. </w:t>
            </w:r>
          </w:p>
          <w:p w:rsidR="00AF2DB6" w:rsidRPr="00F81AEA" w:rsidRDefault="00AF2DB6" w:rsidP="00033E37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F81AEA">
              <w:rPr>
                <w:sz w:val="19"/>
                <w:szCs w:val="19"/>
              </w:rPr>
              <w:t xml:space="preserve">Optické vlastnosti a měření barvy potravin. Aditivní a subtraktivní mísení barev, měření barev, trichromatická stupnice RGB. </w:t>
            </w:r>
          </w:p>
          <w:p w:rsidR="00AF2DB6" w:rsidRPr="0029786C" w:rsidRDefault="00AF2DB6" w:rsidP="00033E37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</w:pPr>
            <w:r w:rsidRPr="00F81AEA">
              <w:rPr>
                <w:sz w:val="19"/>
                <w:szCs w:val="19"/>
              </w:rPr>
              <w:t>CIE trichromatická XYZ stupnice, měření barevnosti potravin. Přístroje na reflektanční měření barvy, trichromatické kolorimetry, difúzní reflektanční spektrofotometry, digitální fotoaparáty, citlivost vnímání barev.</w:t>
            </w:r>
          </w:p>
        </w:tc>
      </w:tr>
      <w:tr w:rsidR="00AF2DB6" w:rsidRPr="00011CA0" w:rsidTr="00F81AEA">
        <w:trPr>
          <w:gridAfter w:val="1"/>
          <w:wAfter w:w="176" w:type="dxa"/>
          <w:trHeight w:val="265"/>
        </w:trPr>
        <w:tc>
          <w:tcPr>
            <w:tcW w:w="3638" w:type="dxa"/>
            <w:gridSpan w:val="12"/>
            <w:tcBorders>
              <w:top w:val="nil"/>
            </w:tcBorders>
            <w:shd w:val="clear" w:color="auto" w:fill="F7CAAC"/>
          </w:tcPr>
          <w:p w:rsidR="00AF2DB6" w:rsidRPr="0029786C" w:rsidRDefault="00AF2DB6" w:rsidP="00AF2DB6">
            <w:pPr>
              <w:jc w:val="both"/>
            </w:pPr>
            <w:r w:rsidRPr="0029786C">
              <w:rPr>
                <w:b/>
              </w:rPr>
              <w:t>Studijní literatura a studijní pomůcky</w:t>
            </w:r>
          </w:p>
        </w:tc>
        <w:tc>
          <w:tcPr>
            <w:tcW w:w="6251" w:type="dxa"/>
            <w:gridSpan w:val="33"/>
            <w:tcBorders>
              <w:top w:val="nil"/>
              <w:bottom w:val="nil"/>
            </w:tcBorders>
          </w:tcPr>
          <w:p w:rsidR="00AF2DB6" w:rsidRPr="0029786C" w:rsidRDefault="00AF2DB6" w:rsidP="00AF2DB6">
            <w:pPr>
              <w:jc w:val="both"/>
            </w:pPr>
          </w:p>
        </w:tc>
      </w:tr>
      <w:tr w:rsidR="00AF2DB6" w:rsidRPr="00011CA0" w:rsidTr="00F81AEA">
        <w:trPr>
          <w:gridAfter w:val="1"/>
          <w:wAfter w:w="176" w:type="dxa"/>
          <w:trHeight w:val="1134"/>
        </w:trPr>
        <w:tc>
          <w:tcPr>
            <w:tcW w:w="9889" w:type="dxa"/>
            <w:gridSpan w:val="45"/>
            <w:tcBorders>
              <w:top w:val="nil"/>
            </w:tcBorders>
          </w:tcPr>
          <w:p w:rsidR="00AF2DB6" w:rsidRPr="0029786C" w:rsidRDefault="00AF2DB6" w:rsidP="00AF2DB6">
            <w:pPr>
              <w:jc w:val="both"/>
            </w:pPr>
            <w:r w:rsidRPr="0029786C">
              <w:rPr>
                <w:u w:val="single"/>
              </w:rPr>
              <w:t>Povinná literatura</w:t>
            </w:r>
            <w:r w:rsidRPr="0029786C">
              <w:t xml:space="preserve">: </w:t>
            </w:r>
          </w:p>
          <w:p w:rsidR="0029786C" w:rsidRPr="0029786C" w:rsidRDefault="0029786C" w:rsidP="00AF2DB6">
            <w:pPr>
              <w:jc w:val="both"/>
            </w:pPr>
            <w:r w:rsidRPr="0029786C">
              <w:t>Výukové materiály v anglickém jazyce poskytnuté vyučujícím.</w:t>
            </w:r>
          </w:p>
          <w:p w:rsidR="00AF2DB6" w:rsidRPr="0029786C" w:rsidRDefault="00AF2DB6" w:rsidP="00AF2DB6">
            <w:pPr>
              <w:pStyle w:val="Normln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29786C">
              <w:rPr>
                <w:color w:val="000000" w:themeColor="text1"/>
                <w:sz w:val="20"/>
                <w:szCs w:val="20"/>
              </w:rPr>
              <w:t xml:space="preserve">FIGURA, L.O., TEIXEIRA, A.A. </w:t>
            </w:r>
            <w:r w:rsidRPr="0029786C">
              <w:rPr>
                <w:iCs/>
                <w:color w:val="000000" w:themeColor="text1"/>
                <w:sz w:val="20"/>
                <w:szCs w:val="20"/>
              </w:rPr>
              <w:t>Food Physics: Physical Properties - Measurement and Applications</w:t>
            </w:r>
            <w:r w:rsidRPr="0029786C">
              <w:rPr>
                <w:color w:val="000000" w:themeColor="text1"/>
                <w:sz w:val="20"/>
                <w:szCs w:val="20"/>
              </w:rPr>
              <w:t>. New York: Springer, 2007. ISBN 978-3-540-34191-8.</w:t>
            </w:r>
          </w:p>
          <w:p w:rsidR="009515FC" w:rsidRPr="0029786C" w:rsidRDefault="009515FC" w:rsidP="00AF2DB6">
            <w:pPr>
              <w:jc w:val="both"/>
              <w:rPr>
                <w:sz w:val="10"/>
                <w:szCs w:val="10"/>
              </w:rPr>
            </w:pPr>
          </w:p>
          <w:p w:rsidR="00AF2DB6" w:rsidRPr="0029786C" w:rsidRDefault="00AF2DB6" w:rsidP="00AF2DB6">
            <w:pPr>
              <w:jc w:val="both"/>
              <w:rPr>
                <w:u w:val="single"/>
              </w:rPr>
            </w:pPr>
            <w:r w:rsidRPr="0029786C">
              <w:rPr>
                <w:u w:val="single"/>
              </w:rPr>
              <w:t>Doporučená literatura:</w:t>
            </w:r>
          </w:p>
          <w:p w:rsidR="00AF2DB6" w:rsidRPr="0029786C" w:rsidRDefault="00AF2DB6" w:rsidP="00AF2DB6">
            <w:pPr>
              <w:tabs>
                <w:tab w:val="left" w:pos="7665"/>
              </w:tabs>
              <w:jc w:val="both"/>
            </w:pPr>
            <w:r w:rsidRPr="0029786C">
              <w:t>HIEMENZ, P.C., RAJAGOPALAN, R. Principles of Colloid and Surface Chemistry. 3rd Ed. New York, Basel: Marcel Dekker, 1997. ISBN 0-8247-9397-8.</w:t>
            </w:r>
          </w:p>
        </w:tc>
      </w:tr>
      <w:tr w:rsidR="00AF2DB6" w:rsidRPr="00011CA0" w:rsidTr="00F81AEA">
        <w:trPr>
          <w:gridAfter w:val="1"/>
          <w:wAfter w:w="176" w:type="dxa"/>
        </w:trPr>
        <w:tc>
          <w:tcPr>
            <w:tcW w:w="9889" w:type="dxa"/>
            <w:gridSpan w:val="4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AF2DB6" w:rsidRPr="0029786C" w:rsidRDefault="00AF2DB6" w:rsidP="00AF2DB6">
            <w:pPr>
              <w:jc w:val="center"/>
              <w:rPr>
                <w:b/>
              </w:rPr>
            </w:pPr>
            <w:r w:rsidRPr="0029786C">
              <w:rPr>
                <w:b/>
              </w:rPr>
              <w:t>Informace ke kombinované nebo distanční formě</w:t>
            </w:r>
          </w:p>
        </w:tc>
      </w:tr>
      <w:tr w:rsidR="00AF2DB6" w:rsidRPr="00011CA0" w:rsidTr="00F81AEA">
        <w:trPr>
          <w:gridAfter w:val="1"/>
          <w:wAfter w:w="176" w:type="dxa"/>
        </w:trPr>
        <w:tc>
          <w:tcPr>
            <w:tcW w:w="4770" w:type="dxa"/>
            <w:gridSpan w:val="18"/>
            <w:tcBorders>
              <w:top w:val="single" w:sz="2" w:space="0" w:color="auto"/>
            </w:tcBorders>
            <w:shd w:val="clear" w:color="auto" w:fill="F7CAAC"/>
          </w:tcPr>
          <w:p w:rsidR="00AF2DB6" w:rsidRPr="0029786C" w:rsidRDefault="00AF2DB6" w:rsidP="00AF2DB6">
            <w:pPr>
              <w:jc w:val="both"/>
            </w:pPr>
            <w:r w:rsidRPr="0029786C">
              <w:rPr>
                <w:b/>
              </w:rPr>
              <w:t>Rozsah konzultací (soustředění)</w:t>
            </w:r>
          </w:p>
        </w:tc>
        <w:tc>
          <w:tcPr>
            <w:tcW w:w="887" w:type="dxa"/>
            <w:gridSpan w:val="3"/>
            <w:tcBorders>
              <w:top w:val="single" w:sz="2" w:space="0" w:color="auto"/>
            </w:tcBorders>
          </w:tcPr>
          <w:p w:rsidR="00AF2DB6" w:rsidRPr="0029786C" w:rsidRDefault="00AF2DB6" w:rsidP="00FC6AEB">
            <w:pPr>
              <w:jc w:val="center"/>
            </w:pPr>
          </w:p>
        </w:tc>
        <w:tc>
          <w:tcPr>
            <w:tcW w:w="4232" w:type="dxa"/>
            <w:gridSpan w:val="24"/>
            <w:tcBorders>
              <w:top w:val="single" w:sz="2" w:space="0" w:color="auto"/>
            </w:tcBorders>
            <w:shd w:val="clear" w:color="auto" w:fill="F7CAAC"/>
          </w:tcPr>
          <w:p w:rsidR="00AF2DB6" w:rsidRPr="0029786C" w:rsidRDefault="00AF2DB6" w:rsidP="00AF2DB6">
            <w:pPr>
              <w:jc w:val="both"/>
              <w:rPr>
                <w:b/>
              </w:rPr>
            </w:pPr>
            <w:r w:rsidRPr="0029786C">
              <w:rPr>
                <w:b/>
              </w:rPr>
              <w:t xml:space="preserve">hodin </w:t>
            </w:r>
          </w:p>
        </w:tc>
      </w:tr>
      <w:tr w:rsidR="00AF2DB6" w:rsidRPr="00011CA0" w:rsidTr="00F81AEA">
        <w:trPr>
          <w:gridAfter w:val="1"/>
          <w:wAfter w:w="176" w:type="dxa"/>
        </w:trPr>
        <w:tc>
          <w:tcPr>
            <w:tcW w:w="9889" w:type="dxa"/>
            <w:gridSpan w:val="45"/>
            <w:shd w:val="clear" w:color="auto" w:fill="F7CAAC"/>
          </w:tcPr>
          <w:p w:rsidR="00AF2DB6" w:rsidRPr="0029786C" w:rsidRDefault="0029786C" w:rsidP="00AF2DB6">
            <w:pPr>
              <w:jc w:val="both"/>
              <w:rPr>
                <w:b/>
              </w:rPr>
            </w:pPr>
            <w:r w:rsidRPr="0029786C">
              <w:rPr>
                <w:b/>
              </w:rPr>
              <w:t>Informace o způsobu kontaktu s vyučujícím</w:t>
            </w:r>
          </w:p>
        </w:tc>
      </w:tr>
      <w:tr w:rsidR="00AF2DB6" w:rsidRPr="00011CA0" w:rsidTr="00F81AEA">
        <w:trPr>
          <w:gridAfter w:val="1"/>
          <w:wAfter w:w="176" w:type="dxa"/>
          <w:trHeight w:val="283"/>
        </w:trPr>
        <w:tc>
          <w:tcPr>
            <w:tcW w:w="9889" w:type="dxa"/>
            <w:gridSpan w:val="45"/>
          </w:tcPr>
          <w:p w:rsidR="0029786C" w:rsidRDefault="0029786C" w:rsidP="009515FC">
            <w:pPr>
              <w:jc w:val="both"/>
              <w:rPr>
                <w:sz w:val="18"/>
                <w:szCs w:val="18"/>
              </w:rPr>
            </w:pPr>
          </w:p>
          <w:p w:rsidR="00F81AEA" w:rsidRDefault="00F81AEA" w:rsidP="009515FC">
            <w:pPr>
              <w:jc w:val="both"/>
              <w:rPr>
                <w:sz w:val="18"/>
                <w:szCs w:val="18"/>
              </w:rPr>
            </w:pPr>
          </w:p>
          <w:p w:rsidR="00F81AEA" w:rsidRDefault="00F81AEA" w:rsidP="009515FC">
            <w:pPr>
              <w:jc w:val="both"/>
              <w:rPr>
                <w:sz w:val="18"/>
                <w:szCs w:val="18"/>
              </w:rPr>
            </w:pPr>
          </w:p>
          <w:p w:rsidR="00F81AEA" w:rsidRPr="00AF2DB6" w:rsidRDefault="00F81AEA" w:rsidP="009515FC">
            <w:pPr>
              <w:jc w:val="both"/>
              <w:rPr>
                <w:sz w:val="18"/>
                <w:szCs w:val="18"/>
              </w:rPr>
            </w:pPr>
          </w:p>
        </w:tc>
      </w:tr>
      <w:tr w:rsidR="005775EA" w:rsidTr="00F81AEA">
        <w:trPr>
          <w:gridAfter w:val="1"/>
          <w:wAfter w:w="176" w:type="dxa"/>
        </w:trPr>
        <w:tc>
          <w:tcPr>
            <w:tcW w:w="9889" w:type="dxa"/>
            <w:gridSpan w:val="45"/>
            <w:tcBorders>
              <w:bottom w:val="double" w:sz="4" w:space="0" w:color="auto"/>
            </w:tcBorders>
            <w:shd w:val="clear" w:color="auto" w:fill="BDD6EE"/>
          </w:tcPr>
          <w:p w:rsidR="005775EA" w:rsidRDefault="005775EA" w:rsidP="00C17A31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5775EA" w:rsidTr="00F81AEA">
        <w:trPr>
          <w:gridAfter w:val="1"/>
          <w:wAfter w:w="176" w:type="dxa"/>
        </w:trPr>
        <w:tc>
          <w:tcPr>
            <w:tcW w:w="3109" w:type="dxa"/>
            <w:gridSpan w:val="7"/>
            <w:tcBorders>
              <w:top w:val="double" w:sz="4" w:space="0" w:color="auto"/>
            </w:tcBorders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80" w:type="dxa"/>
            <w:gridSpan w:val="38"/>
            <w:tcBorders>
              <w:top w:val="double" w:sz="4" w:space="0" w:color="auto"/>
            </w:tcBorders>
          </w:tcPr>
          <w:p w:rsidR="005775EA" w:rsidRPr="00AB7AFA" w:rsidRDefault="00326646" w:rsidP="008B2FB2">
            <w:pPr>
              <w:rPr>
                <w:b/>
              </w:rPr>
            </w:pPr>
            <w:bookmarkStart w:id="30" w:name="Zprac_a_princ_úchov_ov_a_zel"/>
            <w:bookmarkEnd w:id="30"/>
            <w:r w:rsidRPr="00014DE6">
              <w:rPr>
                <w:b/>
              </w:rPr>
              <w:t>Technology of Fruits, Vegetables and Minor Plant Materials</w:t>
            </w:r>
          </w:p>
        </w:tc>
      </w:tr>
      <w:tr w:rsidR="005775EA" w:rsidTr="00F81AEA">
        <w:trPr>
          <w:gridAfter w:val="1"/>
          <w:wAfter w:w="176" w:type="dxa"/>
        </w:trPr>
        <w:tc>
          <w:tcPr>
            <w:tcW w:w="3109" w:type="dxa"/>
            <w:gridSpan w:val="7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3" w:type="dxa"/>
            <w:gridSpan w:val="19"/>
          </w:tcPr>
          <w:p w:rsidR="005775EA" w:rsidRDefault="00AA776D" w:rsidP="00C17A31">
            <w:pPr>
              <w:jc w:val="both"/>
            </w:pPr>
            <w:r>
              <w:t>povinný, ZT</w:t>
            </w:r>
          </w:p>
        </w:tc>
        <w:tc>
          <w:tcPr>
            <w:tcW w:w="2693" w:type="dxa"/>
            <w:gridSpan w:val="13"/>
            <w:shd w:val="clear" w:color="auto" w:fill="F7CAAC"/>
          </w:tcPr>
          <w:p w:rsidR="005775EA" w:rsidRDefault="005775EA" w:rsidP="00C17A31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84" w:type="dxa"/>
            <w:gridSpan w:val="6"/>
          </w:tcPr>
          <w:p w:rsidR="005775EA" w:rsidRDefault="00CD5159" w:rsidP="00C17A31">
            <w:pPr>
              <w:jc w:val="both"/>
            </w:pPr>
            <w:r>
              <w:t>2/ZS</w:t>
            </w:r>
          </w:p>
        </w:tc>
      </w:tr>
      <w:tr w:rsidR="005775EA" w:rsidTr="00F81AEA">
        <w:trPr>
          <w:gridAfter w:val="1"/>
          <w:wAfter w:w="176" w:type="dxa"/>
        </w:trPr>
        <w:tc>
          <w:tcPr>
            <w:tcW w:w="3109" w:type="dxa"/>
            <w:gridSpan w:val="7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0" w:type="dxa"/>
            <w:gridSpan w:val="12"/>
          </w:tcPr>
          <w:p w:rsidR="005775EA" w:rsidRDefault="007C3A8F" w:rsidP="00C17A31">
            <w:pPr>
              <w:jc w:val="both"/>
            </w:pPr>
            <w:r>
              <w:t>14p+14s+14l</w:t>
            </w:r>
          </w:p>
        </w:tc>
        <w:tc>
          <w:tcPr>
            <w:tcW w:w="888" w:type="dxa"/>
            <w:gridSpan w:val="3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5" w:type="dxa"/>
            <w:gridSpan w:val="4"/>
          </w:tcPr>
          <w:p w:rsidR="005775EA" w:rsidRDefault="007C3A8F" w:rsidP="00C17A31">
            <w:pPr>
              <w:jc w:val="both"/>
            </w:pPr>
            <w:r>
              <w:t>42</w:t>
            </w:r>
          </w:p>
        </w:tc>
        <w:tc>
          <w:tcPr>
            <w:tcW w:w="2154" w:type="dxa"/>
            <w:gridSpan w:val="9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23" w:type="dxa"/>
            <w:gridSpan w:val="10"/>
          </w:tcPr>
          <w:p w:rsidR="005775EA" w:rsidRDefault="007C3A8F" w:rsidP="00C17A31">
            <w:pPr>
              <w:jc w:val="both"/>
            </w:pPr>
            <w:r>
              <w:t>4</w:t>
            </w:r>
          </w:p>
        </w:tc>
      </w:tr>
      <w:tr w:rsidR="005775EA" w:rsidTr="00F81AEA">
        <w:trPr>
          <w:gridAfter w:val="1"/>
          <w:wAfter w:w="176" w:type="dxa"/>
        </w:trPr>
        <w:tc>
          <w:tcPr>
            <w:tcW w:w="3109" w:type="dxa"/>
            <w:gridSpan w:val="7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80" w:type="dxa"/>
            <w:gridSpan w:val="38"/>
          </w:tcPr>
          <w:p w:rsidR="005775EA" w:rsidRDefault="005775EA" w:rsidP="00C17A31">
            <w:pPr>
              <w:jc w:val="both"/>
            </w:pPr>
          </w:p>
        </w:tc>
      </w:tr>
      <w:tr w:rsidR="005775EA" w:rsidTr="00F81AEA">
        <w:trPr>
          <w:gridAfter w:val="1"/>
          <w:wAfter w:w="176" w:type="dxa"/>
        </w:trPr>
        <w:tc>
          <w:tcPr>
            <w:tcW w:w="3109" w:type="dxa"/>
            <w:gridSpan w:val="7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3" w:type="dxa"/>
            <w:gridSpan w:val="19"/>
          </w:tcPr>
          <w:p w:rsidR="005775EA" w:rsidRPr="00A10843" w:rsidRDefault="005775EA" w:rsidP="00C17A31">
            <w:pPr>
              <w:pStyle w:val="Default"/>
              <w:jc w:val="both"/>
              <w:rPr>
                <w:sz w:val="20"/>
                <w:szCs w:val="20"/>
              </w:rPr>
            </w:pPr>
            <w:r w:rsidRPr="00A10843">
              <w:rPr>
                <w:sz w:val="20"/>
                <w:szCs w:val="20"/>
              </w:rPr>
              <w:t>klasifikovaný zápočet</w:t>
            </w:r>
          </w:p>
        </w:tc>
        <w:tc>
          <w:tcPr>
            <w:tcW w:w="1412" w:type="dxa"/>
            <w:gridSpan w:val="3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965" w:type="dxa"/>
            <w:gridSpan w:val="16"/>
          </w:tcPr>
          <w:p w:rsidR="005775EA" w:rsidRDefault="005775EA" w:rsidP="001F45F4">
            <w:pPr>
              <w:pStyle w:val="Default"/>
              <w:jc w:val="both"/>
            </w:pPr>
            <w:r>
              <w:rPr>
                <w:sz w:val="20"/>
                <w:szCs w:val="20"/>
              </w:rPr>
              <w:t>přednášky, seminář</w:t>
            </w:r>
            <w:r w:rsidR="001F45F4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, laborato</w:t>
            </w:r>
            <w:r w:rsidR="001F45F4">
              <w:rPr>
                <w:sz w:val="20"/>
                <w:szCs w:val="20"/>
              </w:rPr>
              <w:t>rní cvičení</w:t>
            </w:r>
          </w:p>
        </w:tc>
      </w:tr>
      <w:tr w:rsidR="005775EA" w:rsidTr="00F81AEA">
        <w:trPr>
          <w:gridAfter w:val="1"/>
          <w:wAfter w:w="176" w:type="dxa"/>
        </w:trPr>
        <w:tc>
          <w:tcPr>
            <w:tcW w:w="3109" w:type="dxa"/>
            <w:gridSpan w:val="7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80" w:type="dxa"/>
            <w:gridSpan w:val="38"/>
            <w:tcBorders>
              <w:bottom w:val="single" w:sz="4" w:space="0" w:color="auto"/>
            </w:tcBorders>
          </w:tcPr>
          <w:p w:rsidR="008B2FB2" w:rsidRDefault="008B2FB2" w:rsidP="00E414CE">
            <w:pPr>
              <w:jc w:val="both"/>
            </w:pPr>
            <w:r>
              <w:t>Semináře: povinná 80% účast.</w:t>
            </w:r>
          </w:p>
          <w:p w:rsidR="005775EA" w:rsidRDefault="008B2FB2" w:rsidP="00192B1E">
            <w:pPr>
              <w:jc w:val="both"/>
            </w:pPr>
            <w:r>
              <w:t xml:space="preserve">Laboratorní cvičení: povinná 100% </w:t>
            </w:r>
            <w:r w:rsidR="00192B1E">
              <w:t>účast</w:t>
            </w:r>
            <w:r>
              <w:t xml:space="preserve"> a akceptace protokolů. </w:t>
            </w:r>
            <w:r>
              <w:br/>
              <w:t xml:space="preserve">Klasifikovaný zápočet: znalost látky z probíraných tematických okruhů ověřena písemným testem splněným na min. 60%. </w:t>
            </w:r>
          </w:p>
        </w:tc>
      </w:tr>
      <w:tr w:rsidR="003F07A3" w:rsidTr="00F81AEA">
        <w:trPr>
          <w:gridAfter w:val="1"/>
          <w:wAfter w:w="176" w:type="dxa"/>
          <w:trHeight w:val="197"/>
        </w:trPr>
        <w:tc>
          <w:tcPr>
            <w:tcW w:w="3109" w:type="dxa"/>
            <w:gridSpan w:val="7"/>
            <w:tcBorders>
              <w:top w:val="nil"/>
            </w:tcBorders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80" w:type="dxa"/>
            <w:gridSpan w:val="38"/>
            <w:tcBorders>
              <w:top w:val="single" w:sz="4" w:space="0" w:color="auto"/>
            </w:tcBorders>
          </w:tcPr>
          <w:p w:rsidR="003F07A3" w:rsidRDefault="003F07A3" w:rsidP="00202686">
            <w:pPr>
              <w:jc w:val="both"/>
            </w:pPr>
            <w:r>
              <w:t>doc. Ing. Daniela Sumczynski, Ph.D.</w:t>
            </w:r>
          </w:p>
        </w:tc>
      </w:tr>
      <w:tr w:rsidR="003F07A3" w:rsidTr="00F81AEA">
        <w:trPr>
          <w:gridAfter w:val="1"/>
          <w:wAfter w:w="176" w:type="dxa"/>
          <w:trHeight w:val="243"/>
        </w:trPr>
        <w:tc>
          <w:tcPr>
            <w:tcW w:w="3109" w:type="dxa"/>
            <w:gridSpan w:val="7"/>
            <w:tcBorders>
              <w:top w:val="nil"/>
              <w:bottom w:val="single" w:sz="4" w:space="0" w:color="auto"/>
            </w:tcBorders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80" w:type="dxa"/>
            <w:gridSpan w:val="38"/>
            <w:tcBorders>
              <w:top w:val="nil"/>
            </w:tcBorders>
          </w:tcPr>
          <w:p w:rsidR="003F07A3" w:rsidRDefault="003F07A3" w:rsidP="00C17A31">
            <w:pPr>
              <w:jc w:val="both"/>
            </w:pPr>
            <w:r>
              <w:t>100% p</w:t>
            </w:r>
          </w:p>
        </w:tc>
      </w:tr>
      <w:tr w:rsidR="003F07A3" w:rsidTr="00F81AEA">
        <w:trPr>
          <w:gridAfter w:val="1"/>
          <w:wAfter w:w="176" w:type="dxa"/>
        </w:trPr>
        <w:tc>
          <w:tcPr>
            <w:tcW w:w="3109" w:type="dxa"/>
            <w:gridSpan w:val="7"/>
            <w:tcBorders>
              <w:bottom w:val="single" w:sz="4" w:space="0" w:color="auto"/>
            </w:tcBorders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3F07A3" w:rsidRDefault="003F07A3" w:rsidP="00C17A31">
            <w:pPr>
              <w:jc w:val="both"/>
            </w:pPr>
          </w:p>
        </w:tc>
      </w:tr>
      <w:tr w:rsidR="003F07A3" w:rsidTr="00F81AEA">
        <w:trPr>
          <w:gridAfter w:val="1"/>
          <w:wAfter w:w="176" w:type="dxa"/>
        </w:trPr>
        <w:tc>
          <w:tcPr>
            <w:tcW w:w="9889" w:type="dxa"/>
            <w:gridSpan w:val="45"/>
            <w:tcBorders>
              <w:top w:val="nil"/>
            </w:tcBorders>
            <w:shd w:val="clear" w:color="auto" w:fill="FFFFFF" w:themeFill="background1"/>
          </w:tcPr>
          <w:p w:rsidR="003F07A3" w:rsidRDefault="003F07A3" w:rsidP="00271B16">
            <w:pPr>
              <w:spacing w:before="60" w:after="60"/>
              <w:jc w:val="both"/>
            </w:pPr>
            <w:r w:rsidRPr="003F07A3">
              <w:rPr>
                <w:b/>
              </w:rPr>
              <w:t>doc. Ing. Daniela Sumczynski, Ph.D.</w:t>
            </w:r>
            <w:r>
              <w:t xml:space="preserve"> (100% p)</w:t>
            </w:r>
          </w:p>
        </w:tc>
      </w:tr>
      <w:tr w:rsidR="003F07A3" w:rsidTr="00F81AEA">
        <w:trPr>
          <w:gridAfter w:val="1"/>
          <w:wAfter w:w="176" w:type="dxa"/>
        </w:trPr>
        <w:tc>
          <w:tcPr>
            <w:tcW w:w="3109" w:type="dxa"/>
            <w:gridSpan w:val="7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3F07A3" w:rsidRDefault="003F07A3" w:rsidP="00C17A31">
            <w:pPr>
              <w:jc w:val="both"/>
            </w:pPr>
          </w:p>
        </w:tc>
      </w:tr>
      <w:tr w:rsidR="003F07A3" w:rsidTr="00F81AEA">
        <w:trPr>
          <w:gridAfter w:val="1"/>
          <w:wAfter w:w="176" w:type="dxa"/>
          <w:trHeight w:val="4083"/>
        </w:trPr>
        <w:tc>
          <w:tcPr>
            <w:tcW w:w="9889" w:type="dxa"/>
            <w:gridSpan w:val="45"/>
            <w:tcBorders>
              <w:top w:val="nil"/>
              <w:bottom w:val="single" w:sz="12" w:space="0" w:color="auto"/>
            </w:tcBorders>
          </w:tcPr>
          <w:p w:rsidR="003F07A3" w:rsidRPr="00627A38" w:rsidRDefault="003F07A3" w:rsidP="00192B1E">
            <w:pPr>
              <w:pStyle w:val="Default"/>
              <w:jc w:val="both"/>
              <w:rPr>
                <w:sz w:val="20"/>
                <w:szCs w:val="20"/>
              </w:rPr>
            </w:pPr>
            <w:r w:rsidRPr="00627A38">
              <w:rPr>
                <w:sz w:val="20"/>
                <w:szCs w:val="20"/>
              </w:rPr>
              <w:t xml:space="preserve">Cílem předmětu je </w:t>
            </w:r>
            <w:r>
              <w:rPr>
                <w:sz w:val="20"/>
                <w:szCs w:val="20"/>
              </w:rPr>
              <w:t>rozšířit znalosti studenta v oblasti zpracování a úchovy vybraných rostlinných surovin</w:t>
            </w:r>
            <w:r w:rsidRPr="00627A38">
              <w:rPr>
                <w:sz w:val="20"/>
                <w:szCs w:val="20"/>
              </w:rPr>
              <w:t xml:space="preserve">. Student získá znalosti o technologických operacích </w:t>
            </w:r>
            <w:r>
              <w:rPr>
                <w:sz w:val="20"/>
                <w:szCs w:val="20"/>
              </w:rPr>
              <w:t xml:space="preserve">a principech úchovy </w:t>
            </w:r>
            <w:r w:rsidRPr="00627A38">
              <w:rPr>
                <w:sz w:val="20"/>
                <w:szCs w:val="20"/>
              </w:rPr>
              <w:t>ovoce</w:t>
            </w:r>
            <w:r>
              <w:rPr>
                <w:sz w:val="20"/>
                <w:szCs w:val="20"/>
              </w:rPr>
              <w:t xml:space="preserve">, </w:t>
            </w:r>
            <w:r w:rsidRPr="00627A38">
              <w:rPr>
                <w:sz w:val="20"/>
                <w:szCs w:val="20"/>
              </w:rPr>
              <w:t>zeleniny</w:t>
            </w:r>
            <w:r>
              <w:rPr>
                <w:sz w:val="20"/>
                <w:szCs w:val="20"/>
              </w:rPr>
              <w:t xml:space="preserve">, luštěnin, hub či semen hořčice, prohloubí si vědomosti </w:t>
            </w:r>
            <w:r w:rsidRPr="00627A38">
              <w:rPr>
                <w:sz w:val="20"/>
                <w:szCs w:val="20"/>
              </w:rPr>
              <w:t xml:space="preserve">o základních chemických </w:t>
            </w:r>
            <w:r>
              <w:rPr>
                <w:sz w:val="20"/>
                <w:szCs w:val="20"/>
              </w:rPr>
              <w:t xml:space="preserve">a biologických </w:t>
            </w:r>
            <w:r w:rsidRPr="00627A38">
              <w:rPr>
                <w:sz w:val="20"/>
                <w:szCs w:val="20"/>
              </w:rPr>
              <w:t>procesech</w:t>
            </w:r>
            <w:r>
              <w:rPr>
                <w:sz w:val="20"/>
                <w:szCs w:val="20"/>
              </w:rPr>
              <w:t xml:space="preserve">, </w:t>
            </w:r>
            <w:r w:rsidRPr="00627A38">
              <w:rPr>
                <w:sz w:val="20"/>
                <w:szCs w:val="20"/>
              </w:rPr>
              <w:t xml:space="preserve">ke kterým během </w:t>
            </w:r>
            <w:r>
              <w:rPr>
                <w:sz w:val="20"/>
                <w:szCs w:val="20"/>
              </w:rPr>
              <w:t>jejich zpracování a výroby</w:t>
            </w:r>
            <w:r w:rsidRPr="00627A38">
              <w:rPr>
                <w:sz w:val="20"/>
                <w:szCs w:val="20"/>
              </w:rPr>
              <w:t xml:space="preserve"> dochází. Obsah předmětu tvoří tyto tematick</w:t>
            </w:r>
            <w:r>
              <w:rPr>
                <w:sz w:val="20"/>
                <w:szCs w:val="20"/>
              </w:rPr>
              <w:t>é</w:t>
            </w:r>
            <w:r w:rsidRPr="00627A38">
              <w:rPr>
                <w:sz w:val="20"/>
                <w:szCs w:val="20"/>
              </w:rPr>
              <w:t xml:space="preserve"> celky: </w:t>
            </w:r>
          </w:p>
          <w:p w:rsidR="003F07A3" w:rsidRPr="00627A38" w:rsidRDefault="003F07A3" w:rsidP="00192B1E">
            <w:pPr>
              <w:pStyle w:val="Odstavecseseznamem"/>
              <w:numPr>
                <w:ilvl w:val="0"/>
                <w:numId w:val="13"/>
              </w:numPr>
              <w:spacing w:after="160" w:line="259" w:lineRule="auto"/>
              <w:ind w:left="284" w:hanging="57"/>
              <w:jc w:val="both"/>
            </w:pPr>
            <w:r>
              <w:t xml:space="preserve">Charakteristika ovoce, zeleniny, luštěnin, hub a hořčičných semen jako technologických surovin. </w:t>
            </w:r>
          </w:p>
          <w:p w:rsidR="003F07A3" w:rsidRPr="006D7DDF" w:rsidRDefault="003F07A3" w:rsidP="00192B1E">
            <w:pPr>
              <w:pStyle w:val="Odstavecseseznamem"/>
              <w:numPr>
                <w:ilvl w:val="0"/>
                <w:numId w:val="13"/>
              </w:numPr>
              <w:spacing w:after="160" w:line="259" w:lineRule="auto"/>
              <w:ind w:left="284" w:hanging="57"/>
              <w:jc w:val="both"/>
            </w:pPr>
            <w:r w:rsidRPr="006D7DDF">
              <w:t xml:space="preserve">Činitelé ovlivňující </w:t>
            </w:r>
            <w:r>
              <w:t xml:space="preserve">jejich </w:t>
            </w:r>
            <w:r w:rsidRPr="006D7DDF">
              <w:t>údržnost</w:t>
            </w:r>
            <w:r>
              <w:t xml:space="preserve">, </w:t>
            </w:r>
            <w:r w:rsidRPr="006D7DDF">
              <w:t>přímé a nepřímé konzervační metody</w:t>
            </w:r>
            <w:r>
              <w:t>.</w:t>
            </w:r>
          </w:p>
          <w:p w:rsidR="003F07A3" w:rsidRDefault="003F07A3" w:rsidP="00192B1E">
            <w:pPr>
              <w:pStyle w:val="Odstavecseseznamem"/>
              <w:numPr>
                <w:ilvl w:val="0"/>
                <w:numId w:val="13"/>
              </w:numPr>
              <w:spacing w:after="160" w:line="259" w:lineRule="auto"/>
              <w:ind w:left="284" w:hanging="57"/>
              <w:jc w:val="both"/>
            </w:pPr>
            <w:r w:rsidRPr="006D7DDF">
              <w:t>Předběžné technologické operace</w:t>
            </w:r>
            <w:r>
              <w:t xml:space="preserve"> - mechanické, fyzikální, chemické.</w:t>
            </w:r>
          </w:p>
          <w:p w:rsidR="003F07A3" w:rsidRPr="006D7DDF" w:rsidRDefault="003F07A3" w:rsidP="00192B1E">
            <w:pPr>
              <w:pStyle w:val="Odstavecseseznamem"/>
              <w:numPr>
                <w:ilvl w:val="0"/>
                <w:numId w:val="13"/>
              </w:numPr>
              <w:spacing w:after="160" w:line="259" w:lineRule="auto"/>
              <w:ind w:left="284" w:hanging="57"/>
              <w:jc w:val="both"/>
            </w:pPr>
            <w:r>
              <w:t>Zpracování luštěnin, výroba sterilovaných konzerv a hotových jídel.</w:t>
            </w:r>
          </w:p>
          <w:p w:rsidR="003F07A3" w:rsidRDefault="003F07A3" w:rsidP="00192B1E">
            <w:pPr>
              <w:pStyle w:val="Odstavecseseznamem"/>
              <w:numPr>
                <w:ilvl w:val="0"/>
                <w:numId w:val="13"/>
              </w:numPr>
              <w:spacing w:after="160" w:line="259" w:lineRule="auto"/>
              <w:ind w:left="284" w:hanging="57"/>
              <w:jc w:val="both"/>
            </w:pPr>
            <w:r>
              <w:t>Výroba dření, protlaků, pulp a sukusů.</w:t>
            </w:r>
          </w:p>
          <w:p w:rsidR="003F07A3" w:rsidRDefault="003F07A3" w:rsidP="00192B1E">
            <w:pPr>
              <w:pStyle w:val="Odstavecseseznamem"/>
              <w:numPr>
                <w:ilvl w:val="0"/>
                <w:numId w:val="13"/>
              </w:numPr>
              <w:spacing w:after="160" w:line="259" w:lineRule="auto"/>
              <w:ind w:left="284" w:hanging="57"/>
              <w:jc w:val="both"/>
            </w:pPr>
            <w:r>
              <w:t>V</w:t>
            </w:r>
            <w:r w:rsidRPr="006D7DDF">
              <w:t>ýroba kompotů</w:t>
            </w:r>
            <w:r>
              <w:t>, ovocných a zeleninových záchovek.</w:t>
            </w:r>
          </w:p>
          <w:p w:rsidR="003F07A3" w:rsidRDefault="003F07A3" w:rsidP="00192B1E">
            <w:pPr>
              <w:pStyle w:val="Odstavecseseznamem"/>
              <w:numPr>
                <w:ilvl w:val="0"/>
                <w:numId w:val="13"/>
              </w:numPr>
              <w:spacing w:after="160" w:line="259" w:lineRule="auto"/>
              <w:ind w:left="284" w:hanging="57"/>
              <w:jc w:val="both"/>
            </w:pPr>
            <w:r w:rsidRPr="006D7DDF">
              <w:t>Výroba</w:t>
            </w:r>
            <w:r>
              <w:t xml:space="preserve"> ovocných a zeleninových š</w:t>
            </w:r>
            <w:r w:rsidRPr="006D7DDF">
              <w:t xml:space="preserve">ťáv a </w:t>
            </w:r>
            <w:r>
              <w:t>koncentrátů.</w:t>
            </w:r>
          </w:p>
          <w:p w:rsidR="003F07A3" w:rsidRDefault="003F07A3" w:rsidP="00192B1E">
            <w:pPr>
              <w:pStyle w:val="Odstavecseseznamem"/>
              <w:numPr>
                <w:ilvl w:val="0"/>
                <w:numId w:val="13"/>
              </w:numPr>
              <w:spacing w:after="160" w:line="259" w:lineRule="auto"/>
              <w:ind w:left="284" w:hanging="57"/>
              <w:jc w:val="both"/>
            </w:pPr>
            <w:r w:rsidRPr="006D7DDF">
              <w:t>Výroba proslazovaného ovoce a zeleniny</w:t>
            </w:r>
            <w:r>
              <w:t>.</w:t>
            </w:r>
          </w:p>
          <w:p w:rsidR="003F07A3" w:rsidRPr="006D7DDF" w:rsidRDefault="003F07A3" w:rsidP="00192B1E">
            <w:pPr>
              <w:pStyle w:val="Odstavecseseznamem"/>
              <w:numPr>
                <w:ilvl w:val="0"/>
                <w:numId w:val="13"/>
              </w:numPr>
              <w:spacing w:after="160" w:line="259" w:lineRule="auto"/>
              <w:ind w:left="284" w:hanging="57"/>
              <w:jc w:val="both"/>
            </w:pPr>
            <w:r w:rsidRPr="006D7DDF">
              <w:t>Výroba ovocných pomazánek</w:t>
            </w:r>
            <w:r>
              <w:t>, džemů, marmelád, švestkových povidel.</w:t>
            </w:r>
          </w:p>
          <w:p w:rsidR="003F07A3" w:rsidRDefault="003F07A3" w:rsidP="00192B1E">
            <w:pPr>
              <w:pStyle w:val="Odstavecseseznamem"/>
              <w:numPr>
                <w:ilvl w:val="0"/>
                <w:numId w:val="13"/>
              </w:numPr>
              <w:spacing w:after="160" w:line="259" w:lineRule="auto"/>
              <w:ind w:left="284" w:hanging="57"/>
              <w:jc w:val="both"/>
            </w:pPr>
            <w:r w:rsidRPr="006D7DDF">
              <w:t>Výroba rajčatového a špenátového protlaku, výroba kečupu</w:t>
            </w:r>
            <w:r>
              <w:t>, výroba zeleninových past.</w:t>
            </w:r>
          </w:p>
          <w:p w:rsidR="003F07A3" w:rsidRPr="006D7DDF" w:rsidRDefault="003F07A3" w:rsidP="00192B1E">
            <w:pPr>
              <w:pStyle w:val="Odstavecseseznamem"/>
              <w:numPr>
                <w:ilvl w:val="0"/>
                <w:numId w:val="13"/>
              </w:numPr>
              <w:spacing w:after="160" w:line="259" w:lineRule="auto"/>
              <w:ind w:left="284" w:hanging="57"/>
              <w:jc w:val="both"/>
            </w:pPr>
            <w:r w:rsidRPr="006D7DDF">
              <w:t>Výroba sušeného ovoce</w:t>
            </w:r>
            <w:r>
              <w:t xml:space="preserve">, </w:t>
            </w:r>
            <w:r w:rsidRPr="006D7DDF">
              <w:t>zeleniny</w:t>
            </w:r>
            <w:r>
              <w:t xml:space="preserve"> a hub, luštěnin.</w:t>
            </w:r>
          </w:p>
          <w:p w:rsidR="003F07A3" w:rsidRPr="006D7DDF" w:rsidRDefault="003F07A3" w:rsidP="00192B1E">
            <w:pPr>
              <w:pStyle w:val="Odstavecseseznamem"/>
              <w:numPr>
                <w:ilvl w:val="0"/>
                <w:numId w:val="13"/>
              </w:numPr>
              <w:spacing w:after="160" w:line="259" w:lineRule="auto"/>
              <w:ind w:left="284" w:hanging="57"/>
              <w:jc w:val="both"/>
            </w:pPr>
            <w:r w:rsidRPr="006D7DDF">
              <w:t>Výroba zmrazovaného ovoce a zeleniny</w:t>
            </w:r>
            <w:r>
              <w:t>, luštěnin a hub.</w:t>
            </w:r>
          </w:p>
          <w:p w:rsidR="003F07A3" w:rsidRDefault="003F07A3" w:rsidP="00192B1E">
            <w:pPr>
              <w:pStyle w:val="Odstavecseseznamem"/>
              <w:numPr>
                <w:ilvl w:val="0"/>
                <w:numId w:val="13"/>
              </w:numPr>
              <w:spacing w:after="160" w:line="259" w:lineRule="auto"/>
              <w:ind w:left="284" w:hanging="57"/>
              <w:jc w:val="both"/>
            </w:pPr>
            <w:r>
              <w:t>Výroba mléčně kvašené zeleniny.</w:t>
            </w:r>
          </w:p>
          <w:p w:rsidR="003F07A3" w:rsidRPr="00627A38" w:rsidRDefault="003F07A3" w:rsidP="00D01F4D">
            <w:pPr>
              <w:pStyle w:val="Odstavecseseznamem"/>
              <w:numPr>
                <w:ilvl w:val="0"/>
                <w:numId w:val="13"/>
              </w:numPr>
              <w:ind w:left="284" w:hanging="57"/>
              <w:jc w:val="both"/>
            </w:pPr>
            <w:r w:rsidRPr="006D7DDF">
              <w:t>Výroba pektinu</w:t>
            </w:r>
            <w:r w:rsidR="001C65BF">
              <w:t xml:space="preserve"> a</w:t>
            </w:r>
            <w:r w:rsidRPr="006D7DDF">
              <w:t xml:space="preserve"> hořčice</w:t>
            </w:r>
            <w:r>
              <w:t>.</w:t>
            </w:r>
          </w:p>
        </w:tc>
      </w:tr>
      <w:tr w:rsidR="003F07A3" w:rsidTr="00F81AEA">
        <w:trPr>
          <w:gridAfter w:val="1"/>
          <w:wAfter w:w="176" w:type="dxa"/>
          <w:trHeight w:val="265"/>
        </w:trPr>
        <w:tc>
          <w:tcPr>
            <w:tcW w:w="3675" w:type="dxa"/>
            <w:gridSpan w:val="13"/>
            <w:tcBorders>
              <w:top w:val="nil"/>
            </w:tcBorders>
            <w:shd w:val="clear" w:color="auto" w:fill="F7CAAC"/>
          </w:tcPr>
          <w:p w:rsidR="003F07A3" w:rsidRDefault="003F07A3" w:rsidP="00C17A31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4" w:type="dxa"/>
            <w:gridSpan w:val="32"/>
            <w:tcBorders>
              <w:top w:val="nil"/>
              <w:bottom w:val="nil"/>
            </w:tcBorders>
          </w:tcPr>
          <w:p w:rsidR="003F07A3" w:rsidRDefault="003F07A3" w:rsidP="00C17A31">
            <w:pPr>
              <w:jc w:val="both"/>
            </w:pPr>
          </w:p>
        </w:tc>
      </w:tr>
      <w:tr w:rsidR="003F07A3" w:rsidTr="00F81AEA">
        <w:trPr>
          <w:gridAfter w:val="1"/>
          <w:wAfter w:w="176" w:type="dxa"/>
          <w:trHeight w:val="1497"/>
        </w:trPr>
        <w:tc>
          <w:tcPr>
            <w:tcW w:w="9889" w:type="dxa"/>
            <w:gridSpan w:val="45"/>
            <w:tcBorders>
              <w:top w:val="nil"/>
            </w:tcBorders>
          </w:tcPr>
          <w:p w:rsidR="003F07A3" w:rsidRDefault="003F07A3" w:rsidP="00B63D00">
            <w:pPr>
              <w:jc w:val="both"/>
              <w:rPr>
                <w:u w:val="single"/>
              </w:rPr>
            </w:pPr>
            <w:r w:rsidRPr="001F51DB">
              <w:rPr>
                <w:u w:val="single"/>
              </w:rPr>
              <w:t>Povinná literatura:</w:t>
            </w:r>
          </w:p>
          <w:p w:rsidR="0029786C" w:rsidRDefault="0029786C" w:rsidP="00B63D00">
            <w:pPr>
              <w:jc w:val="both"/>
              <w:rPr>
                <w:u w:val="single"/>
              </w:rPr>
            </w:pPr>
            <w:r w:rsidRPr="0029786C">
              <w:t>Výukové materiály v anglickém jazyce poskytnuté vyučujícím.</w:t>
            </w:r>
          </w:p>
          <w:p w:rsidR="003F07A3" w:rsidRDefault="003F07A3" w:rsidP="00B63D00">
            <w:pPr>
              <w:jc w:val="both"/>
            </w:pPr>
            <w:r w:rsidRPr="0094553C">
              <w:t xml:space="preserve">ZEUTHEN, P., BOGH-SORENSEN, L. </w:t>
            </w:r>
            <w:r w:rsidRPr="0094553C">
              <w:rPr>
                <w:iCs/>
              </w:rPr>
              <w:t>Food Preservation Techniques</w:t>
            </w:r>
            <w:r>
              <w:t xml:space="preserve">. Woodhead Publishing, </w:t>
            </w:r>
            <w:r w:rsidRPr="0094553C">
              <w:t>2003. ISBN 978-1-85573</w:t>
            </w:r>
            <w:r>
              <w:t>.</w:t>
            </w:r>
          </w:p>
          <w:p w:rsidR="003F07A3" w:rsidRPr="0094553C" w:rsidRDefault="003F07A3" w:rsidP="00B63D00">
            <w:pPr>
              <w:jc w:val="both"/>
            </w:pPr>
          </w:p>
          <w:p w:rsidR="003F07A3" w:rsidRPr="001F51DB" w:rsidRDefault="003F07A3" w:rsidP="00B63D00">
            <w:pPr>
              <w:jc w:val="both"/>
              <w:rPr>
                <w:u w:val="single"/>
              </w:rPr>
            </w:pPr>
            <w:r w:rsidRPr="001F51DB">
              <w:rPr>
                <w:u w:val="single"/>
              </w:rPr>
              <w:t>Doporučená literatura:</w:t>
            </w:r>
          </w:p>
          <w:p w:rsidR="003F07A3" w:rsidRPr="00B63D00" w:rsidRDefault="0029786C" w:rsidP="0029786C">
            <w:pPr>
              <w:jc w:val="both"/>
              <w:rPr>
                <w:b/>
              </w:rPr>
            </w:pPr>
            <w:r w:rsidRPr="0094553C">
              <w:t>R</w:t>
            </w:r>
            <w:r>
              <w:t>AHMAN</w:t>
            </w:r>
            <w:r w:rsidRPr="0094553C">
              <w:t xml:space="preserve">, M.S. </w:t>
            </w:r>
            <w:r w:rsidRPr="0094553C">
              <w:rPr>
                <w:iCs/>
              </w:rPr>
              <w:t>Handbook of Food Preservation</w:t>
            </w:r>
            <w:r w:rsidRPr="0094553C">
              <w:t>. Boca Raton: CRC Press, 2007. ISBN 978-1-57444-606-7.</w:t>
            </w:r>
          </w:p>
        </w:tc>
      </w:tr>
      <w:tr w:rsidR="003F07A3" w:rsidTr="00F81AEA">
        <w:trPr>
          <w:gridAfter w:val="1"/>
          <w:wAfter w:w="176" w:type="dxa"/>
        </w:trPr>
        <w:tc>
          <w:tcPr>
            <w:tcW w:w="9889" w:type="dxa"/>
            <w:gridSpan w:val="4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3F07A3" w:rsidRDefault="003F07A3" w:rsidP="00C17A31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F07A3" w:rsidTr="00F81AEA">
        <w:trPr>
          <w:gridAfter w:val="1"/>
          <w:wAfter w:w="176" w:type="dxa"/>
        </w:trPr>
        <w:tc>
          <w:tcPr>
            <w:tcW w:w="4809" w:type="dxa"/>
            <w:gridSpan w:val="19"/>
            <w:tcBorders>
              <w:top w:val="single" w:sz="2" w:space="0" w:color="auto"/>
            </w:tcBorders>
            <w:shd w:val="clear" w:color="auto" w:fill="F7CAAC"/>
          </w:tcPr>
          <w:p w:rsidR="003F07A3" w:rsidRDefault="003F07A3" w:rsidP="00C17A31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8" w:type="dxa"/>
            <w:gridSpan w:val="3"/>
            <w:tcBorders>
              <w:top w:val="single" w:sz="2" w:space="0" w:color="auto"/>
            </w:tcBorders>
          </w:tcPr>
          <w:p w:rsidR="003F07A3" w:rsidRDefault="003F07A3" w:rsidP="00FC6AEB">
            <w:pPr>
              <w:jc w:val="center"/>
            </w:pPr>
          </w:p>
        </w:tc>
        <w:tc>
          <w:tcPr>
            <w:tcW w:w="4192" w:type="dxa"/>
            <w:gridSpan w:val="23"/>
            <w:tcBorders>
              <w:top w:val="single" w:sz="2" w:space="0" w:color="auto"/>
            </w:tcBorders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F07A3" w:rsidTr="00F81AEA">
        <w:trPr>
          <w:gridAfter w:val="1"/>
          <w:wAfter w:w="176" w:type="dxa"/>
        </w:trPr>
        <w:tc>
          <w:tcPr>
            <w:tcW w:w="9889" w:type="dxa"/>
            <w:gridSpan w:val="45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F07A3" w:rsidTr="00F81AEA">
        <w:trPr>
          <w:gridAfter w:val="1"/>
          <w:wAfter w:w="176" w:type="dxa"/>
          <w:trHeight w:val="992"/>
        </w:trPr>
        <w:tc>
          <w:tcPr>
            <w:tcW w:w="9889" w:type="dxa"/>
            <w:gridSpan w:val="45"/>
          </w:tcPr>
          <w:p w:rsidR="00AA405C" w:rsidRDefault="00AA405C" w:rsidP="0029786C">
            <w:pPr>
              <w:jc w:val="both"/>
            </w:pPr>
          </w:p>
          <w:p w:rsidR="0029786C" w:rsidRDefault="0029786C" w:rsidP="0029786C">
            <w:pPr>
              <w:jc w:val="both"/>
            </w:pPr>
          </w:p>
          <w:p w:rsidR="0029786C" w:rsidRDefault="0029786C" w:rsidP="0029786C">
            <w:pPr>
              <w:jc w:val="both"/>
            </w:pPr>
          </w:p>
          <w:p w:rsidR="0029786C" w:rsidRDefault="0029786C" w:rsidP="0029786C">
            <w:pPr>
              <w:jc w:val="both"/>
            </w:pPr>
          </w:p>
          <w:p w:rsidR="0029786C" w:rsidRDefault="0029786C" w:rsidP="0029786C">
            <w:pPr>
              <w:jc w:val="both"/>
            </w:pPr>
          </w:p>
          <w:p w:rsidR="0029786C" w:rsidRDefault="0029786C" w:rsidP="0029786C">
            <w:pPr>
              <w:jc w:val="both"/>
            </w:pPr>
          </w:p>
          <w:p w:rsidR="0029786C" w:rsidRDefault="0029786C" w:rsidP="0029786C">
            <w:pPr>
              <w:jc w:val="both"/>
            </w:pPr>
          </w:p>
          <w:p w:rsidR="0029786C" w:rsidRDefault="0029786C" w:rsidP="0029786C">
            <w:pPr>
              <w:jc w:val="both"/>
            </w:pPr>
          </w:p>
          <w:p w:rsidR="0029786C" w:rsidRDefault="0029786C" w:rsidP="0029786C">
            <w:pPr>
              <w:jc w:val="both"/>
            </w:pPr>
          </w:p>
          <w:p w:rsidR="0029786C" w:rsidRDefault="0029786C" w:rsidP="0029786C">
            <w:pPr>
              <w:jc w:val="both"/>
            </w:pPr>
          </w:p>
        </w:tc>
      </w:tr>
      <w:tr w:rsidR="003F07A3" w:rsidTr="00F81AEA">
        <w:trPr>
          <w:gridAfter w:val="1"/>
          <w:wAfter w:w="176" w:type="dxa"/>
        </w:trPr>
        <w:tc>
          <w:tcPr>
            <w:tcW w:w="9889" w:type="dxa"/>
            <w:gridSpan w:val="45"/>
            <w:tcBorders>
              <w:bottom w:val="double" w:sz="4" w:space="0" w:color="auto"/>
            </w:tcBorders>
            <w:shd w:val="clear" w:color="auto" w:fill="BDD6EE"/>
          </w:tcPr>
          <w:p w:rsidR="003F07A3" w:rsidRDefault="003F07A3" w:rsidP="00256AED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3F07A3" w:rsidTr="00F81AEA">
        <w:trPr>
          <w:gridAfter w:val="1"/>
          <w:wAfter w:w="176" w:type="dxa"/>
        </w:trPr>
        <w:tc>
          <w:tcPr>
            <w:tcW w:w="3109" w:type="dxa"/>
            <w:gridSpan w:val="7"/>
            <w:tcBorders>
              <w:top w:val="double" w:sz="4" w:space="0" w:color="auto"/>
            </w:tcBorders>
            <w:shd w:val="clear" w:color="auto" w:fill="F7CAAC"/>
          </w:tcPr>
          <w:p w:rsidR="003F07A3" w:rsidRDefault="003F07A3" w:rsidP="00256AED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80" w:type="dxa"/>
            <w:gridSpan w:val="38"/>
            <w:tcBorders>
              <w:top w:val="double" w:sz="4" w:space="0" w:color="auto"/>
            </w:tcBorders>
          </w:tcPr>
          <w:p w:rsidR="003F07A3" w:rsidRPr="00812996" w:rsidRDefault="00326646" w:rsidP="00256AED">
            <w:pPr>
              <w:jc w:val="both"/>
              <w:rPr>
                <w:b/>
              </w:rPr>
            </w:pPr>
            <w:bookmarkStart w:id="31" w:name="Exkurze"/>
            <w:bookmarkEnd w:id="31"/>
            <w:r w:rsidRPr="00014DE6">
              <w:rPr>
                <w:b/>
              </w:rPr>
              <w:t>Educational Excursion</w:t>
            </w:r>
          </w:p>
        </w:tc>
      </w:tr>
      <w:tr w:rsidR="003F07A3" w:rsidTr="00F81AEA">
        <w:trPr>
          <w:gridAfter w:val="1"/>
          <w:wAfter w:w="176" w:type="dxa"/>
        </w:trPr>
        <w:tc>
          <w:tcPr>
            <w:tcW w:w="3109" w:type="dxa"/>
            <w:gridSpan w:val="7"/>
            <w:shd w:val="clear" w:color="auto" w:fill="F7CAAC"/>
          </w:tcPr>
          <w:p w:rsidR="003F07A3" w:rsidRDefault="003F07A3" w:rsidP="00256AED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3" w:type="dxa"/>
            <w:gridSpan w:val="19"/>
          </w:tcPr>
          <w:p w:rsidR="003F07A3" w:rsidRDefault="00AA776D" w:rsidP="00256AED">
            <w:pPr>
              <w:jc w:val="both"/>
            </w:pPr>
            <w:r>
              <w:t>povinný</w:t>
            </w:r>
          </w:p>
        </w:tc>
        <w:tc>
          <w:tcPr>
            <w:tcW w:w="2693" w:type="dxa"/>
            <w:gridSpan w:val="13"/>
            <w:shd w:val="clear" w:color="auto" w:fill="F7CAAC"/>
          </w:tcPr>
          <w:p w:rsidR="003F07A3" w:rsidRDefault="003F07A3" w:rsidP="00256AED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84" w:type="dxa"/>
            <w:gridSpan w:val="6"/>
          </w:tcPr>
          <w:p w:rsidR="003F07A3" w:rsidRDefault="003F07A3" w:rsidP="00CD5159">
            <w:pPr>
              <w:jc w:val="both"/>
            </w:pPr>
            <w:r>
              <w:t>2/</w:t>
            </w:r>
            <w:r w:rsidR="00CD5159">
              <w:t>L</w:t>
            </w:r>
            <w:r>
              <w:t>S</w:t>
            </w:r>
          </w:p>
        </w:tc>
      </w:tr>
      <w:tr w:rsidR="003F07A3" w:rsidTr="00F81AEA">
        <w:trPr>
          <w:gridAfter w:val="1"/>
          <w:wAfter w:w="176" w:type="dxa"/>
        </w:trPr>
        <w:tc>
          <w:tcPr>
            <w:tcW w:w="3109" w:type="dxa"/>
            <w:gridSpan w:val="7"/>
            <w:shd w:val="clear" w:color="auto" w:fill="F7CAAC"/>
          </w:tcPr>
          <w:p w:rsidR="003F07A3" w:rsidRDefault="003F07A3" w:rsidP="00256AED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0" w:type="dxa"/>
            <w:gridSpan w:val="12"/>
          </w:tcPr>
          <w:p w:rsidR="003F07A3" w:rsidRDefault="007C3A8F" w:rsidP="00256AED">
            <w:pPr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>
              <w:t>28l</w:t>
            </w:r>
          </w:p>
        </w:tc>
        <w:tc>
          <w:tcPr>
            <w:tcW w:w="888" w:type="dxa"/>
            <w:gridSpan w:val="3"/>
            <w:shd w:val="clear" w:color="auto" w:fill="F7CAAC"/>
          </w:tcPr>
          <w:p w:rsidR="003F07A3" w:rsidRDefault="003F07A3" w:rsidP="00256AED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5" w:type="dxa"/>
            <w:gridSpan w:val="4"/>
          </w:tcPr>
          <w:p w:rsidR="003F07A3" w:rsidRDefault="003F07A3" w:rsidP="00256AED">
            <w:pPr>
              <w:jc w:val="both"/>
            </w:pPr>
            <w:r>
              <w:t>2</w:t>
            </w:r>
            <w:r w:rsidR="007C3A8F">
              <w:t>8</w:t>
            </w:r>
          </w:p>
        </w:tc>
        <w:tc>
          <w:tcPr>
            <w:tcW w:w="2154" w:type="dxa"/>
            <w:gridSpan w:val="9"/>
            <w:shd w:val="clear" w:color="auto" w:fill="F7CAAC"/>
          </w:tcPr>
          <w:p w:rsidR="003F07A3" w:rsidRDefault="003F07A3" w:rsidP="00256AED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23" w:type="dxa"/>
            <w:gridSpan w:val="10"/>
          </w:tcPr>
          <w:p w:rsidR="003F07A3" w:rsidRDefault="003F07A3" w:rsidP="00256AED">
            <w:pPr>
              <w:jc w:val="both"/>
            </w:pPr>
            <w:r>
              <w:t>1</w:t>
            </w:r>
          </w:p>
        </w:tc>
      </w:tr>
      <w:tr w:rsidR="003F07A3" w:rsidTr="00F81AEA">
        <w:trPr>
          <w:gridAfter w:val="1"/>
          <w:wAfter w:w="176" w:type="dxa"/>
        </w:trPr>
        <w:tc>
          <w:tcPr>
            <w:tcW w:w="3109" w:type="dxa"/>
            <w:gridSpan w:val="7"/>
            <w:shd w:val="clear" w:color="auto" w:fill="F7CAAC"/>
          </w:tcPr>
          <w:p w:rsidR="003F07A3" w:rsidRDefault="003F07A3" w:rsidP="00256AED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80" w:type="dxa"/>
            <w:gridSpan w:val="38"/>
          </w:tcPr>
          <w:p w:rsidR="003F07A3" w:rsidRDefault="003F07A3" w:rsidP="00256AED">
            <w:pPr>
              <w:jc w:val="both"/>
            </w:pPr>
          </w:p>
        </w:tc>
      </w:tr>
      <w:tr w:rsidR="003F07A3" w:rsidTr="00F81AEA">
        <w:trPr>
          <w:gridAfter w:val="1"/>
          <w:wAfter w:w="176" w:type="dxa"/>
        </w:trPr>
        <w:tc>
          <w:tcPr>
            <w:tcW w:w="3109" w:type="dxa"/>
            <w:gridSpan w:val="7"/>
            <w:shd w:val="clear" w:color="auto" w:fill="F7CAAC"/>
          </w:tcPr>
          <w:p w:rsidR="003F07A3" w:rsidRDefault="003F07A3" w:rsidP="00256AED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3" w:type="dxa"/>
            <w:gridSpan w:val="19"/>
          </w:tcPr>
          <w:p w:rsidR="003F07A3" w:rsidRDefault="003F07A3" w:rsidP="00256AED">
            <w:pPr>
              <w:jc w:val="both"/>
            </w:pPr>
            <w:r>
              <w:t>zápočet</w:t>
            </w:r>
          </w:p>
        </w:tc>
        <w:tc>
          <w:tcPr>
            <w:tcW w:w="1557" w:type="dxa"/>
            <w:gridSpan w:val="5"/>
            <w:shd w:val="clear" w:color="auto" w:fill="F7CAAC"/>
          </w:tcPr>
          <w:p w:rsidR="003F07A3" w:rsidRDefault="003F07A3" w:rsidP="00256AED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20" w:type="dxa"/>
            <w:gridSpan w:val="14"/>
          </w:tcPr>
          <w:p w:rsidR="003F07A3" w:rsidRDefault="003F07A3" w:rsidP="00812996">
            <w:pPr>
              <w:jc w:val="both"/>
            </w:pPr>
            <w:r>
              <w:t>laboratorní cvičení</w:t>
            </w:r>
          </w:p>
        </w:tc>
      </w:tr>
      <w:tr w:rsidR="003F07A3" w:rsidTr="00F81AEA">
        <w:trPr>
          <w:gridAfter w:val="1"/>
          <w:wAfter w:w="176" w:type="dxa"/>
        </w:trPr>
        <w:tc>
          <w:tcPr>
            <w:tcW w:w="3109" w:type="dxa"/>
            <w:gridSpan w:val="7"/>
            <w:shd w:val="clear" w:color="auto" w:fill="F7CAAC"/>
          </w:tcPr>
          <w:p w:rsidR="003F07A3" w:rsidRDefault="003F07A3" w:rsidP="00256AED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80" w:type="dxa"/>
            <w:gridSpan w:val="38"/>
            <w:tcBorders>
              <w:bottom w:val="single" w:sz="4" w:space="0" w:color="auto"/>
            </w:tcBorders>
          </w:tcPr>
          <w:p w:rsidR="003F07A3" w:rsidRDefault="003F07A3" w:rsidP="00256AED">
            <w:pPr>
              <w:jc w:val="both"/>
            </w:pPr>
            <w:r>
              <w:t>100% účast na jednotlivých exkurzích.</w:t>
            </w:r>
          </w:p>
        </w:tc>
      </w:tr>
      <w:tr w:rsidR="003F07A3" w:rsidTr="00F81AEA">
        <w:trPr>
          <w:gridAfter w:val="1"/>
          <w:wAfter w:w="176" w:type="dxa"/>
          <w:trHeight w:val="197"/>
        </w:trPr>
        <w:tc>
          <w:tcPr>
            <w:tcW w:w="3109" w:type="dxa"/>
            <w:gridSpan w:val="7"/>
            <w:tcBorders>
              <w:top w:val="nil"/>
            </w:tcBorders>
            <w:shd w:val="clear" w:color="auto" w:fill="F7CAAC"/>
          </w:tcPr>
          <w:p w:rsidR="003F07A3" w:rsidRDefault="003F07A3" w:rsidP="00256AED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80" w:type="dxa"/>
            <w:gridSpan w:val="38"/>
            <w:tcBorders>
              <w:top w:val="single" w:sz="4" w:space="0" w:color="auto"/>
            </w:tcBorders>
          </w:tcPr>
          <w:p w:rsidR="003F07A3" w:rsidRDefault="003F07A3" w:rsidP="00256AED">
            <w:pPr>
              <w:jc w:val="both"/>
            </w:pPr>
          </w:p>
        </w:tc>
      </w:tr>
      <w:tr w:rsidR="003F07A3" w:rsidTr="00F81AEA">
        <w:trPr>
          <w:gridAfter w:val="1"/>
          <w:wAfter w:w="176" w:type="dxa"/>
          <w:trHeight w:val="243"/>
        </w:trPr>
        <w:tc>
          <w:tcPr>
            <w:tcW w:w="3109" w:type="dxa"/>
            <w:gridSpan w:val="7"/>
            <w:tcBorders>
              <w:top w:val="nil"/>
            </w:tcBorders>
            <w:shd w:val="clear" w:color="auto" w:fill="F7CAAC"/>
          </w:tcPr>
          <w:p w:rsidR="003F07A3" w:rsidRDefault="003F07A3" w:rsidP="00256AED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80" w:type="dxa"/>
            <w:gridSpan w:val="38"/>
            <w:tcBorders>
              <w:top w:val="nil"/>
            </w:tcBorders>
          </w:tcPr>
          <w:p w:rsidR="003F07A3" w:rsidRDefault="003F07A3" w:rsidP="00256AED">
            <w:pPr>
              <w:jc w:val="both"/>
            </w:pPr>
          </w:p>
        </w:tc>
      </w:tr>
      <w:tr w:rsidR="003F07A3" w:rsidTr="00F81AEA">
        <w:trPr>
          <w:gridAfter w:val="1"/>
          <w:wAfter w:w="176" w:type="dxa"/>
        </w:trPr>
        <w:tc>
          <w:tcPr>
            <w:tcW w:w="3109" w:type="dxa"/>
            <w:gridSpan w:val="7"/>
            <w:shd w:val="clear" w:color="auto" w:fill="F7CAAC"/>
          </w:tcPr>
          <w:p w:rsidR="003F07A3" w:rsidRDefault="003F07A3" w:rsidP="00256AED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3F07A3" w:rsidRDefault="003F07A3" w:rsidP="00256AED">
            <w:pPr>
              <w:jc w:val="both"/>
            </w:pPr>
          </w:p>
        </w:tc>
      </w:tr>
      <w:tr w:rsidR="003F07A3" w:rsidTr="00F81AEA">
        <w:trPr>
          <w:gridAfter w:val="1"/>
          <w:wAfter w:w="176" w:type="dxa"/>
          <w:trHeight w:val="291"/>
        </w:trPr>
        <w:tc>
          <w:tcPr>
            <w:tcW w:w="9889" w:type="dxa"/>
            <w:gridSpan w:val="45"/>
            <w:tcBorders>
              <w:top w:val="nil"/>
            </w:tcBorders>
          </w:tcPr>
          <w:p w:rsidR="003F07A3" w:rsidRDefault="003F07A3" w:rsidP="004410C2">
            <w:pPr>
              <w:spacing w:before="60" w:after="60"/>
              <w:jc w:val="both"/>
            </w:pPr>
            <w:r>
              <w:t xml:space="preserve">MVDr. Zdeněk </w:t>
            </w:r>
            <w:r w:rsidRPr="004410C2">
              <w:t>Polášek (100% l)</w:t>
            </w:r>
            <w:r>
              <w:t xml:space="preserve">                                                                                                                            </w:t>
            </w:r>
          </w:p>
        </w:tc>
      </w:tr>
      <w:tr w:rsidR="003F07A3" w:rsidTr="00F81AEA">
        <w:trPr>
          <w:gridAfter w:val="1"/>
          <w:wAfter w:w="176" w:type="dxa"/>
        </w:trPr>
        <w:tc>
          <w:tcPr>
            <w:tcW w:w="3109" w:type="dxa"/>
            <w:gridSpan w:val="7"/>
            <w:shd w:val="clear" w:color="auto" w:fill="F7CAAC"/>
          </w:tcPr>
          <w:p w:rsidR="003F07A3" w:rsidRDefault="003F07A3" w:rsidP="00256AED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3F07A3" w:rsidRDefault="003F07A3" w:rsidP="00256AED">
            <w:pPr>
              <w:jc w:val="both"/>
            </w:pPr>
          </w:p>
        </w:tc>
      </w:tr>
      <w:tr w:rsidR="003F07A3" w:rsidTr="00F81AEA">
        <w:trPr>
          <w:gridAfter w:val="1"/>
          <w:wAfter w:w="176" w:type="dxa"/>
          <w:trHeight w:val="2952"/>
        </w:trPr>
        <w:tc>
          <w:tcPr>
            <w:tcW w:w="9889" w:type="dxa"/>
            <w:gridSpan w:val="45"/>
            <w:tcBorders>
              <w:top w:val="nil"/>
              <w:bottom w:val="single" w:sz="12" w:space="0" w:color="auto"/>
            </w:tcBorders>
          </w:tcPr>
          <w:p w:rsidR="003F07A3" w:rsidRDefault="003F07A3" w:rsidP="00AB19B5">
            <w:pPr>
              <w:jc w:val="both"/>
            </w:pPr>
            <w:r>
              <w:t>Cílem předmětu je přiblížit studentům reálnou výrobu potravin a rozšířit jejich komplexní znalosti o procesu přípravy výroby potravin, její vlastní realizace a analýzy výsledné potraviny. Obsahem předmětu je účast na exkurzích v mlékárenském, masném a nápojářském průmyslu a u výrobců potravin rostlinného původu. Konkrétní exkurze budou vybírány na základě aktuální domluvy se spolupracujícími organizacemi.</w:t>
            </w:r>
          </w:p>
          <w:p w:rsidR="003F07A3" w:rsidRDefault="003F07A3" w:rsidP="00AB19B5">
            <w:pPr>
              <w:jc w:val="both"/>
            </w:pPr>
          </w:p>
          <w:p w:rsidR="003F07A3" w:rsidRDefault="003F07A3" w:rsidP="00AB19B5">
            <w:pPr>
              <w:jc w:val="both"/>
            </w:pPr>
          </w:p>
          <w:p w:rsidR="003F07A3" w:rsidRDefault="003F07A3" w:rsidP="00AB19B5">
            <w:pPr>
              <w:jc w:val="both"/>
            </w:pPr>
          </w:p>
          <w:p w:rsidR="003F07A3" w:rsidRDefault="003F07A3" w:rsidP="00AB19B5">
            <w:pPr>
              <w:jc w:val="both"/>
            </w:pPr>
          </w:p>
          <w:p w:rsidR="003F07A3" w:rsidRDefault="003F07A3" w:rsidP="00AB19B5">
            <w:pPr>
              <w:jc w:val="both"/>
            </w:pPr>
          </w:p>
          <w:p w:rsidR="003F07A3" w:rsidRDefault="003F07A3" w:rsidP="00AB19B5">
            <w:pPr>
              <w:jc w:val="both"/>
            </w:pPr>
          </w:p>
          <w:p w:rsidR="003F07A3" w:rsidRDefault="003F07A3" w:rsidP="00AB19B5">
            <w:pPr>
              <w:jc w:val="both"/>
            </w:pPr>
          </w:p>
          <w:p w:rsidR="003F07A3" w:rsidRDefault="003F07A3" w:rsidP="00AB19B5">
            <w:pPr>
              <w:jc w:val="both"/>
            </w:pPr>
          </w:p>
          <w:p w:rsidR="003F07A3" w:rsidRPr="00462F34" w:rsidRDefault="003F07A3" w:rsidP="00AB19B5">
            <w:pPr>
              <w:jc w:val="both"/>
            </w:pPr>
          </w:p>
        </w:tc>
      </w:tr>
      <w:tr w:rsidR="003F07A3" w:rsidTr="00F81AEA">
        <w:trPr>
          <w:gridAfter w:val="1"/>
          <w:wAfter w:w="176" w:type="dxa"/>
          <w:trHeight w:val="265"/>
        </w:trPr>
        <w:tc>
          <w:tcPr>
            <w:tcW w:w="3675" w:type="dxa"/>
            <w:gridSpan w:val="13"/>
            <w:tcBorders>
              <w:top w:val="nil"/>
            </w:tcBorders>
            <w:shd w:val="clear" w:color="auto" w:fill="F7CAAC"/>
          </w:tcPr>
          <w:p w:rsidR="003F07A3" w:rsidRDefault="003F07A3" w:rsidP="00256AED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4" w:type="dxa"/>
            <w:gridSpan w:val="32"/>
            <w:tcBorders>
              <w:top w:val="nil"/>
              <w:bottom w:val="nil"/>
            </w:tcBorders>
          </w:tcPr>
          <w:p w:rsidR="003F07A3" w:rsidRDefault="003F07A3" w:rsidP="00256AED">
            <w:pPr>
              <w:jc w:val="both"/>
            </w:pPr>
          </w:p>
        </w:tc>
      </w:tr>
      <w:tr w:rsidR="003F07A3" w:rsidTr="00F81AEA">
        <w:trPr>
          <w:gridAfter w:val="1"/>
          <w:wAfter w:w="176" w:type="dxa"/>
          <w:trHeight w:val="1497"/>
        </w:trPr>
        <w:tc>
          <w:tcPr>
            <w:tcW w:w="9889" w:type="dxa"/>
            <w:gridSpan w:val="45"/>
            <w:tcBorders>
              <w:top w:val="nil"/>
            </w:tcBorders>
          </w:tcPr>
          <w:p w:rsidR="003F07A3" w:rsidRDefault="003F07A3" w:rsidP="00256AED">
            <w:pPr>
              <w:jc w:val="both"/>
              <w:rPr>
                <w:u w:val="single"/>
              </w:rPr>
            </w:pPr>
            <w:r w:rsidRPr="00812996">
              <w:rPr>
                <w:u w:val="single"/>
              </w:rPr>
              <w:t>Doporučená literatura:</w:t>
            </w:r>
          </w:p>
          <w:p w:rsidR="003F07A3" w:rsidRPr="00F0474D" w:rsidRDefault="003F07A3" w:rsidP="00256AED">
            <w:pPr>
              <w:jc w:val="both"/>
            </w:pPr>
            <w:r w:rsidRPr="00F0474D">
              <w:t>Prezentační materiály a webové stránky navštívených organizací.</w:t>
            </w:r>
          </w:p>
          <w:p w:rsidR="003F07A3" w:rsidRPr="00232D66" w:rsidRDefault="003F07A3" w:rsidP="00232D66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  <w:sz w:val="20"/>
                <w:szCs w:val="20"/>
              </w:rPr>
            </w:pPr>
            <w:r>
              <w:rPr>
                <w:color w:val="212121"/>
                <w:sz w:val="20"/>
                <w:szCs w:val="20"/>
              </w:rPr>
              <w:t>GRIFFITHS, M.</w:t>
            </w:r>
            <w:r w:rsidRPr="00232D66">
              <w:rPr>
                <w:color w:val="212121"/>
                <w:sz w:val="20"/>
                <w:szCs w:val="20"/>
              </w:rPr>
              <w:t> </w:t>
            </w:r>
            <w:r w:rsidRPr="00232D66">
              <w:rPr>
                <w:iCs/>
                <w:color w:val="212121"/>
                <w:sz w:val="20"/>
                <w:szCs w:val="20"/>
              </w:rPr>
              <w:t xml:space="preserve">Improving the </w:t>
            </w:r>
            <w:r>
              <w:rPr>
                <w:iCs/>
                <w:color w:val="212121"/>
                <w:sz w:val="20"/>
                <w:szCs w:val="20"/>
              </w:rPr>
              <w:t>S</w:t>
            </w:r>
            <w:r w:rsidRPr="00232D66">
              <w:rPr>
                <w:iCs/>
                <w:color w:val="212121"/>
                <w:sz w:val="20"/>
                <w:szCs w:val="20"/>
              </w:rPr>
              <w:t xml:space="preserve">afety and </w:t>
            </w:r>
            <w:r>
              <w:rPr>
                <w:iCs/>
                <w:color w:val="212121"/>
                <w:sz w:val="20"/>
                <w:szCs w:val="20"/>
              </w:rPr>
              <w:t>Q</w:t>
            </w:r>
            <w:r w:rsidRPr="00232D66">
              <w:rPr>
                <w:iCs/>
                <w:color w:val="212121"/>
                <w:sz w:val="20"/>
                <w:szCs w:val="20"/>
              </w:rPr>
              <w:t xml:space="preserve">uality of </w:t>
            </w:r>
            <w:r>
              <w:rPr>
                <w:iCs/>
                <w:color w:val="212121"/>
                <w:sz w:val="20"/>
                <w:szCs w:val="20"/>
              </w:rPr>
              <w:t>M</w:t>
            </w:r>
            <w:r w:rsidRPr="00232D66">
              <w:rPr>
                <w:iCs/>
                <w:color w:val="212121"/>
                <w:sz w:val="20"/>
                <w:szCs w:val="20"/>
              </w:rPr>
              <w:t xml:space="preserve">ilk. Improving </w:t>
            </w:r>
            <w:r>
              <w:rPr>
                <w:iCs/>
                <w:color w:val="212121"/>
                <w:sz w:val="20"/>
                <w:szCs w:val="20"/>
              </w:rPr>
              <w:t>Q</w:t>
            </w:r>
            <w:r w:rsidRPr="00232D66">
              <w:rPr>
                <w:iCs/>
                <w:color w:val="212121"/>
                <w:sz w:val="20"/>
                <w:szCs w:val="20"/>
              </w:rPr>
              <w:t xml:space="preserve">uality in </w:t>
            </w:r>
            <w:r>
              <w:rPr>
                <w:iCs/>
                <w:color w:val="212121"/>
                <w:sz w:val="20"/>
                <w:szCs w:val="20"/>
              </w:rPr>
              <w:t>M</w:t>
            </w:r>
            <w:r w:rsidRPr="00232D66">
              <w:rPr>
                <w:iCs/>
                <w:color w:val="212121"/>
                <w:sz w:val="20"/>
                <w:szCs w:val="20"/>
              </w:rPr>
              <w:t xml:space="preserve">ilk </w:t>
            </w:r>
            <w:r>
              <w:rPr>
                <w:iCs/>
                <w:color w:val="212121"/>
                <w:sz w:val="20"/>
                <w:szCs w:val="20"/>
              </w:rPr>
              <w:t>P</w:t>
            </w:r>
            <w:r w:rsidRPr="00232D66">
              <w:rPr>
                <w:iCs/>
                <w:color w:val="212121"/>
                <w:sz w:val="20"/>
                <w:szCs w:val="20"/>
              </w:rPr>
              <w:t>roducts</w:t>
            </w:r>
            <w:r w:rsidRPr="00232D66">
              <w:rPr>
                <w:color w:val="212121"/>
                <w:sz w:val="20"/>
                <w:szCs w:val="20"/>
              </w:rPr>
              <w:t>. Cambridge: Woodhead Pub</w:t>
            </w:r>
            <w:r>
              <w:rPr>
                <w:color w:val="212121"/>
                <w:sz w:val="20"/>
                <w:szCs w:val="20"/>
              </w:rPr>
              <w:t>.</w:t>
            </w:r>
            <w:r w:rsidRPr="00232D66">
              <w:rPr>
                <w:color w:val="212121"/>
                <w:sz w:val="20"/>
                <w:szCs w:val="20"/>
              </w:rPr>
              <w:t>, 2010. ISBN 9781845699437.</w:t>
            </w:r>
          </w:p>
          <w:p w:rsidR="003F07A3" w:rsidRPr="00232D66" w:rsidRDefault="003F07A3" w:rsidP="00232D66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  <w:sz w:val="20"/>
                <w:szCs w:val="20"/>
              </w:rPr>
            </w:pPr>
            <w:r w:rsidRPr="00232D66">
              <w:rPr>
                <w:color w:val="212121"/>
                <w:sz w:val="20"/>
                <w:szCs w:val="20"/>
              </w:rPr>
              <w:t>RANKEN, M.D.</w:t>
            </w:r>
            <w:r>
              <w:rPr>
                <w:color w:val="212121"/>
                <w:sz w:val="20"/>
                <w:szCs w:val="20"/>
              </w:rPr>
              <w:t xml:space="preserve">, KILL, R.C., </w:t>
            </w:r>
            <w:r w:rsidRPr="00232D66">
              <w:rPr>
                <w:color w:val="212121"/>
                <w:sz w:val="20"/>
                <w:szCs w:val="20"/>
              </w:rPr>
              <w:t xml:space="preserve">BAKER, C. (Eds.) </w:t>
            </w:r>
            <w:r w:rsidRPr="00232D66">
              <w:rPr>
                <w:iCs/>
                <w:color w:val="212121"/>
                <w:sz w:val="20"/>
                <w:szCs w:val="20"/>
              </w:rPr>
              <w:t>Food Industries Manual</w:t>
            </w:r>
            <w:r w:rsidRPr="00232D66">
              <w:rPr>
                <w:color w:val="212121"/>
                <w:sz w:val="20"/>
                <w:szCs w:val="20"/>
              </w:rPr>
              <w:t>. London, 1997. ISBN 9780751404043.</w:t>
            </w:r>
          </w:p>
          <w:p w:rsidR="003F07A3" w:rsidRPr="00812996" w:rsidRDefault="003F07A3" w:rsidP="00232D66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u w:val="single"/>
              </w:rPr>
            </w:pPr>
            <w:r w:rsidRPr="001E7F99">
              <w:rPr>
                <w:color w:val="212121"/>
                <w:sz w:val="20"/>
                <w:szCs w:val="20"/>
              </w:rPr>
              <w:t>FEINER, G. </w:t>
            </w:r>
            <w:r w:rsidRPr="001E7F99">
              <w:rPr>
                <w:iCs/>
                <w:color w:val="212121"/>
                <w:sz w:val="20"/>
                <w:szCs w:val="20"/>
              </w:rPr>
              <w:t>Meat Products Handbook: Practical Science and Technology</w:t>
            </w:r>
            <w:r w:rsidRPr="001E7F99">
              <w:rPr>
                <w:color w:val="212121"/>
                <w:sz w:val="20"/>
                <w:szCs w:val="20"/>
              </w:rPr>
              <w:t>. Cambridge: Woodhead Pub., 2008. ISBN 9781845690502.</w:t>
            </w:r>
          </w:p>
        </w:tc>
      </w:tr>
      <w:tr w:rsidR="003F07A3" w:rsidTr="00F81AEA">
        <w:trPr>
          <w:gridAfter w:val="1"/>
          <w:wAfter w:w="176" w:type="dxa"/>
        </w:trPr>
        <w:tc>
          <w:tcPr>
            <w:tcW w:w="9889" w:type="dxa"/>
            <w:gridSpan w:val="4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3F07A3" w:rsidRDefault="003F07A3" w:rsidP="00256AED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F07A3" w:rsidTr="00F81AEA">
        <w:trPr>
          <w:gridAfter w:val="1"/>
          <w:wAfter w:w="176" w:type="dxa"/>
        </w:trPr>
        <w:tc>
          <w:tcPr>
            <w:tcW w:w="4809" w:type="dxa"/>
            <w:gridSpan w:val="19"/>
            <w:tcBorders>
              <w:top w:val="single" w:sz="2" w:space="0" w:color="auto"/>
            </w:tcBorders>
            <w:shd w:val="clear" w:color="auto" w:fill="F7CAAC"/>
          </w:tcPr>
          <w:p w:rsidR="003F07A3" w:rsidRDefault="003F07A3" w:rsidP="00256AED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8" w:type="dxa"/>
            <w:gridSpan w:val="3"/>
            <w:tcBorders>
              <w:top w:val="single" w:sz="2" w:space="0" w:color="auto"/>
            </w:tcBorders>
          </w:tcPr>
          <w:p w:rsidR="003F07A3" w:rsidRDefault="003F07A3" w:rsidP="00256AED">
            <w:pPr>
              <w:jc w:val="both"/>
            </w:pPr>
          </w:p>
        </w:tc>
        <w:tc>
          <w:tcPr>
            <w:tcW w:w="4192" w:type="dxa"/>
            <w:gridSpan w:val="23"/>
            <w:tcBorders>
              <w:top w:val="single" w:sz="2" w:space="0" w:color="auto"/>
            </w:tcBorders>
            <w:shd w:val="clear" w:color="auto" w:fill="F7CAAC"/>
          </w:tcPr>
          <w:p w:rsidR="003F07A3" w:rsidRDefault="003F07A3" w:rsidP="00256AED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F07A3" w:rsidTr="00F81AEA">
        <w:trPr>
          <w:gridAfter w:val="1"/>
          <w:wAfter w:w="176" w:type="dxa"/>
        </w:trPr>
        <w:tc>
          <w:tcPr>
            <w:tcW w:w="9889" w:type="dxa"/>
            <w:gridSpan w:val="45"/>
            <w:shd w:val="clear" w:color="auto" w:fill="F7CAAC"/>
          </w:tcPr>
          <w:p w:rsidR="003F07A3" w:rsidRDefault="003F07A3" w:rsidP="00256AED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F07A3" w:rsidTr="00F81AEA">
        <w:trPr>
          <w:gridAfter w:val="1"/>
          <w:wAfter w:w="176" w:type="dxa"/>
          <w:trHeight w:val="1373"/>
        </w:trPr>
        <w:tc>
          <w:tcPr>
            <w:tcW w:w="9889" w:type="dxa"/>
            <w:gridSpan w:val="45"/>
          </w:tcPr>
          <w:p w:rsidR="003F07A3" w:rsidRDefault="003F07A3" w:rsidP="00256AED">
            <w:pPr>
              <w:jc w:val="both"/>
            </w:pPr>
          </w:p>
          <w:p w:rsidR="003F07A3" w:rsidRDefault="003F07A3" w:rsidP="00256AED">
            <w:pPr>
              <w:jc w:val="both"/>
            </w:pPr>
          </w:p>
          <w:p w:rsidR="003F07A3" w:rsidRDefault="003F07A3" w:rsidP="00256AED">
            <w:pPr>
              <w:jc w:val="both"/>
            </w:pPr>
          </w:p>
          <w:p w:rsidR="003F07A3" w:rsidRDefault="003F07A3" w:rsidP="00256AED">
            <w:pPr>
              <w:jc w:val="both"/>
            </w:pPr>
          </w:p>
          <w:p w:rsidR="003F07A3" w:rsidRDefault="003F07A3" w:rsidP="00256AED">
            <w:pPr>
              <w:jc w:val="both"/>
            </w:pPr>
          </w:p>
          <w:p w:rsidR="003F07A3" w:rsidRDefault="003F07A3" w:rsidP="00256AED">
            <w:pPr>
              <w:jc w:val="both"/>
            </w:pPr>
          </w:p>
          <w:p w:rsidR="003F07A3" w:rsidRDefault="003F07A3" w:rsidP="00256AED">
            <w:pPr>
              <w:jc w:val="both"/>
            </w:pPr>
          </w:p>
          <w:p w:rsidR="003F07A3" w:rsidRDefault="003F07A3" w:rsidP="00256AED">
            <w:pPr>
              <w:jc w:val="both"/>
            </w:pPr>
          </w:p>
          <w:p w:rsidR="003F07A3" w:rsidRDefault="003F07A3" w:rsidP="00256AED">
            <w:pPr>
              <w:jc w:val="both"/>
            </w:pPr>
          </w:p>
          <w:p w:rsidR="003F07A3" w:rsidRDefault="003F07A3" w:rsidP="00256AED">
            <w:pPr>
              <w:jc w:val="both"/>
            </w:pPr>
          </w:p>
          <w:p w:rsidR="0029786C" w:rsidRDefault="0029786C" w:rsidP="00256AED">
            <w:pPr>
              <w:jc w:val="both"/>
            </w:pPr>
          </w:p>
          <w:p w:rsidR="0029786C" w:rsidRDefault="0029786C" w:rsidP="00256AED">
            <w:pPr>
              <w:jc w:val="both"/>
            </w:pPr>
          </w:p>
          <w:p w:rsidR="0029786C" w:rsidRDefault="0029786C" w:rsidP="00256AED">
            <w:pPr>
              <w:jc w:val="both"/>
            </w:pPr>
          </w:p>
          <w:p w:rsidR="0029786C" w:rsidRDefault="0029786C" w:rsidP="00256AED">
            <w:pPr>
              <w:jc w:val="both"/>
            </w:pPr>
          </w:p>
          <w:p w:rsidR="0029786C" w:rsidRDefault="0029786C" w:rsidP="00256AED">
            <w:pPr>
              <w:jc w:val="both"/>
            </w:pPr>
          </w:p>
          <w:p w:rsidR="0029786C" w:rsidRDefault="0029786C" w:rsidP="00256AED">
            <w:pPr>
              <w:jc w:val="both"/>
            </w:pPr>
          </w:p>
          <w:p w:rsidR="003F07A3" w:rsidRDefault="003F07A3" w:rsidP="00256AED">
            <w:pPr>
              <w:jc w:val="both"/>
            </w:pPr>
          </w:p>
        </w:tc>
      </w:tr>
      <w:tr w:rsidR="003F07A3" w:rsidTr="00F81AEA">
        <w:trPr>
          <w:gridAfter w:val="1"/>
          <w:wAfter w:w="176" w:type="dxa"/>
        </w:trPr>
        <w:tc>
          <w:tcPr>
            <w:tcW w:w="9889" w:type="dxa"/>
            <w:gridSpan w:val="45"/>
            <w:tcBorders>
              <w:bottom w:val="double" w:sz="4" w:space="0" w:color="auto"/>
            </w:tcBorders>
            <w:shd w:val="clear" w:color="auto" w:fill="BDD6EE"/>
          </w:tcPr>
          <w:p w:rsidR="003F07A3" w:rsidRDefault="003F07A3" w:rsidP="007927FA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3F07A3" w:rsidRPr="00912E6E" w:rsidTr="00F81AEA">
        <w:trPr>
          <w:gridAfter w:val="1"/>
          <w:wAfter w:w="176" w:type="dxa"/>
        </w:trPr>
        <w:tc>
          <w:tcPr>
            <w:tcW w:w="3109" w:type="dxa"/>
            <w:gridSpan w:val="7"/>
            <w:tcBorders>
              <w:top w:val="double" w:sz="4" w:space="0" w:color="auto"/>
            </w:tcBorders>
            <w:shd w:val="clear" w:color="auto" w:fill="F7CAAC"/>
          </w:tcPr>
          <w:p w:rsidR="003F07A3" w:rsidRDefault="003F07A3" w:rsidP="007927F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80" w:type="dxa"/>
            <w:gridSpan w:val="38"/>
            <w:tcBorders>
              <w:top w:val="double" w:sz="4" w:space="0" w:color="auto"/>
            </w:tcBorders>
          </w:tcPr>
          <w:p w:rsidR="003F07A3" w:rsidRPr="00912E6E" w:rsidRDefault="00326646" w:rsidP="007927FA">
            <w:pPr>
              <w:jc w:val="both"/>
              <w:rPr>
                <w:b/>
              </w:rPr>
            </w:pPr>
            <w:bookmarkStart w:id="32" w:name="DP"/>
            <w:bookmarkEnd w:id="32"/>
            <w:r w:rsidRPr="00014DE6">
              <w:rPr>
                <w:b/>
              </w:rPr>
              <w:t>Master Thesis</w:t>
            </w:r>
          </w:p>
        </w:tc>
      </w:tr>
      <w:tr w:rsidR="003F07A3" w:rsidTr="00F81AEA">
        <w:trPr>
          <w:gridAfter w:val="1"/>
          <w:wAfter w:w="176" w:type="dxa"/>
        </w:trPr>
        <w:tc>
          <w:tcPr>
            <w:tcW w:w="3109" w:type="dxa"/>
            <w:gridSpan w:val="7"/>
            <w:shd w:val="clear" w:color="auto" w:fill="F7CAAC"/>
          </w:tcPr>
          <w:p w:rsidR="003F07A3" w:rsidRDefault="003F07A3" w:rsidP="007927F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3" w:type="dxa"/>
            <w:gridSpan w:val="19"/>
          </w:tcPr>
          <w:p w:rsidR="003F07A3" w:rsidRDefault="003F07A3" w:rsidP="007927FA">
            <w:pPr>
              <w:jc w:val="both"/>
            </w:pPr>
            <w:r>
              <w:t>povinný, PZ</w:t>
            </w:r>
          </w:p>
        </w:tc>
        <w:tc>
          <w:tcPr>
            <w:tcW w:w="2693" w:type="dxa"/>
            <w:gridSpan w:val="13"/>
            <w:shd w:val="clear" w:color="auto" w:fill="F7CAAC"/>
          </w:tcPr>
          <w:p w:rsidR="003F07A3" w:rsidRDefault="003F07A3" w:rsidP="007927F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84" w:type="dxa"/>
            <w:gridSpan w:val="6"/>
          </w:tcPr>
          <w:p w:rsidR="003F07A3" w:rsidRDefault="003F07A3" w:rsidP="007927FA">
            <w:pPr>
              <w:jc w:val="both"/>
            </w:pPr>
            <w:r>
              <w:t>2/LS</w:t>
            </w:r>
          </w:p>
        </w:tc>
      </w:tr>
      <w:tr w:rsidR="003F07A3" w:rsidTr="00F81AEA">
        <w:trPr>
          <w:gridAfter w:val="1"/>
          <w:wAfter w:w="176" w:type="dxa"/>
        </w:trPr>
        <w:tc>
          <w:tcPr>
            <w:tcW w:w="3109" w:type="dxa"/>
            <w:gridSpan w:val="7"/>
            <w:shd w:val="clear" w:color="auto" w:fill="F7CAAC"/>
          </w:tcPr>
          <w:p w:rsidR="003F07A3" w:rsidRDefault="003F07A3" w:rsidP="007927F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0" w:type="dxa"/>
            <w:gridSpan w:val="12"/>
          </w:tcPr>
          <w:p w:rsidR="003F07A3" w:rsidRDefault="007C3A8F" w:rsidP="006E3EBE">
            <w:pPr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28s+364l</w:t>
            </w:r>
          </w:p>
        </w:tc>
        <w:tc>
          <w:tcPr>
            <w:tcW w:w="888" w:type="dxa"/>
            <w:gridSpan w:val="3"/>
            <w:shd w:val="clear" w:color="auto" w:fill="F7CAAC"/>
          </w:tcPr>
          <w:p w:rsidR="003F07A3" w:rsidRDefault="003F07A3" w:rsidP="007927F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5" w:type="dxa"/>
            <w:gridSpan w:val="4"/>
          </w:tcPr>
          <w:p w:rsidR="003F07A3" w:rsidRDefault="008F1F46" w:rsidP="007927FA">
            <w:pPr>
              <w:jc w:val="both"/>
            </w:pPr>
            <w:r>
              <w:t>392</w:t>
            </w:r>
          </w:p>
        </w:tc>
        <w:tc>
          <w:tcPr>
            <w:tcW w:w="2154" w:type="dxa"/>
            <w:gridSpan w:val="9"/>
            <w:shd w:val="clear" w:color="auto" w:fill="F7CAAC"/>
          </w:tcPr>
          <w:p w:rsidR="003F07A3" w:rsidRDefault="003F07A3" w:rsidP="007927F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23" w:type="dxa"/>
            <w:gridSpan w:val="10"/>
          </w:tcPr>
          <w:p w:rsidR="003F07A3" w:rsidRDefault="003F07A3" w:rsidP="007927FA">
            <w:pPr>
              <w:jc w:val="both"/>
            </w:pPr>
            <w:r>
              <w:t>29</w:t>
            </w:r>
          </w:p>
        </w:tc>
      </w:tr>
      <w:tr w:rsidR="003F07A3" w:rsidTr="00F81AEA">
        <w:trPr>
          <w:gridAfter w:val="1"/>
          <w:wAfter w:w="176" w:type="dxa"/>
        </w:trPr>
        <w:tc>
          <w:tcPr>
            <w:tcW w:w="3109" w:type="dxa"/>
            <w:gridSpan w:val="7"/>
            <w:shd w:val="clear" w:color="auto" w:fill="F7CAAC"/>
          </w:tcPr>
          <w:p w:rsidR="003F07A3" w:rsidRDefault="003F07A3" w:rsidP="007927F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80" w:type="dxa"/>
            <w:gridSpan w:val="38"/>
          </w:tcPr>
          <w:p w:rsidR="003F07A3" w:rsidRDefault="003F07A3" w:rsidP="007927FA">
            <w:pPr>
              <w:jc w:val="both"/>
            </w:pPr>
          </w:p>
        </w:tc>
      </w:tr>
      <w:tr w:rsidR="003F07A3" w:rsidTr="00F81AEA">
        <w:trPr>
          <w:gridAfter w:val="1"/>
          <w:wAfter w:w="176" w:type="dxa"/>
        </w:trPr>
        <w:tc>
          <w:tcPr>
            <w:tcW w:w="3109" w:type="dxa"/>
            <w:gridSpan w:val="7"/>
            <w:shd w:val="clear" w:color="auto" w:fill="F7CAAC"/>
          </w:tcPr>
          <w:p w:rsidR="003F07A3" w:rsidRDefault="003F07A3" w:rsidP="007927F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3" w:type="dxa"/>
            <w:gridSpan w:val="19"/>
          </w:tcPr>
          <w:p w:rsidR="003F07A3" w:rsidRDefault="003F07A3" w:rsidP="007927FA">
            <w:pPr>
              <w:jc w:val="both"/>
            </w:pPr>
            <w:r>
              <w:t>zápočet</w:t>
            </w:r>
          </w:p>
        </w:tc>
        <w:tc>
          <w:tcPr>
            <w:tcW w:w="1557" w:type="dxa"/>
            <w:gridSpan w:val="5"/>
            <w:shd w:val="clear" w:color="auto" w:fill="F7CAAC"/>
          </w:tcPr>
          <w:p w:rsidR="003F07A3" w:rsidRDefault="003F07A3" w:rsidP="007927F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20" w:type="dxa"/>
            <w:gridSpan w:val="14"/>
          </w:tcPr>
          <w:p w:rsidR="003F07A3" w:rsidRDefault="003F07A3" w:rsidP="007927FA">
            <w:pPr>
              <w:jc w:val="both"/>
            </w:pPr>
            <w:r>
              <w:t>semináře,</w:t>
            </w:r>
          </w:p>
          <w:p w:rsidR="003F07A3" w:rsidRDefault="003F07A3" w:rsidP="007927FA">
            <w:pPr>
              <w:jc w:val="both"/>
            </w:pPr>
            <w:r>
              <w:t>laboratorní cvičení</w:t>
            </w:r>
          </w:p>
        </w:tc>
      </w:tr>
      <w:tr w:rsidR="003F07A3" w:rsidTr="00F81AEA">
        <w:trPr>
          <w:gridAfter w:val="1"/>
          <w:wAfter w:w="176" w:type="dxa"/>
        </w:trPr>
        <w:tc>
          <w:tcPr>
            <w:tcW w:w="3109" w:type="dxa"/>
            <w:gridSpan w:val="7"/>
            <w:shd w:val="clear" w:color="auto" w:fill="F7CAAC"/>
          </w:tcPr>
          <w:p w:rsidR="003F07A3" w:rsidRDefault="003F07A3" w:rsidP="007927F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80" w:type="dxa"/>
            <w:gridSpan w:val="38"/>
            <w:tcBorders>
              <w:bottom w:val="single" w:sz="4" w:space="0" w:color="auto"/>
            </w:tcBorders>
          </w:tcPr>
          <w:p w:rsidR="003F07A3" w:rsidRDefault="003F07A3" w:rsidP="007927FA">
            <w:pPr>
              <w:jc w:val="both"/>
            </w:pPr>
            <w:r>
              <w:t>Povinná účast na seminářích 80%.</w:t>
            </w:r>
          </w:p>
        </w:tc>
      </w:tr>
      <w:tr w:rsidR="003F07A3" w:rsidTr="00F81AEA">
        <w:trPr>
          <w:gridAfter w:val="1"/>
          <w:wAfter w:w="176" w:type="dxa"/>
          <w:trHeight w:val="197"/>
        </w:trPr>
        <w:tc>
          <w:tcPr>
            <w:tcW w:w="3109" w:type="dxa"/>
            <w:gridSpan w:val="7"/>
            <w:tcBorders>
              <w:top w:val="nil"/>
            </w:tcBorders>
            <w:shd w:val="clear" w:color="auto" w:fill="F7CAAC"/>
          </w:tcPr>
          <w:p w:rsidR="003F07A3" w:rsidRDefault="003F07A3" w:rsidP="007927F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80" w:type="dxa"/>
            <w:gridSpan w:val="38"/>
            <w:tcBorders>
              <w:top w:val="single" w:sz="4" w:space="0" w:color="auto"/>
            </w:tcBorders>
          </w:tcPr>
          <w:p w:rsidR="003F07A3" w:rsidRDefault="003F07A3" w:rsidP="007927FA">
            <w:pPr>
              <w:jc w:val="both"/>
            </w:pPr>
            <w:r>
              <w:t>doc. Ing. František Buňka, Ph.D.</w:t>
            </w:r>
          </w:p>
        </w:tc>
      </w:tr>
      <w:tr w:rsidR="003F07A3" w:rsidTr="00F81AEA">
        <w:trPr>
          <w:gridAfter w:val="1"/>
          <w:wAfter w:w="176" w:type="dxa"/>
          <w:trHeight w:val="243"/>
        </w:trPr>
        <w:tc>
          <w:tcPr>
            <w:tcW w:w="3109" w:type="dxa"/>
            <w:gridSpan w:val="7"/>
            <w:tcBorders>
              <w:top w:val="nil"/>
            </w:tcBorders>
            <w:shd w:val="clear" w:color="auto" w:fill="F7CAAC"/>
          </w:tcPr>
          <w:p w:rsidR="003F07A3" w:rsidRDefault="003F07A3" w:rsidP="007927F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80" w:type="dxa"/>
            <w:gridSpan w:val="38"/>
            <w:tcBorders>
              <w:top w:val="nil"/>
            </w:tcBorders>
          </w:tcPr>
          <w:p w:rsidR="003F07A3" w:rsidRDefault="003F07A3" w:rsidP="008D2F97">
            <w:pPr>
              <w:jc w:val="both"/>
            </w:pPr>
            <w:r>
              <w:t>100% s</w:t>
            </w:r>
          </w:p>
          <w:p w:rsidR="003F07A3" w:rsidRDefault="003F07A3" w:rsidP="008D2F97">
            <w:pPr>
              <w:jc w:val="both"/>
            </w:pPr>
            <w:r>
              <w:t>G</w:t>
            </w:r>
            <w:r w:rsidRPr="000B5FA5">
              <w:t>arant je jední</w:t>
            </w:r>
            <w:r>
              <w:t>m z vedoucích diplomových prací.</w:t>
            </w:r>
          </w:p>
        </w:tc>
      </w:tr>
      <w:tr w:rsidR="003F07A3" w:rsidTr="00F81AEA">
        <w:trPr>
          <w:gridAfter w:val="1"/>
          <w:wAfter w:w="176" w:type="dxa"/>
        </w:trPr>
        <w:tc>
          <w:tcPr>
            <w:tcW w:w="3109" w:type="dxa"/>
            <w:gridSpan w:val="7"/>
            <w:shd w:val="clear" w:color="auto" w:fill="F7CAAC"/>
          </w:tcPr>
          <w:p w:rsidR="003F07A3" w:rsidRDefault="003F07A3" w:rsidP="007927F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3F07A3" w:rsidRDefault="003F07A3" w:rsidP="007927FA"/>
        </w:tc>
      </w:tr>
      <w:tr w:rsidR="003F07A3" w:rsidTr="00F81AEA">
        <w:trPr>
          <w:gridAfter w:val="1"/>
          <w:wAfter w:w="176" w:type="dxa"/>
          <w:trHeight w:val="554"/>
        </w:trPr>
        <w:tc>
          <w:tcPr>
            <w:tcW w:w="9889" w:type="dxa"/>
            <w:gridSpan w:val="45"/>
            <w:tcBorders>
              <w:top w:val="nil"/>
            </w:tcBorders>
          </w:tcPr>
          <w:p w:rsidR="003F07A3" w:rsidRPr="00BB1E0D" w:rsidRDefault="003F07A3" w:rsidP="006E3EBE">
            <w:pPr>
              <w:spacing w:before="60" w:after="40"/>
              <w:jc w:val="both"/>
            </w:pPr>
            <w:r w:rsidRPr="006E3EBE">
              <w:rPr>
                <w:b/>
              </w:rPr>
              <w:t>doc. Ing. František Buňka, Ph.D</w:t>
            </w:r>
            <w:r>
              <w:rPr>
                <w:b/>
              </w:rPr>
              <w:t xml:space="preserve">. </w:t>
            </w:r>
            <w:r w:rsidRPr="00BB1E0D">
              <w:t>(100% s, garant je jedním z vedoucích diplomových prací)</w:t>
            </w:r>
          </w:p>
          <w:p w:rsidR="003F07A3" w:rsidRDefault="003F07A3" w:rsidP="008D2F97">
            <w:pPr>
              <w:spacing w:before="60" w:after="60"/>
              <w:jc w:val="both"/>
            </w:pPr>
            <w:r>
              <w:t>vedoucí diplomových prací (100% l)</w:t>
            </w:r>
          </w:p>
        </w:tc>
      </w:tr>
      <w:tr w:rsidR="003F07A3" w:rsidTr="00F81AEA">
        <w:trPr>
          <w:gridAfter w:val="1"/>
          <w:wAfter w:w="176" w:type="dxa"/>
        </w:trPr>
        <w:tc>
          <w:tcPr>
            <w:tcW w:w="3109" w:type="dxa"/>
            <w:gridSpan w:val="7"/>
            <w:shd w:val="clear" w:color="auto" w:fill="F7CAAC"/>
          </w:tcPr>
          <w:p w:rsidR="003F07A3" w:rsidRDefault="003F07A3" w:rsidP="007927F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3F07A3" w:rsidRDefault="003F07A3" w:rsidP="007927FA">
            <w:pPr>
              <w:jc w:val="both"/>
            </w:pPr>
          </w:p>
        </w:tc>
      </w:tr>
      <w:tr w:rsidR="003F07A3" w:rsidTr="00F81AEA">
        <w:trPr>
          <w:gridAfter w:val="1"/>
          <w:wAfter w:w="176" w:type="dxa"/>
          <w:trHeight w:val="3225"/>
        </w:trPr>
        <w:tc>
          <w:tcPr>
            <w:tcW w:w="9889" w:type="dxa"/>
            <w:gridSpan w:val="45"/>
            <w:tcBorders>
              <w:top w:val="nil"/>
              <w:bottom w:val="single" w:sz="12" w:space="0" w:color="auto"/>
            </w:tcBorders>
          </w:tcPr>
          <w:p w:rsidR="003F07A3" w:rsidRDefault="003F07A3" w:rsidP="00096018">
            <w:pPr>
              <w:jc w:val="both"/>
            </w:pPr>
            <w:r w:rsidRPr="00096018">
              <w:t>Cílem předmětu je seznámit studenty s problematikou psaní kvalifikační práce. Student pokračuje v realizaci diplomové práce, prohlubuje své znalosti získané v bakalářském i magisterském stupni studia, jakož i zvyšuje své dovednosti a rozšiřuje své zkušenosti z vypracování bakalářské práce. V seminářích probíhají prezentace studentů, v rámci kterých představují výsledky svých diplomových prací. V laboratořích studenti pod vedením vedoucího samostatně pracují na řešení zadaného tématu diplomové práce. Diplomovou prací se student současně podílí na výzkumu, jemuž se věnuje vedoucí, a jejím cílem je získání nových poznatků. V rámci řešení diplomové práce se student podílí na vyhledávání dosavadních poznatků v literatuře, provádí experimenty podle pokynů vedoucího, přičemž také experimenty navrhuje. Vypracuje diplomovou práci v zadaném členění a podle požadavků na formální úpravu a připravuje prezentace o dílčím pokroku práce a prezentaci k obhajobě.</w:t>
            </w:r>
          </w:p>
          <w:p w:rsidR="003F07A3" w:rsidRDefault="003F07A3" w:rsidP="00096018">
            <w:pPr>
              <w:jc w:val="both"/>
            </w:pPr>
          </w:p>
          <w:p w:rsidR="003F07A3" w:rsidRDefault="003F07A3" w:rsidP="00096018">
            <w:pPr>
              <w:jc w:val="both"/>
            </w:pPr>
          </w:p>
          <w:p w:rsidR="003F07A3" w:rsidRDefault="003F07A3" w:rsidP="00096018">
            <w:pPr>
              <w:jc w:val="both"/>
            </w:pPr>
          </w:p>
          <w:p w:rsidR="003F07A3" w:rsidRDefault="003F07A3" w:rsidP="00096018">
            <w:pPr>
              <w:jc w:val="both"/>
            </w:pPr>
          </w:p>
          <w:p w:rsidR="003F07A3" w:rsidRPr="008D2F97" w:rsidRDefault="003F07A3" w:rsidP="00096018">
            <w:pPr>
              <w:jc w:val="both"/>
            </w:pPr>
          </w:p>
        </w:tc>
      </w:tr>
      <w:tr w:rsidR="003F07A3" w:rsidTr="00F81AEA">
        <w:trPr>
          <w:gridAfter w:val="1"/>
          <w:wAfter w:w="176" w:type="dxa"/>
          <w:trHeight w:val="265"/>
        </w:trPr>
        <w:tc>
          <w:tcPr>
            <w:tcW w:w="3675" w:type="dxa"/>
            <w:gridSpan w:val="13"/>
            <w:tcBorders>
              <w:top w:val="nil"/>
            </w:tcBorders>
            <w:shd w:val="clear" w:color="auto" w:fill="F7CAAC"/>
          </w:tcPr>
          <w:p w:rsidR="003F07A3" w:rsidRDefault="003F07A3" w:rsidP="007927F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4" w:type="dxa"/>
            <w:gridSpan w:val="32"/>
            <w:tcBorders>
              <w:top w:val="nil"/>
              <w:bottom w:val="nil"/>
            </w:tcBorders>
          </w:tcPr>
          <w:p w:rsidR="003F07A3" w:rsidRDefault="003F07A3" w:rsidP="007927FA">
            <w:pPr>
              <w:jc w:val="both"/>
            </w:pPr>
          </w:p>
        </w:tc>
      </w:tr>
      <w:tr w:rsidR="003F07A3" w:rsidRPr="0032078B" w:rsidTr="00F81AEA">
        <w:trPr>
          <w:gridAfter w:val="1"/>
          <w:wAfter w:w="176" w:type="dxa"/>
          <w:trHeight w:val="1497"/>
        </w:trPr>
        <w:tc>
          <w:tcPr>
            <w:tcW w:w="9889" w:type="dxa"/>
            <w:gridSpan w:val="45"/>
            <w:tcBorders>
              <w:top w:val="nil"/>
            </w:tcBorders>
          </w:tcPr>
          <w:p w:rsidR="003F07A3" w:rsidRPr="00163997" w:rsidRDefault="003F07A3" w:rsidP="00973EF5">
            <w:pPr>
              <w:jc w:val="both"/>
              <w:rPr>
                <w:u w:val="single"/>
              </w:rPr>
            </w:pPr>
            <w:r w:rsidRPr="00163997">
              <w:rPr>
                <w:u w:val="single"/>
              </w:rPr>
              <w:t>Povinná literatura:</w:t>
            </w:r>
          </w:p>
          <w:p w:rsidR="003F07A3" w:rsidRPr="00770ED3" w:rsidRDefault="003F07A3" w:rsidP="00973EF5">
            <w:pPr>
              <w:spacing w:line="252" w:lineRule="auto"/>
              <w:jc w:val="both"/>
              <w:rPr>
                <w:color w:val="000000"/>
              </w:rPr>
            </w:pPr>
            <w:r w:rsidRPr="00770ED3">
              <w:rPr>
                <w:color w:val="000000"/>
              </w:rPr>
              <w:t>Odborná literatura podle pokynů vedoucího diplomové práce.</w:t>
            </w:r>
          </w:p>
          <w:p w:rsidR="003F07A3" w:rsidRDefault="003F07A3" w:rsidP="00973EF5">
            <w:pPr>
              <w:spacing w:line="252" w:lineRule="auto"/>
              <w:jc w:val="both"/>
            </w:pPr>
            <w:r>
              <w:t>Platné předpisy UTB ve Zlíně pro vypracování diplomové práce.</w:t>
            </w:r>
          </w:p>
          <w:p w:rsidR="003F07A3" w:rsidRPr="00FD6676" w:rsidRDefault="003F07A3" w:rsidP="00973EF5">
            <w:pPr>
              <w:jc w:val="both"/>
            </w:pPr>
            <w:r>
              <w:t>Šablona UTB ve Zlíně pro vypracování diplomové práce.</w:t>
            </w:r>
          </w:p>
          <w:p w:rsidR="003F07A3" w:rsidRDefault="003F07A3" w:rsidP="00973EF5">
            <w:pPr>
              <w:jc w:val="both"/>
              <w:rPr>
                <w:u w:val="single"/>
              </w:rPr>
            </w:pPr>
          </w:p>
          <w:p w:rsidR="003F07A3" w:rsidRDefault="003F07A3" w:rsidP="00973EF5">
            <w:pPr>
              <w:jc w:val="both"/>
              <w:rPr>
                <w:u w:val="single"/>
              </w:rPr>
            </w:pPr>
            <w:r w:rsidRPr="00163997">
              <w:rPr>
                <w:u w:val="single"/>
              </w:rPr>
              <w:t>Doporučená literatura:</w:t>
            </w:r>
          </w:p>
          <w:p w:rsidR="003F07A3" w:rsidRDefault="003F07A3" w:rsidP="00973EF5">
            <w:pPr>
              <w:jc w:val="both"/>
            </w:pPr>
            <w:r w:rsidRPr="00770ED3">
              <w:rPr>
                <w:color w:val="000000"/>
              </w:rPr>
              <w:t>Knihovna UTB ve Zlíně (vědecké databáze, generátor citací).</w:t>
            </w:r>
          </w:p>
          <w:p w:rsidR="003F07A3" w:rsidRPr="0032078B" w:rsidRDefault="0029786C" w:rsidP="0029786C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</w:pPr>
            <w:r w:rsidRPr="00C66896">
              <w:rPr>
                <w:color w:val="000000"/>
                <w:sz w:val="20"/>
                <w:szCs w:val="20"/>
              </w:rPr>
              <w:t>LENGÁLOVÁ, A. Guide to Writing Master Thesis in English. Zlín: UTB, 2010. ISBN 978-80-7318-952-5. Dostupné online: </w:t>
            </w:r>
            <w:hyperlink r:id="rId18" w:tgtFrame="_blank" w:history="1">
              <w:r w:rsidRPr="00C66896">
                <w:rPr>
                  <w:color w:val="000000"/>
                  <w:sz w:val="20"/>
                  <w:szCs w:val="20"/>
                </w:rPr>
                <w:t>http://hdl.handle.net/10563/26214</w:t>
              </w:r>
            </w:hyperlink>
            <w:r w:rsidRPr="00C66896">
              <w:rPr>
                <w:color w:val="000000"/>
                <w:sz w:val="20"/>
                <w:szCs w:val="20"/>
              </w:rPr>
              <w:t>.</w:t>
            </w:r>
          </w:p>
        </w:tc>
      </w:tr>
      <w:tr w:rsidR="003F07A3" w:rsidTr="00F81AEA">
        <w:trPr>
          <w:gridAfter w:val="1"/>
          <w:wAfter w:w="176" w:type="dxa"/>
        </w:trPr>
        <w:tc>
          <w:tcPr>
            <w:tcW w:w="9889" w:type="dxa"/>
            <w:gridSpan w:val="4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3F07A3" w:rsidRDefault="003F07A3" w:rsidP="007927F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F07A3" w:rsidTr="00F81AEA">
        <w:trPr>
          <w:gridAfter w:val="1"/>
          <w:wAfter w:w="176" w:type="dxa"/>
        </w:trPr>
        <w:tc>
          <w:tcPr>
            <w:tcW w:w="4809" w:type="dxa"/>
            <w:gridSpan w:val="19"/>
            <w:tcBorders>
              <w:top w:val="single" w:sz="2" w:space="0" w:color="auto"/>
            </w:tcBorders>
            <w:shd w:val="clear" w:color="auto" w:fill="F7CAAC"/>
          </w:tcPr>
          <w:p w:rsidR="003F07A3" w:rsidRDefault="003F07A3" w:rsidP="007927F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8" w:type="dxa"/>
            <w:gridSpan w:val="3"/>
            <w:tcBorders>
              <w:top w:val="single" w:sz="2" w:space="0" w:color="auto"/>
            </w:tcBorders>
          </w:tcPr>
          <w:p w:rsidR="003F07A3" w:rsidRDefault="003F07A3" w:rsidP="00DA2F5C">
            <w:pPr>
              <w:jc w:val="center"/>
            </w:pPr>
          </w:p>
        </w:tc>
        <w:tc>
          <w:tcPr>
            <w:tcW w:w="4192" w:type="dxa"/>
            <w:gridSpan w:val="23"/>
            <w:tcBorders>
              <w:top w:val="single" w:sz="2" w:space="0" w:color="auto"/>
            </w:tcBorders>
            <w:shd w:val="clear" w:color="auto" w:fill="F7CAAC"/>
          </w:tcPr>
          <w:p w:rsidR="003F07A3" w:rsidRDefault="003F07A3" w:rsidP="007927F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F07A3" w:rsidTr="00F81AEA">
        <w:trPr>
          <w:gridAfter w:val="1"/>
          <w:wAfter w:w="176" w:type="dxa"/>
        </w:trPr>
        <w:tc>
          <w:tcPr>
            <w:tcW w:w="9889" w:type="dxa"/>
            <w:gridSpan w:val="45"/>
            <w:shd w:val="clear" w:color="auto" w:fill="F7CAAC"/>
          </w:tcPr>
          <w:p w:rsidR="003F07A3" w:rsidRDefault="003F07A3" w:rsidP="007927F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F07A3" w:rsidTr="00F81AEA">
        <w:trPr>
          <w:gridAfter w:val="1"/>
          <w:wAfter w:w="176" w:type="dxa"/>
          <w:trHeight w:val="1234"/>
        </w:trPr>
        <w:tc>
          <w:tcPr>
            <w:tcW w:w="9889" w:type="dxa"/>
            <w:gridSpan w:val="45"/>
          </w:tcPr>
          <w:p w:rsidR="003F07A3" w:rsidRDefault="003F07A3" w:rsidP="007927FA">
            <w:pPr>
              <w:jc w:val="both"/>
            </w:pPr>
          </w:p>
          <w:p w:rsidR="003F07A3" w:rsidRDefault="003F07A3" w:rsidP="007927FA">
            <w:pPr>
              <w:jc w:val="both"/>
            </w:pPr>
          </w:p>
          <w:p w:rsidR="00F81AEA" w:rsidRDefault="00F81AEA" w:rsidP="007927FA">
            <w:pPr>
              <w:jc w:val="both"/>
            </w:pPr>
          </w:p>
          <w:p w:rsidR="00F81AEA" w:rsidRDefault="00F81AEA" w:rsidP="007927FA">
            <w:pPr>
              <w:jc w:val="both"/>
            </w:pPr>
          </w:p>
          <w:p w:rsidR="00F81AEA" w:rsidRDefault="00F81AEA" w:rsidP="007927FA">
            <w:pPr>
              <w:jc w:val="both"/>
            </w:pPr>
          </w:p>
          <w:p w:rsidR="00F81AEA" w:rsidRDefault="00F81AEA" w:rsidP="007927FA">
            <w:pPr>
              <w:jc w:val="both"/>
            </w:pPr>
          </w:p>
          <w:p w:rsidR="00F81AEA" w:rsidRDefault="00F81AEA" w:rsidP="007927FA">
            <w:pPr>
              <w:jc w:val="both"/>
            </w:pPr>
          </w:p>
          <w:p w:rsidR="00F81AEA" w:rsidRDefault="00F81AEA" w:rsidP="007927FA">
            <w:pPr>
              <w:jc w:val="both"/>
            </w:pPr>
          </w:p>
          <w:p w:rsidR="003F07A3" w:rsidRDefault="003F07A3" w:rsidP="007927FA">
            <w:pPr>
              <w:jc w:val="both"/>
            </w:pPr>
          </w:p>
          <w:p w:rsidR="003F07A3" w:rsidRDefault="003F07A3" w:rsidP="007927FA">
            <w:pPr>
              <w:jc w:val="both"/>
            </w:pPr>
          </w:p>
          <w:p w:rsidR="0029786C" w:rsidRDefault="0029786C" w:rsidP="007927FA">
            <w:pPr>
              <w:jc w:val="both"/>
            </w:pPr>
          </w:p>
          <w:p w:rsidR="00347608" w:rsidRDefault="00347608" w:rsidP="007927FA">
            <w:pPr>
              <w:jc w:val="both"/>
            </w:pPr>
          </w:p>
          <w:p w:rsidR="003F07A3" w:rsidRDefault="003F07A3" w:rsidP="007927FA">
            <w:pPr>
              <w:jc w:val="both"/>
            </w:pPr>
          </w:p>
        </w:tc>
      </w:tr>
      <w:tr w:rsidR="003F07A3" w:rsidTr="00F81AEA">
        <w:trPr>
          <w:gridAfter w:val="1"/>
          <w:wAfter w:w="176" w:type="dxa"/>
        </w:trPr>
        <w:tc>
          <w:tcPr>
            <w:tcW w:w="9889" w:type="dxa"/>
            <w:gridSpan w:val="45"/>
            <w:tcBorders>
              <w:bottom w:val="double" w:sz="4" w:space="0" w:color="auto"/>
            </w:tcBorders>
            <w:shd w:val="clear" w:color="auto" w:fill="BDD6EE"/>
          </w:tcPr>
          <w:p w:rsidR="003F07A3" w:rsidRDefault="003F07A3" w:rsidP="00C17A31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3F07A3" w:rsidTr="00F81AEA">
        <w:trPr>
          <w:gridAfter w:val="1"/>
          <w:wAfter w:w="176" w:type="dxa"/>
        </w:trPr>
        <w:tc>
          <w:tcPr>
            <w:tcW w:w="3109" w:type="dxa"/>
            <w:gridSpan w:val="7"/>
            <w:tcBorders>
              <w:top w:val="double" w:sz="4" w:space="0" w:color="auto"/>
            </w:tcBorders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80" w:type="dxa"/>
            <w:gridSpan w:val="38"/>
            <w:tcBorders>
              <w:top w:val="double" w:sz="4" w:space="0" w:color="auto"/>
            </w:tcBorders>
          </w:tcPr>
          <w:p w:rsidR="003F07A3" w:rsidRPr="00AB7AFA" w:rsidRDefault="00326646" w:rsidP="00C17A31">
            <w:pPr>
              <w:jc w:val="both"/>
              <w:rPr>
                <w:b/>
              </w:rPr>
            </w:pPr>
            <w:bookmarkStart w:id="33" w:name="Technol_cvič_II"/>
            <w:bookmarkEnd w:id="33"/>
            <w:r w:rsidRPr="00326646">
              <w:rPr>
                <w:b/>
              </w:rPr>
              <w:t>Technological Practice II</w:t>
            </w:r>
          </w:p>
        </w:tc>
      </w:tr>
      <w:tr w:rsidR="003F07A3" w:rsidTr="00F81AEA">
        <w:trPr>
          <w:gridAfter w:val="1"/>
          <w:wAfter w:w="176" w:type="dxa"/>
        </w:trPr>
        <w:tc>
          <w:tcPr>
            <w:tcW w:w="3109" w:type="dxa"/>
            <w:gridSpan w:val="7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3" w:type="dxa"/>
            <w:gridSpan w:val="19"/>
          </w:tcPr>
          <w:p w:rsidR="003F07A3" w:rsidRDefault="00AA776D" w:rsidP="00C17A31">
            <w:pPr>
              <w:jc w:val="both"/>
            </w:pPr>
            <w:r>
              <w:t>povinně volitelný</w:t>
            </w:r>
          </w:p>
        </w:tc>
        <w:tc>
          <w:tcPr>
            <w:tcW w:w="2693" w:type="dxa"/>
            <w:gridSpan w:val="13"/>
            <w:shd w:val="clear" w:color="auto" w:fill="F7CAAC"/>
          </w:tcPr>
          <w:p w:rsidR="003F07A3" w:rsidRDefault="003F07A3" w:rsidP="00C17A31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84" w:type="dxa"/>
            <w:gridSpan w:val="6"/>
          </w:tcPr>
          <w:p w:rsidR="003F07A3" w:rsidRDefault="00CD5159" w:rsidP="00C17A31">
            <w:pPr>
              <w:jc w:val="both"/>
            </w:pPr>
            <w:r>
              <w:t>1/LS</w:t>
            </w:r>
          </w:p>
        </w:tc>
      </w:tr>
      <w:tr w:rsidR="003F07A3" w:rsidTr="00F81AEA">
        <w:trPr>
          <w:gridAfter w:val="1"/>
          <w:wAfter w:w="176" w:type="dxa"/>
        </w:trPr>
        <w:tc>
          <w:tcPr>
            <w:tcW w:w="3109" w:type="dxa"/>
            <w:gridSpan w:val="7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0" w:type="dxa"/>
            <w:gridSpan w:val="12"/>
          </w:tcPr>
          <w:p w:rsidR="003F07A3" w:rsidRDefault="008F1F46" w:rsidP="00C17A31">
            <w:pPr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>
              <w:t>28l</w:t>
            </w:r>
          </w:p>
        </w:tc>
        <w:tc>
          <w:tcPr>
            <w:tcW w:w="888" w:type="dxa"/>
            <w:gridSpan w:val="3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5" w:type="dxa"/>
            <w:gridSpan w:val="4"/>
          </w:tcPr>
          <w:p w:rsidR="003F07A3" w:rsidRDefault="008F1F46" w:rsidP="00C17A31">
            <w:pPr>
              <w:jc w:val="both"/>
            </w:pPr>
            <w:r>
              <w:t>28</w:t>
            </w:r>
          </w:p>
        </w:tc>
        <w:tc>
          <w:tcPr>
            <w:tcW w:w="2154" w:type="dxa"/>
            <w:gridSpan w:val="9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23" w:type="dxa"/>
            <w:gridSpan w:val="10"/>
          </w:tcPr>
          <w:p w:rsidR="003F07A3" w:rsidRDefault="008F1F46" w:rsidP="00C17A31">
            <w:pPr>
              <w:jc w:val="both"/>
            </w:pPr>
            <w:r>
              <w:t>2</w:t>
            </w:r>
          </w:p>
        </w:tc>
      </w:tr>
      <w:tr w:rsidR="003F07A3" w:rsidTr="00F81AEA">
        <w:trPr>
          <w:gridAfter w:val="1"/>
          <w:wAfter w:w="176" w:type="dxa"/>
        </w:trPr>
        <w:tc>
          <w:tcPr>
            <w:tcW w:w="3109" w:type="dxa"/>
            <w:gridSpan w:val="7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80" w:type="dxa"/>
            <w:gridSpan w:val="38"/>
          </w:tcPr>
          <w:p w:rsidR="003F07A3" w:rsidRDefault="003F07A3" w:rsidP="00C17A31">
            <w:pPr>
              <w:jc w:val="both"/>
            </w:pPr>
          </w:p>
        </w:tc>
      </w:tr>
      <w:tr w:rsidR="003F07A3" w:rsidTr="00F81AEA">
        <w:trPr>
          <w:gridAfter w:val="1"/>
          <w:wAfter w:w="176" w:type="dxa"/>
        </w:trPr>
        <w:tc>
          <w:tcPr>
            <w:tcW w:w="3109" w:type="dxa"/>
            <w:gridSpan w:val="7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3" w:type="dxa"/>
            <w:gridSpan w:val="19"/>
          </w:tcPr>
          <w:p w:rsidR="003F07A3" w:rsidRDefault="003F07A3" w:rsidP="003C69CC">
            <w:pPr>
              <w:jc w:val="both"/>
            </w:pPr>
            <w:r>
              <w:t>zápočet</w:t>
            </w:r>
          </w:p>
        </w:tc>
        <w:tc>
          <w:tcPr>
            <w:tcW w:w="1557" w:type="dxa"/>
            <w:gridSpan w:val="5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20" w:type="dxa"/>
            <w:gridSpan w:val="14"/>
          </w:tcPr>
          <w:p w:rsidR="003F07A3" w:rsidRDefault="003F07A3" w:rsidP="00C17A31">
            <w:pPr>
              <w:jc w:val="both"/>
            </w:pPr>
            <w:r>
              <w:t>laboratorní cvičení</w:t>
            </w:r>
          </w:p>
        </w:tc>
      </w:tr>
      <w:tr w:rsidR="003F07A3" w:rsidTr="00F81AEA">
        <w:trPr>
          <w:gridAfter w:val="1"/>
          <w:wAfter w:w="176" w:type="dxa"/>
        </w:trPr>
        <w:tc>
          <w:tcPr>
            <w:tcW w:w="3109" w:type="dxa"/>
            <w:gridSpan w:val="7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80" w:type="dxa"/>
            <w:gridSpan w:val="38"/>
            <w:tcBorders>
              <w:bottom w:val="single" w:sz="4" w:space="0" w:color="auto"/>
            </w:tcBorders>
          </w:tcPr>
          <w:p w:rsidR="003F07A3" w:rsidRDefault="003F07A3" w:rsidP="00C17A31">
            <w:pPr>
              <w:jc w:val="both"/>
            </w:pPr>
            <w:r>
              <w:t>Zápočet: splněná 80% docházka v laboratořích, vypracování protokolů z experimentálních úloh.</w:t>
            </w:r>
          </w:p>
          <w:p w:rsidR="003F07A3" w:rsidRDefault="003F07A3" w:rsidP="00C17A31">
            <w:pPr>
              <w:jc w:val="both"/>
            </w:pPr>
          </w:p>
        </w:tc>
      </w:tr>
      <w:tr w:rsidR="003F07A3" w:rsidTr="00F81AEA">
        <w:trPr>
          <w:gridAfter w:val="1"/>
          <w:wAfter w:w="176" w:type="dxa"/>
          <w:trHeight w:val="197"/>
        </w:trPr>
        <w:tc>
          <w:tcPr>
            <w:tcW w:w="3109" w:type="dxa"/>
            <w:gridSpan w:val="7"/>
            <w:tcBorders>
              <w:top w:val="nil"/>
            </w:tcBorders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80" w:type="dxa"/>
            <w:gridSpan w:val="38"/>
            <w:tcBorders>
              <w:top w:val="single" w:sz="4" w:space="0" w:color="auto"/>
            </w:tcBorders>
          </w:tcPr>
          <w:p w:rsidR="003F07A3" w:rsidRDefault="003F07A3" w:rsidP="00C17A31">
            <w:pPr>
              <w:jc w:val="both"/>
            </w:pPr>
          </w:p>
        </w:tc>
      </w:tr>
      <w:tr w:rsidR="003F07A3" w:rsidTr="00F81AEA">
        <w:trPr>
          <w:gridAfter w:val="1"/>
          <w:wAfter w:w="176" w:type="dxa"/>
          <w:trHeight w:val="243"/>
        </w:trPr>
        <w:tc>
          <w:tcPr>
            <w:tcW w:w="3109" w:type="dxa"/>
            <w:gridSpan w:val="7"/>
            <w:tcBorders>
              <w:top w:val="nil"/>
            </w:tcBorders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80" w:type="dxa"/>
            <w:gridSpan w:val="38"/>
            <w:tcBorders>
              <w:top w:val="nil"/>
            </w:tcBorders>
          </w:tcPr>
          <w:p w:rsidR="003F07A3" w:rsidRDefault="003F07A3" w:rsidP="00C17A31">
            <w:pPr>
              <w:jc w:val="both"/>
            </w:pPr>
          </w:p>
        </w:tc>
      </w:tr>
      <w:tr w:rsidR="003F07A3" w:rsidTr="00F81AEA">
        <w:trPr>
          <w:gridAfter w:val="1"/>
          <w:wAfter w:w="176" w:type="dxa"/>
        </w:trPr>
        <w:tc>
          <w:tcPr>
            <w:tcW w:w="3109" w:type="dxa"/>
            <w:gridSpan w:val="7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3F07A3" w:rsidRDefault="003F07A3" w:rsidP="00C17A31">
            <w:pPr>
              <w:jc w:val="both"/>
            </w:pPr>
          </w:p>
        </w:tc>
      </w:tr>
      <w:tr w:rsidR="003F07A3" w:rsidTr="00F81AEA">
        <w:trPr>
          <w:gridAfter w:val="1"/>
          <w:wAfter w:w="176" w:type="dxa"/>
          <w:trHeight w:val="291"/>
        </w:trPr>
        <w:tc>
          <w:tcPr>
            <w:tcW w:w="9889" w:type="dxa"/>
            <w:gridSpan w:val="45"/>
            <w:tcBorders>
              <w:top w:val="nil"/>
            </w:tcBorders>
          </w:tcPr>
          <w:p w:rsidR="003F07A3" w:rsidRDefault="003F07A3" w:rsidP="00C84F55">
            <w:pPr>
              <w:spacing w:before="60" w:after="60"/>
              <w:jc w:val="both"/>
            </w:pPr>
            <w:r w:rsidRPr="00531827">
              <w:t>doc. Ing. Vendula Pachlová, Ph.D. (40</w:t>
            </w:r>
            <w:r>
              <w:t>% l)</w:t>
            </w:r>
          </w:p>
        </w:tc>
      </w:tr>
      <w:tr w:rsidR="003F07A3" w:rsidTr="00F81AEA">
        <w:trPr>
          <w:gridAfter w:val="1"/>
          <w:wAfter w:w="176" w:type="dxa"/>
        </w:trPr>
        <w:tc>
          <w:tcPr>
            <w:tcW w:w="3109" w:type="dxa"/>
            <w:gridSpan w:val="7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3F07A3" w:rsidRDefault="003F07A3" w:rsidP="00C17A31">
            <w:pPr>
              <w:jc w:val="both"/>
            </w:pPr>
          </w:p>
        </w:tc>
      </w:tr>
      <w:tr w:rsidR="003F07A3" w:rsidTr="00F81AEA">
        <w:trPr>
          <w:gridAfter w:val="1"/>
          <w:wAfter w:w="176" w:type="dxa"/>
          <w:trHeight w:val="3938"/>
        </w:trPr>
        <w:tc>
          <w:tcPr>
            <w:tcW w:w="9889" w:type="dxa"/>
            <w:gridSpan w:val="45"/>
            <w:tcBorders>
              <w:top w:val="nil"/>
              <w:bottom w:val="single" w:sz="12" w:space="0" w:color="auto"/>
            </w:tcBorders>
          </w:tcPr>
          <w:p w:rsidR="003F07A3" w:rsidRDefault="003F07A3" w:rsidP="00C17A31">
            <w:pPr>
              <w:jc w:val="both"/>
            </w:pPr>
            <w:r>
              <w:t xml:space="preserve">Cílem předmětu je prohloubení praktických zkušeností o faktory ovlivňující vlastnosti a jakost mléka a mléčných výrobků. Současně je kladen důraz na moderní trendy ve zpracování masa a výroby potravin ze surovin rostlinného původu. </w:t>
            </w:r>
            <w:r w:rsidRPr="00860FD4">
              <w:rPr>
                <w:sz w:val="19"/>
                <w:szCs w:val="19"/>
              </w:rPr>
              <w:t>Obsah předmětu tvoří tyto tematické celky:</w:t>
            </w:r>
          </w:p>
          <w:p w:rsidR="003F07A3" w:rsidRDefault="003F07A3" w:rsidP="00033E37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</w:pPr>
            <w:r>
              <w:t>Bezpečnost práce.</w:t>
            </w:r>
          </w:p>
          <w:p w:rsidR="003F07A3" w:rsidRDefault="003F07A3" w:rsidP="00033E37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</w:pPr>
            <w:r>
              <w:t>Zpracování mléka a výroba mléčných výrobků I.</w:t>
            </w:r>
          </w:p>
          <w:p w:rsidR="003F07A3" w:rsidRDefault="003F07A3" w:rsidP="00033E37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</w:pPr>
            <w:r>
              <w:t>Zpracování mléka a výroba mléčných výrobků II.</w:t>
            </w:r>
          </w:p>
          <w:p w:rsidR="003F07A3" w:rsidRDefault="003F07A3" w:rsidP="00033E37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</w:pPr>
            <w:r>
              <w:t>Zpracování mléka a výroba mléčných výrobků III.</w:t>
            </w:r>
          </w:p>
          <w:p w:rsidR="003F07A3" w:rsidRDefault="003F07A3" w:rsidP="00033E37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</w:pPr>
            <w:r>
              <w:t>Zpracování mléka a výroba mléčných výrobků IV.</w:t>
            </w:r>
          </w:p>
          <w:p w:rsidR="003F07A3" w:rsidRDefault="003F07A3" w:rsidP="00033E37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</w:pPr>
            <w:r>
              <w:t>Zpracování surovin rostlinného původu I.</w:t>
            </w:r>
          </w:p>
          <w:p w:rsidR="003F07A3" w:rsidRDefault="003F07A3" w:rsidP="00033E37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</w:pPr>
            <w:r>
              <w:t>Zpracování surovin rostlinného původu II.</w:t>
            </w:r>
          </w:p>
          <w:p w:rsidR="003F07A3" w:rsidRDefault="003F07A3" w:rsidP="00033E37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</w:pPr>
            <w:r>
              <w:t>Zpracování surovin rostlinného původu III.</w:t>
            </w:r>
          </w:p>
          <w:p w:rsidR="003F07A3" w:rsidRDefault="003F07A3" w:rsidP="00033E37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</w:pPr>
            <w:r>
              <w:t>Zpracování surovin rostlinného původu IV.</w:t>
            </w:r>
          </w:p>
          <w:p w:rsidR="003F07A3" w:rsidRDefault="003F07A3" w:rsidP="00033E37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</w:pPr>
            <w:r>
              <w:t>Zpracování masa a výroba masných výrobků I.</w:t>
            </w:r>
          </w:p>
          <w:p w:rsidR="003F07A3" w:rsidRDefault="003F07A3" w:rsidP="00033E37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</w:pPr>
            <w:r>
              <w:t>Zpracování masa a výroba masných výrobků II.</w:t>
            </w:r>
          </w:p>
          <w:p w:rsidR="003F07A3" w:rsidRDefault="003F07A3" w:rsidP="00033E37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</w:pPr>
            <w:r>
              <w:t>Zpracování masa a výroba masných výrobků III.</w:t>
            </w:r>
          </w:p>
          <w:p w:rsidR="003F07A3" w:rsidRDefault="003F07A3" w:rsidP="00033E37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</w:pPr>
            <w:r>
              <w:t>Zpracování masa a výroba masných výrobků IV.</w:t>
            </w:r>
          </w:p>
          <w:p w:rsidR="003F07A3" w:rsidRPr="00462F34" w:rsidRDefault="003F07A3" w:rsidP="00033E37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</w:pPr>
            <w:r>
              <w:t>Vady výrobků a jejich příčiny.</w:t>
            </w:r>
          </w:p>
        </w:tc>
      </w:tr>
      <w:tr w:rsidR="003F07A3" w:rsidTr="00F81AEA">
        <w:trPr>
          <w:gridAfter w:val="1"/>
          <w:wAfter w:w="176" w:type="dxa"/>
          <w:trHeight w:val="265"/>
        </w:trPr>
        <w:tc>
          <w:tcPr>
            <w:tcW w:w="3675" w:type="dxa"/>
            <w:gridSpan w:val="13"/>
            <w:tcBorders>
              <w:top w:val="nil"/>
            </w:tcBorders>
            <w:shd w:val="clear" w:color="auto" w:fill="F7CAAC"/>
          </w:tcPr>
          <w:p w:rsidR="003F07A3" w:rsidRDefault="003F07A3" w:rsidP="00C17A31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4" w:type="dxa"/>
            <w:gridSpan w:val="32"/>
            <w:tcBorders>
              <w:top w:val="nil"/>
              <w:bottom w:val="nil"/>
            </w:tcBorders>
          </w:tcPr>
          <w:p w:rsidR="003F07A3" w:rsidRDefault="003F07A3" w:rsidP="00C17A31">
            <w:pPr>
              <w:jc w:val="both"/>
            </w:pPr>
          </w:p>
        </w:tc>
      </w:tr>
      <w:tr w:rsidR="003F07A3" w:rsidTr="00F81AEA">
        <w:trPr>
          <w:gridAfter w:val="1"/>
          <w:wAfter w:w="176" w:type="dxa"/>
          <w:trHeight w:val="1497"/>
        </w:trPr>
        <w:tc>
          <w:tcPr>
            <w:tcW w:w="9889" w:type="dxa"/>
            <w:gridSpan w:val="45"/>
            <w:tcBorders>
              <w:top w:val="nil"/>
            </w:tcBorders>
          </w:tcPr>
          <w:p w:rsidR="003F07A3" w:rsidRPr="00887B96" w:rsidRDefault="003F07A3" w:rsidP="00C17A31">
            <w:pPr>
              <w:jc w:val="both"/>
              <w:rPr>
                <w:u w:val="single"/>
              </w:rPr>
            </w:pPr>
            <w:r w:rsidRPr="00887B96">
              <w:rPr>
                <w:u w:val="single"/>
              </w:rPr>
              <w:t>Povinná literatura:</w:t>
            </w:r>
          </w:p>
          <w:p w:rsidR="0029786C" w:rsidRDefault="0029786C" w:rsidP="0029786C">
            <w:pPr>
              <w:jc w:val="both"/>
              <w:rPr>
                <w:u w:val="single"/>
              </w:rPr>
            </w:pPr>
            <w:r w:rsidRPr="0029786C">
              <w:t>Výukové materiály v anglickém jazyce poskytnuté vyučujícím.</w:t>
            </w:r>
          </w:p>
          <w:p w:rsidR="003F07A3" w:rsidRPr="00887B96" w:rsidRDefault="003F07A3" w:rsidP="00C17A31">
            <w:pPr>
              <w:jc w:val="both"/>
              <w:rPr>
                <w:u w:val="single"/>
              </w:rPr>
            </w:pPr>
          </w:p>
          <w:p w:rsidR="003F07A3" w:rsidRDefault="003F07A3" w:rsidP="00E92095">
            <w:pPr>
              <w:jc w:val="both"/>
            </w:pPr>
            <w:r w:rsidRPr="0041376B">
              <w:rPr>
                <w:u w:val="single"/>
              </w:rPr>
              <w:t>Doporučená literatura:</w:t>
            </w:r>
          </w:p>
          <w:p w:rsidR="003F07A3" w:rsidRPr="00E92095" w:rsidRDefault="003F07A3" w:rsidP="00E92095">
            <w:pPr>
              <w:pStyle w:val="Odstavecseseznamem"/>
              <w:ind w:left="0"/>
              <w:jc w:val="both"/>
            </w:pPr>
            <w:r w:rsidRPr="00E92095">
              <w:t>RANKEN, M.D.</w:t>
            </w:r>
            <w:r>
              <w:t xml:space="preserve">, KILL, R.C., BAKER, C. (Eds.) </w:t>
            </w:r>
            <w:r w:rsidRPr="00E92095">
              <w:t>Food Industries Manual. London, 1997. ISBN 9780751404043.</w:t>
            </w:r>
          </w:p>
          <w:p w:rsidR="003F07A3" w:rsidRPr="00E92095" w:rsidRDefault="003F07A3" w:rsidP="00E92095">
            <w:pPr>
              <w:pStyle w:val="Odstavecseseznamem"/>
              <w:ind w:left="0"/>
              <w:jc w:val="both"/>
            </w:pPr>
            <w:r w:rsidRPr="00E92095">
              <w:rPr>
                <w:caps/>
              </w:rPr>
              <w:t>Edwards</w:t>
            </w:r>
            <w:r>
              <w:t xml:space="preserve">, </w:t>
            </w:r>
            <w:r w:rsidRPr="00E92095">
              <w:t>W.P. The Science of Sugar Confectionery. Cambridge, 2000. ISBN 0-85404-596-7.</w:t>
            </w:r>
          </w:p>
          <w:p w:rsidR="003F07A3" w:rsidRPr="00E92095" w:rsidRDefault="003F07A3" w:rsidP="00E92095">
            <w:pPr>
              <w:pStyle w:val="Odstavecseseznamem"/>
              <w:ind w:left="0"/>
              <w:jc w:val="both"/>
            </w:pPr>
            <w:r w:rsidRPr="00E92095">
              <w:t>LAW, B</w:t>
            </w:r>
            <w:r>
              <w:t>.</w:t>
            </w:r>
            <w:r w:rsidRPr="00E92095">
              <w:t>A.</w:t>
            </w:r>
            <w:r>
              <w:t xml:space="preserve">, </w:t>
            </w:r>
            <w:r w:rsidRPr="00E92095">
              <w:t>TAMIME</w:t>
            </w:r>
            <w:r>
              <w:t>, A.Y</w:t>
            </w:r>
            <w:r w:rsidRPr="00E92095">
              <w:t xml:space="preserve">. Technology of </w:t>
            </w:r>
            <w:r>
              <w:t>C</w:t>
            </w:r>
            <w:r w:rsidRPr="00E92095">
              <w:t xml:space="preserve">heesemaking. 2nd </w:t>
            </w:r>
            <w:r>
              <w:t>E</w:t>
            </w:r>
            <w:r w:rsidRPr="00E92095">
              <w:t>d. Malden: Blackwell, 2010. ISBN 9781405182980.</w:t>
            </w:r>
          </w:p>
          <w:p w:rsidR="003F07A3" w:rsidRPr="00E92095" w:rsidRDefault="003F07A3" w:rsidP="00E92095">
            <w:pPr>
              <w:pStyle w:val="Odstavecseseznamem"/>
              <w:ind w:left="0"/>
              <w:jc w:val="both"/>
            </w:pPr>
            <w:r w:rsidRPr="00E92095">
              <w:t>TAMIME, A.Y., ROBINSON, R.K. Yoghurt - Science and Technology. 3rd Ed. CRC Press, 2007.</w:t>
            </w:r>
          </w:p>
          <w:p w:rsidR="003F07A3" w:rsidRPr="0032078B" w:rsidRDefault="003F07A3" w:rsidP="00E92095">
            <w:pPr>
              <w:jc w:val="both"/>
            </w:pPr>
            <w:r w:rsidRPr="00E92095">
              <w:t xml:space="preserve">FEINER, G. Meat </w:t>
            </w:r>
            <w:r>
              <w:t>P</w:t>
            </w:r>
            <w:r w:rsidRPr="00E92095">
              <w:t xml:space="preserve">roducts </w:t>
            </w:r>
            <w:r>
              <w:t>H</w:t>
            </w:r>
            <w:r w:rsidRPr="00E92095">
              <w:t xml:space="preserve">andbook: </w:t>
            </w:r>
            <w:r>
              <w:t>P</w:t>
            </w:r>
            <w:r w:rsidRPr="00E92095">
              <w:t xml:space="preserve">ractical </w:t>
            </w:r>
            <w:r>
              <w:t>S</w:t>
            </w:r>
            <w:r w:rsidRPr="00E92095">
              <w:t xml:space="preserve">cience and </w:t>
            </w:r>
            <w:r>
              <w:t>T</w:t>
            </w:r>
            <w:r w:rsidRPr="00E92095">
              <w:t>echnology. Cambridge: Woodhead Pub.</w:t>
            </w:r>
            <w:r>
              <w:t xml:space="preserve">, </w:t>
            </w:r>
            <w:r w:rsidRPr="00E92095">
              <w:t>2008. ISBN 9781845690502.</w:t>
            </w:r>
          </w:p>
        </w:tc>
      </w:tr>
      <w:tr w:rsidR="003F07A3" w:rsidTr="00F81AEA">
        <w:trPr>
          <w:gridAfter w:val="1"/>
          <w:wAfter w:w="176" w:type="dxa"/>
        </w:trPr>
        <w:tc>
          <w:tcPr>
            <w:tcW w:w="9889" w:type="dxa"/>
            <w:gridSpan w:val="4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3F07A3" w:rsidRDefault="003F07A3" w:rsidP="00C17A31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F07A3" w:rsidTr="00F81AEA">
        <w:trPr>
          <w:gridAfter w:val="1"/>
          <w:wAfter w:w="176" w:type="dxa"/>
        </w:trPr>
        <w:tc>
          <w:tcPr>
            <w:tcW w:w="4809" w:type="dxa"/>
            <w:gridSpan w:val="19"/>
            <w:tcBorders>
              <w:top w:val="single" w:sz="2" w:space="0" w:color="auto"/>
            </w:tcBorders>
            <w:shd w:val="clear" w:color="auto" w:fill="F7CAAC"/>
          </w:tcPr>
          <w:p w:rsidR="003F07A3" w:rsidRDefault="003F07A3" w:rsidP="00C17A31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8" w:type="dxa"/>
            <w:gridSpan w:val="3"/>
            <w:tcBorders>
              <w:top w:val="single" w:sz="2" w:space="0" w:color="auto"/>
            </w:tcBorders>
          </w:tcPr>
          <w:p w:rsidR="003F07A3" w:rsidRDefault="003F07A3" w:rsidP="00DA2F5C">
            <w:pPr>
              <w:jc w:val="center"/>
            </w:pPr>
          </w:p>
        </w:tc>
        <w:tc>
          <w:tcPr>
            <w:tcW w:w="4192" w:type="dxa"/>
            <w:gridSpan w:val="23"/>
            <w:tcBorders>
              <w:top w:val="single" w:sz="2" w:space="0" w:color="auto"/>
            </w:tcBorders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F07A3" w:rsidTr="00F81AEA">
        <w:trPr>
          <w:gridAfter w:val="1"/>
          <w:wAfter w:w="176" w:type="dxa"/>
        </w:trPr>
        <w:tc>
          <w:tcPr>
            <w:tcW w:w="9889" w:type="dxa"/>
            <w:gridSpan w:val="45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F07A3" w:rsidTr="00F81AEA">
        <w:trPr>
          <w:gridAfter w:val="1"/>
          <w:wAfter w:w="176" w:type="dxa"/>
          <w:trHeight w:val="1373"/>
        </w:trPr>
        <w:tc>
          <w:tcPr>
            <w:tcW w:w="9889" w:type="dxa"/>
            <w:gridSpan w:val="45"/>
          </w:tcPr>
          <w:p w:rsidR="003F07A3" w:rsidRDefault="003F07A3" w:rsidP="00992556">
            <w:pPr>
              <w:jc w:val="both"/>
            </w:pPr>
          </w:p>
          <w:p w:rsidR="003F07A3" w:rsidRDefault="003F07A3" w:rsidP="00992556">
            <w:pPr>
              <w:jc w:val="both"/>
            </w:pPr>
          </w:p>
          <w:p w:rsidR="00F81AEA" w:rsidRDefault="00F81AEA" w:rsidP="00992556">
            <w:pPr>
              <w:jc w:val="both"/>
            </w:pPr>
          </w:p>
          <w:p w:rsidR="00F81AEA" w:rsidRDefault="00F81AEA" w:rsidP="00992556">
            <w:pPr>
              <w:jc w:val="both"/>
            </w:pPr>
          </w:p>
          <w:p w:rsidR="00F81AEA" w:rsidRDefault="00F81AEA" w:rsidP="00992556">
            <w:pPr>
              <w:jc w:val="both"/>
            </w:pPr>
          </w:p>
          <w:p w:rsidR="00F81AEA" w:rsidRDefault="00F81AEA" w:rsidP="00992556">
            <w:pPr>
              <w:jc w:val="both"/>
            </w:pPr>
          </w:p>
          <w:p w:rsidR="00F81AEA" w:rsidRDefault="00F81AEA" w:rsidP="00992556">
            <w:pPr>
              <w:jc w:val="both"/>
            </w:pPr>
          </w:p>
          <w:p w:rsidR="00F81AEA" w:rsidRDefault="00F81AEA" w:rsidP="00992556">
            <w:pPr>
              <w:jc w:val="both"/>
            </w:pPr>
          </w:p>
          <w:p w:rsidR="003F07A3" w:rsidRDefault="003F07A3" w:rsidP="00992556">
            <w:pPr>
              <w:jc w:val="both"/>
            </w:pPr>
          </w:p>
          <w:p w:rsidR="003F07A3" w:rsidRDefault="003F07A3" w:rsidP="00992556">
            <w:pPr>
              <w:jc w:val="both"/>
            </w:pPr>
          </w:p>
        </w:tc>
      </w:tr>
      <w:tr w:rsidR="003F07A3" w:rsidTr="00F81AEA">
        <w:trPr>
          <w:gridAfter w:val="1"/>
          <w:wAfter w:w="176" w:type="dxa"/>
        </w:trPr>
        <w:tc>
          <w:tcPr>
            <w:tcW w:w="9889" w:type="dxa"/>
            <w:gridSpan w:val="45"/>
            <w:tcBorders>
              <w:bottom w:val="double" w:sz="4" w:space="0" w:color="auto"/>
            </w:tcBorders>
            <w:shd w:val="clear" w:color="auto" w:fill="BDD6EE"/>
          </w:tcPr>
          <w:p w:rsidR="003F07A3" w:rsidRDefault="003F07A3" w:rsidP="00C17A31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3F07A3" w:rsidTr="00F81AEA">
        <w:trPr>
          <w:gridAfter w:val="1"/>
          <w:wAfter w:w="176" w:type="dxa"/>
        </w:trPr>
        <w:tc>
          <w:tcPr>
            <w:tcW w:w="3109" w:type="dxa"/>
            <w:gridSpan w:val="7"/>
            <w:tcBorders>
              <w:top w:val="double" w:sz="4" w:space="0" w:color="auto"/>
            </w:tcBorders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80" w:type="dxa"/>
            <w:gridSpan w:val="38"/>
            <w:tcBorders>
              <w:top w:val="double" w:sz="4" w:space="0" w:color="auto"/>
            </w:tcBorders>
          </w:tcPr>
          <w:p w:rsidR="003F07A3" w:rsidRPr="00AB7AFA" w:rsidRDefault="00326646" w:rsidP="00326646">
            <w:pPr>
              <w:rPr>
                <w:b/>
              </w:rPr>
            </w:pPr>
            <w:bookmarkStart w:id="34" w:name="Trendy_v_gastr_I"/>
            <w:bookmarkEnd w:id="34"/>
            <w:r>
              <w:rPr>
                <w:b/>
              </w:rPr>
              <w:t>Trends in G</w:t>
            </w:r>
            <w:r w:rsidR="003F07A3" w:rsidRPr="00AB7AFA">
              <w:rPr>
                <w:b/>
              </w:rPr>
              <w:t>astronom</w:t>
            </w:r>
            <w:r>
              <w:rPr>
                <w:b/>
              </w:rPr>
              <w:t>y</w:t>
            </w:r>
            <w:r w:rsidR="003F07A3" w:rsidRPr="00AB7AFA">
              <w:rPr>
                <w:b/>
              </w:rPr>
              <w:t xml:space="preserve"> I</w:t>
            </w:r>
          </w:p>
        </w:tc>
      </w:tr>
      <w:tr w:rsidR="003F07A3" w:rsidTr="00F81AEA">
        <w:trPr>
          <w:gridAfter w:val="1"/>
          <w:wAfter w:w="176" w:type="dxa"/>
        </w:trPr>
        <w:tc>
          <w:tcPr>
            <w:tcW w:w="3109" w:type="dxa"/>
            <w:gridSpan w:val="7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3" w:type="dxa"/>
            <w:gridSpan w:val="19"/>
          </w:tcPr>
          <w:p w:rsidR="003F07A3" w:rsidRDefault="00AA776D" w:rsidP="00C17A31">
            <w:pPr>
              <w:jc w:val="both"/>
            </w:pPr>
            <w:r>
              <w:t>povinně volitelný</w:t>
            </w:r>
          </w:p>
        </w:tc>
        <w:tc>
          <w:tcPr>
            <w:tcW w:w="2693" w:type="dxa"/>
            <w:gridSpan w:val="13"/>
            <w:shd w:val="clear" w:color="auto" w:fill="F7CAAC"/>
          </w:tcPr>
          <w:p w:rsidR="003F07A3" w:rsidRDefault="003F07A3" w:rsidP="00C17A31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84" w:type="dxa"/>
            <w:gridSpan w:val="6"/>
          </w:tcPr>
          <w:p w:rsidR="003F07A3" w:rsidRDefault="00CD5159" w:rsidP="00C17A31">
            <w:pPr>
              <w:jc w:val="both"/>
            </w:pPr>
            <w:r>
              <w:t>1/LS</w:t>
            </w:r>
          </w:p>
        </w:tc>
      </w:tr>
      <w:tr w:rsidR="003F07A3" w:rsidTr="00F81AEA">
        <w:trPr>
          <w:gridAfter w:val="1"/>
          <w:wAfter w:w="176" w:type="dxa"/>
        </w:trPr>
        <w:tc>
          <w:tcPr>
            <w:tcW w:w="3109" w:type="dxa"/>
            <w:gridSpan w:val="7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0" w:type="dxa"/>
            <w:gridSpan w:val="12"/>
          </w:tcPr>
          <w:p w:rsidR="003F07A3" w:rsidRDefault="008F1F46" w:rsidP="00C17A31">
            <w:pPr>
              <w:jc w:val="both"/>
            </w:pPr>
            <w:r>
              <w:t>14p+0s</w:t>
            </w:r>
            <w:r>
              <w:rPr>
                <w:lang w:val="en-GB"/>
              </w:rPr>
              <w:t>+</w:t>
            </w:r>
            <w:r>
              <w:t>14l</w:t>
            </w:r>
          </w:p>
        </w:tc>
        <w:tc>
          <w:tcPr>
            <w:tcW w:w="888" w:type="dxa"/>
            <w:gridSpan w:val="3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5" w:type="dxa"/>
            <w:gridSpan w:val="4"/>
          </w:tcPr>
          <w:p w:rsidR="003F07A3" w:rsidRDefault="008F1F46" w:rsidP="00C17A31">
            <w:pPr>
              <w:jc w:val="both"/>
            </w:pPr>
            <w:r>
              <w:t>28</w:t>
            </w:r>
          </w:p>
        </w:tc>
        <w:tc>
          <w:tcPr>
            <w:tcW w:w="2154" w:type="dxa"/>
            <w:gridSpan w:val="9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23" w:type="dxa"/>
            <w:gridSpan w:val="10"/>
          </w:tcPr>
          <w:p w:rsidR="003F07A3" w:rsidRDefault="008F1F46" w:rsidP="00C17A31">
            <w:pPr>
              <w:jc w:val="both"/>
            </w:pPr>
            <w:r>
              <w:t>2</w:t>
            </w:r>
          </w:p>
        </w:tc>
      </w:tr>
      <w:tr w:rsidR="003F07A3" w:rsidTr="00F81AEA">
        <w:trPr>
          <w:gridAfter w:val="1"/>
          <w:wAfter w:w="176" w:type="dxa"/>
        </w:trPr>
        <w:tc>
          <w:tcPr>
            <w:tcW w:w="3109" w:type="dxa"/>
            <w:gridSpan w:val="7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80" w:type="dxa"/>
            <w:gridSpan w:val="38"/>
          </w:tcPr>
          <w:p w:rsidR="003F07A3" w:rsidRDefault="003F07A3" w:rsidP="00C17A31">
            <w:pPr>
              <w:jc w:val="both"/>
            </w:pPr>
          </w:p>
        </w:tc>
      </w:tr>
      <w:tr w:rsidR="003F07A3" w:rsidTr="00F81AEA">
        <w:trPr>
          <w:gridAfter w:val="1"/>
          <w:wAfter w:w="176" w:type="dxa"/>
        </w:trPr>
        <w:tc>
          <w:tcPr>
            <w:tcW w:w="3109" w:type="dxa"/>
            <w:gridSpan w:val="7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3" w:type="dxa"/>
            <w:gridSpan w:val="19"/>
          </w:tcPr>
          <w:p w:rsidR="003F07A3" w:rsidRPr="00A10843" w:rsidRDefault="003F07A3" w:rsidP="00C17A31">
            <w:pPr>
              <w:pStyle w:val="Default"/>
              <w:jc w:val="both"/>
              <w:rPr>
                <w:sz w:val="20"/>
                <w:szCs w:val="20"/>
              </w:rPr>
            </w:pPr>
            <w:r w:rsidRPr="00A10843">
              <w:rPr>
                <w:sz w:val="20"/>
                <w:szCs w:val="20"/>
              </w:rPr>
              <w:t>klasifikovaný zápočet</w:t>
            </w:r>
          </w:p>
        </w:tc>
        <w:tc>
          <w:tcPr>
            <w:tcW w:w="1557" w:type="dxa"/>
            <w:gridSpan w:val="5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20" w:type="dxa"/>
            <w:gridSpan w:val="14"/>
          </w:tcPr>
          <w:p w:rsidR="003F07A3" w:rsidRDefault="003F07A3" w:rsidP="001F45F4">
            <w:pPr>
              <w:pStyle w:val="Default"/>
              <w:jc w:val="both"/>
            </w:pPr>
            <w:r>
              <w:rPr>
                <w:sz w:val="20"/>
                <w:szCs w:val="20"/>
              </w:rPr>
              <w:t>přednášky, laboratorní cvičení</w:t>
            </w:r>
          </w:p>
        </w:tc>
      </w:tr>
      <w:tr w:rsidR="003F07A3" w:rsidTr="00F81AEA">
        <w:trPr>
          <w:gridAfter w:val="1"/>
          <w:wAfter w:w="176" w:type="dxa"/>
        </w:trPr>
        <w:tc>
          <w:tcPr>
            <w:tcW w:w="3109" w:type="dxa"/>
            <w:gridSpan w:val="7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80" w:type="dxa"/>
            <w:gridSpan w:val="38"/>
            <w:tcBorders>
              <w:bottom w:val="single" w:sz="4" w:space="0" w:color="auto"/>
            </w:tcBorders>
          </w:tcPr>
          <w:p w:rsidR="003F07A3" w:rsidRDefault="003F07A3" w:rsidP="000A60E6">
            <w:pPr>
              <w:jc w:val="both"/>
            </w:pPr>
            <w:r>
              <w:t>Docházka: povinná 100% účast ve cvičeních.</w:t>
            </w:r>
          </w:p>
          <w:p w:rsidR="003F07A3" w:rsidRDefault="003F07A3" w:rsidP="003C69CC">
            <w:pPr>
              <w:jc w:val="both"/>
            </w:pPr>
            <w:r>
              <w:t>Klasifikovaný zápočet: 1 test, je nutno získat minimálně 70% bodů - znalost látky z probíraných tematických okruhů.</w:t>
            </w:r>
          </w:p>
        </w:tc>
      </w:tr>
      <w:tr w:rsidR="003F07A3" w:rsidTr="00F81AEA">
        <w:trPr>
          <w:gridAfter w:val="1"/>
          <w:wAfter w:w="176" w:type="dxa"/>
          <w:trHeight w:val="197"/>
        </w:trPr>
        <w:tc>
          <w:tcPr>
            <w:tcW w:w="3109" w:type="dxa"/>
            <w:gridSpan w:val="7"/>
            <w:tcBorders>
              <w:top w:val="nil"/>
            </w:tcBorders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80" w:type="dxa"/>
            <w:gridSpan w:val="38"/>
            <w:tcBorders>
              <w:top w:val="single" w:sz="4" w:space="0" w:color="auto"/>
            </w:tcBorders>
          </w:tcPr>
          <w:p w:rsidR="003F07A3" w:rsidRDefault="003F07A3" w:rsidP="00C17A31">
            <w:pPr>
              <w:jc w:val="both"/>
            </w:pPr>
          </w:p>
        </w:tc>
      </w:tr>
      <w:tr w:rsidR="003F07A3" w:rsidTr="00F81AEA">
        <w:trPr>
          <w:gridAfter w:val="1"/>
          <w:wAfter w:w="176" w:type="dxa"/>
          <w:trHeight w:val="243"/>
        </w:trPr>
        <w:tc>
          <w:tcPr>
            <w:tcW w:w="3109" w:type="dxa"/>
            <w:gridSpan w:val="7"/>
            <w:tcBorders>
              <w:top w:val="nil"/>
              <w:bottom w:val="single" w:sz="4" w:space="0" w:color="auto"/>
            </w:tcBorders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80" w:type="dxa"/>
            <w:gridSpan w:val="38"/>
            <w:tcBorders>
              <w:top w:val="nil"/>
            </w:tcBorders>
          </w:tcPr>
          <w:p w:rsidR="003F07A3" w:rsidRDefault="003F07A3" w:rsidP="00C17A31">
            <w:pPr>
              <w:jc w:val="both"/>
            </w:pPr>
          </w:p>
        </w:tc>
      </w:tr>
      <w:tr w:rsidR="003F07A3" w:rsidTr="00F81AEA">
        <w:trPr>
          <w:gridAfter w:val="1"/>
          <w:wAfter w:w="176" w:type="dxa"/>
        </w:trPr>
        <w:tc>
          <w:tcPr>
            <w:tcW w:w="3109" w:type="dxa"/>
            <w:gridSpan w:val="7"/>
            <w:tcBorders>
              <w:bottom w:val="single" w:sz="4" w:space="0" w:color="auto"/>
            </w:tcBorders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3F07A3" w:rsidRDefault="003F07A3" w:rsidP="00C17A31">
            <w:pPr>
              <w:jc w:val="both"/>
            </w:pPr>
          </w:p>
        </w:tc>
      </w:tr>
      <w:tr w:rsidR="003F07A3" w:rsidTr="00F81AEA">
        <w:trPr>
          <w:gridAfter w:val="1"/>
          <w:wAfter w:w="176" w:type="dxa"/>
        </w:trPr>
        <w:tc>
          <w:tcPr>
            <w:tcW w:w="9889" w:type="dxa"/>
            <w:gridSpan w:val="45"/>
            <w:tcBorders>
              <w:top w:val="nil"/>
            </w:tcBorders>
            <w:shd w:val="clear" w:color="auto" w:fill="FFFFFF" w:themeFill="background1"/>
          </w:tcPr>
          <w:p w:rsidR="003F07A3" w:rsidRDefault="003F07A3" w:rsidP="00C84F55">
            <w:pPr>
              <w:spacing w:before="60" w:after="60"/>
              <w:jc w:val="both"/>
            </w:pPr>
            <w:r w:rsidRPr="00117A25">
              <w:t xml:space="preserve">doc. </w:t>
            </w:r>
            <w:r>
              <w:t xml:space="preserve">Ing. Jiří </w:t>
            </w:r>
            <w:r w:rsidRPr="00117A25">
              <w:t>Mlček, Ph.D. (100% p)</w:t>
            </w:r>
          </w:p>
        </w:tc>
      </w:tr>
      <w:tr w:rsidR="003F07A3" w:rsidTr="00F81AEA">
        <w:trPr>
          <w:gridAfter w:val="1"/>
          <w:wAfter w:w="176" w:type="dxa"/>
        </w:trPr>
        <w:tc>
          <w:tcPr>
            <w:tcW w:w="3109" w:type="dxa"/>
            <w:gridSpan w:val="7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80" w:type="dxa"/>
            <w:gridSpan w:val="38"/>
            <w:tcBorders>
              <w:bottom w:val="nil"/>
            </w:tcBorders>
          </w:tcPr>
          <w:p w:rsidR="003F07A3" w:rsidRDefault="003F07A3" w:rsidP="00C17A31">
            <w:pPr>
              <w:jc w:val="both"/>
            </w:pPr>
          </w:p>
        </w:tc>
      </w:tr>
      <w:tr w:rsidR="003F07A3" w:rsidTr="00F81AEA">
        <w:trPr>
          <w:gridAfter w:val="1"/>
          <w:wAfter w:w="176" w:type="dxa"/>
          <w:trHeight w:val="3938"/>
        </w:trPr>
        <w:tc>
          <w:tcPr>
            <w:tcW w:w="9889" w:type="dxa"/>
            <w:gridSpan w:val="45"/>
            <w:tcBorders>
              <w:top w:val="nil"/>
              <w:bottom w:val="single" w:sz="12" w:space="0" w:color="auto"/>
            </w:tcBorders>
          </w:tcPr>
          <w:p w:rsidR="003F07A3" w:rsidRPr="00B4675F" w:rsidRDefault="003F07A3" w:rsidP="00C17A31">
            <w:pPr>
              <w:pStyle w:val="Default"/>
              <w:jc w:val="both"/>
              <w:rPr>
                <w:sz w:val="20"/>
                <w:szCs w:val="20"/>
              </w:rPr>
            </w:pPr>
            <w:r w:rsidRPr="00B4675F">
              <w:rPr>
                <w:sz w:val="20"/>
                <w:szCs w:val="20"/>
              </w:rPr>
              <w:t>Cílem předmětu je seznámit studenty s novými trendy v gastronomii - molekulární gastronomií, párováním potravin, slow food, aj. Student získá také znalosti o aktuálních trendech v české a světové gastronomii. Obsa</w:t>
            </w:r>
            <w:r>
              <w:rPr>
                <w:sz w:val="20"/>
                <w:szCs w:val="20"/>
              </w:rPr>
              <w:t>h předmětu tvoří tyto tematické</w:t>
            </w:r>
            <w:r w:rsidRPr="00B4675F">
              <w:rPr>
                <w:sz w:val="20"/>
                <w:szCs w:val="20"/>
              </w:rPr>
              <w:t xml:space="preserve"> celky: </w:t>
            </w:r>
          </w:p>
          <w:p w:rsidR="003F07A3" w:rsidRPr="004519DD" w:rsidRDefault="003F07A3" w:rsidP="00033E37">
            <w:pPr>
              <w:pStyle w:val="Odstavecseseznamem"/>
              <w:numPr>
                <w:ilvl w:val="0"/>
                <w:numId w:val="14"/>
              </w:numPr>
              <w:spacing w:after="160"/>
              <w:ind w:left="284" w:hanging="57"/>
              <w:jc w:val="both"/>
            </w:pPr>
            <w:r w:rsidRPr="004519DD">
              <w:t>Charakteristika současných trendů v české a světové gastronomii</w:t>
            </w:r>
            <w:r>
              <w:t>.</w:t>
            </w:r>
          </w:p>
          <w:p w:rsidR="003F07A3" w:rsidRPr="004519DD" w:rsidRDefault="003F07A3" w:rsidP="00033E37">
            <w:pPr>
              <w:pStyle w:val="Odstavecseseznamem"/>
              <w:numPr>
                <w:ilvl w:val="0"/>
                <w:numId w:val="14"/>
              </w:numPr>
              <w:spacing w:after="160"/>
              <w:ind w:left="284" w:hanging="57"/>
              <w:jc w:val="both"/>
            </w:pPr>
            <w:r w:rsidRPr="004519DD">
              <w:t>Potraviny budoucnosti</w:t>
            </w:r>
            <w:r>
              <w:t>.</w:t>
            </w:r>
          </w:p>
          <w:p w:rsidR="003F07A3" w:rsidRPr="004519DD" w:rsidRDefault="003F07A3" w:rsidP="00033E37">
            <w:pPr>
              <w:pStyle w:val="Odstavecseseznamem"/>
              <w:numPr>
                <w:ilvl w:val="0"/>
                <w:numId w:val="14"/>
              </w:numPr>
              <w:spacing w:after="160"/>
              <w:ind w:left="284" w:hanging="57"/>
              <w:jc w:val="both"/>
            </w:pPr>
            <w:r w:rsidRPr="004519DD">
              <w:t xml:space="preserve">Využití lokálních surovin pro gastronomii </w:t>
            </w:r>
            <w:r>
              <w:t>-</w:t>
            </w:r>
            <w:r w:rsidRPr="004519DD">
              <w:t xml:space="preserve"> locavorismus</w:t>
            </w:r>
            <w:r>
              <w:t>.</w:t>
            </w:r>
          </w:p>
          <w:p w:rsidR="003F07A3" w:rsidRPr="004519DD" w:rsidRDefault="003F07A3" w:rsidP="00033E37">
            <w:pPr>
              <w:pStyle w:val="Odstavecseseznamem"/>
              <w:numPr>
                <w:ilvl w:val="0"/>
                <w:numId w:val="14"/>
              </w:numPr>
              <w:spacing w:after="160"/>
              <w:ind w:left="284" w:hanging="57"/>
              <w:jc w:val="both"/>
            </w:pPr>
            <w:r w:rsidRPr="004519DD">
              <w:t>Zážitková gastronomie</w:t>
            </w:r>
            <w:r>
              <w:t>.</w:t>
            </w:r>
          </w:p>
          <w:p w:rsidR="003F07A3" w:rsidRPr="004519DD" w:rsidRDefault="003F07A3" w:rsidP="00033E37">
            <w:pPr>
              <w:pStyle w:val="Odstavecseseznamem"/>
              <w:numPr>
                <w:ilvl w:val="0"/>
                <w:numId w:val="14"/>
              </w:numPr>
              <w:spacing w:after="160"/>
              <w:ind w:left="284" w:hanging="57"/>
              <w:jc w:val="both"/>
            </w:pPr>
            <w:r w:rsidRPr="004519DD">
              <w:t>Vaření před hosty</w:t>
            </w:r>
            <w:r>
              <w:t>.</w:t>
            </w:r>
          </w:p>
          <w:p w:rsidR="003F07A3" w:rsidRPr="004519DD" w:rsidRDefault="003F07A3" w:rsidP="00033E37">
            <w:pPr>
              <w:pStyle w:val="Odstavecseseznamem"/>
              <w:numPr>
                <w:ilvl w:val="0"/>
                <w:numId w:val="14"/>
              </w:numPr>
              <w:spacing w:after="160"/>
              <w:ind w:left="284" w:hanging="57"/>
              <w:jc w:val="both"/>
            </w:pPr>
            <w:r w:rsidRPr="004519DD">
              <w:t>Molekulární gastronomie I</w:t>
            </w:r>
            <w:r>
              <w:t>.</w:t>
            </w:r>
          </w:p>
          <w:p w:rsidR="003F07A3" w:rsidRPr="004519DD" w:rsidRDefault="003F07A3" w:rsidP="00033E37">
            <w:pPr>
              <w:pStyle w:val="Odstavecseseznamem"/>
              <w:numPr>
                <w:ilvl w:val="0"/>
                <w:numId w:val="14"/>
              </w:numPr>
              <w:spacing w:after="160"/>
              <w:ind w:left="284" w:hanging="57"/>
              <w:jc w:val="both"/>
            </w:pPr>
            <w:r w:rsidRPr="004519DD">
              <w:t>Molekulární gastronomie II</w:t>
            </w:r>
            <w:r>
              <w:t>.</w:t>
            </w:r>
          </w:p>
          <w:p w:rsidR="003F07A3" w:rsidRPr="004519DD" w:rsidRDefault="003F07A3" w:rsidP="00033E37">
            <w:pPr>
              <w:pStyle w:val="Odstavecseseznamem"/>
              <w:numPr>
                <w:ilvl w:val="0"/>
                <w:numId w:val="14"/>
              </w:numPr>
              <w:spacing w:after="160"/>
              <w:ind w:left="284" w:hanging="57"/>
              <w:jc w:val="both"/>
            </w:pPr>
            <w:r w:rsidRPr="004519DD">
              <w:t>Kryogenní kuchyně</w:t>
            </w:r>
            <w:r>
              <w:t>.</w:t>
            </w:r>
          </w:p>
          <w:p w:rsidR="003F07A3" w:rsidRPr="004519DD" w:rsidRDefault="003F07A3" w:rsidP="00033E37">
            <w:pPr>
              <w:pStyle w:val="Odstavecseseznamem"/>
              <w:numPr>
                <w:ilvl w:val="0"/>
                <w:numId w:val="14"/>
              </w:numPr>
              <w:spacing w:after="160"/>
              <w:ind w:left="284" w:hanging="57"/>
              <w:jc w:val="both"/>
            </w:pPr>
            <w:r w:rsidRPr="004519DD">
              <w:t>Molekulární mixologie</w:t>
            </w:r>
            <w:r>
              <w:t>.</w:t>
            </w:r>
          </w:p>
          <w:p w:rsidR="003F07A3" w:rsidRPr="004519DD" w:rsidRDefault="003F07A3" w:rsidP="00033E37">
            <w:pPr>
              <w:pStyle w:val="Odstavecseseznamem"/>
              <w:numPr>
                <w:ilvl w:val="0"/>
                <w:numId w:val="14"/>
              </w:numPr>
              <w:spacing w:after="160"/>
              <w:ind w:left="284" w:hanging="57"/>
              <w:jc w:val="both"/>
            </w:pPr>
            <w:r w:rsidRPr="004519DD">
              <w:t>Food pairing</w:t>
            </w:r>
            <w:r>
              <w:t>.</w:t>
            </w:r>
          </w:p>
          <w:p w:rsidR="003F07A3" w:rsidRPr="004519DD" w:rsidRDefault="003F07A3" w:rsidP="00033E37">
            <w:pPr>
              <w:pStyle w:val="Odstavecseseznamem"/>
              <w:numPr>
                <w:ilvl w:val="0"/>
                <w:numId w:val="14"/>
              </w:numPr>
              <w:spacing w:after="160"/>
              <w:ind w:left="284" w:hanging="57"/>
              <w:jc w:val="both"/>
            </w:pPr>
            <w:r w:rsidRPr="004519DD">
              <w:t>Finger food, street a truck food</w:t>
            </w:r>
            <w:r>
              <w:t>.</w:t>
            </w:r>
          </w:p>
          <w:p w:rsidR="003F07A3" w:rsidRPr="004519DD" w:rsidRDefault="003F07A3" w:rsidP="00033E37">
            <w:pPr>
              <w:pStyle w:val="Odstavecseseznamem"/>
              <w:numPr>
                <w:ilvl w:val="0"/>
                <w:numId w:val="14"/>
              </w:numPr>
              <w:spacing w:after="160"/>
              <w:ind w:left="284" w:hanging="57"/>
              <w:jc w:val="both"/>
            </w:pPr>
            <w:r w:rsidRPr="004519DD">
              <w:t>Slow food</w:t>
            </w:r>
            <w:r>
              <w:t>.</w:t>
            </w:r>
          </w:p>
          <w:p w:rsidR="003F07A3" w:rsidRPr="004519DD" w:rsidRDefault="003F07A3" w:rsidP="00033E37">
            <w:pPr>
              <w:pStyle w:val="Odstavecseseznamem"/>
              <w:numPr>
                <w:ilvl w:val="0"/>
                <w:numId w:val="14"/>
              </w:numPr>
              <w:spacing w:after="160"/>
              <w:ind w:left="284" w:hanging="57"/>
              <w:jc w:val="both"/>
            </w:pPr>
            <w:r>
              <w:t>Trendy české gastronomie.</w:t>
            </w:r>
          </w:p>
          <w:p w:rsidR="003F07A3" w:rsidRDefault="003F07A3" w:rsidP="00033E37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</w:pPr>
            <w:r w:rsidRPr="004519DD">
              <w:t>Trendy světové gastronomie</w:t>
            </w:r>
            <w:r>
              <w:t>.</w:t>
            </w:r>
          </w:p>
        </w:tc>
      </w:tr>
      <w:tr w:rsidR="003F07A3" w:rsidTr="00F81AEA">
        <w:trPr>
          <w:gridAfter w:val="1"/>
          <w:wAfter w:w="176" w:type="dxa"/>
          <w:trHeight w:val="265"/>
        </w:trPr>
        <w:tc>
          <w:tcPr>
            <w:tcW w:w="3675" w:type="dxa"/>
            <w:gridSpan w:val="13"/>
            <w:tcBorders>
              <w:top w:val="nil"/>
            </w:tcBorders>
            <w:shd w:val="clear" w:color="auto" w:fill="F7CAAC"/>
          </w:tcPr>
          <w:p w:rsidR="003F07A3" w:rsidRDefault="003F07A3" w:rsidP="00C17A31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4" w:type="dxa"/>
            <w:gridSpan w:val="32"/>
            <w:tcBorders>
              <w:top w:val="nil"/>
              <w:bottom w:val="nil"/>
            </w:tcBorders>
          </w:tcPr>
          <w:p w:rsidR="003F07A3" w:rsidRDefault="003F07A3" w:rsidP="00C17A31">
            <w:pPr>
              <w:jc w:val="both"/>
            </w:pPr>
          </w:p>
        </w:tc>
      </w:tr>
      <w:tr w:rsidR="003F07A3" w:rsidTr="00F81AEA">
        <w:trPr>
          <w:gridAfter w:val="1"/>
          <w:wAfter w:w="176" w:type="dxa"/>
          <w:trHeight w:val="1497"/>
        </w:trPr>
        <w:tc>
          <w:tcPr>
            <w:tcW w:w="9889" w:type="dxa"/>
            <w:gridSpan w:val="45"/>
            <w:tcBorders>
              <w:top w:val="nil"/>
            </w:tcBorders>
          </w:tcPr>
          <w:p w:rsidR="003F07A3" w:rsidRDefault="003F07A3" w:rsidP="00C959EC">
            <w:pPr>
              <w:jc w:val="both"/>
            </w:pPr>
            <w:r w:rsidRPr="00E01B8F">
              <w:rPr>
                <w:u w:val="single"/>
              </w:rPr>
              <w:t>Povinná literatura</w:t>
            </w:r>
            <w:r w:rsidRPr="00E01B8F">
              <w:t xml:space="preserve">: </w:t>
            </w:r>
          </w:p>
          <w:p w:rsidR="00EB64BF" w:rsidRDefault="00EB64BF" w:rsidP="00EB64BF">
            <w:pPr>
              <w:jc w:val="both"/>
              <w:rPr>
                <w:u w:val="single"/>
              </w:rPr>
            </w:pPr>
            <w:r w:rsidRPr="0029786C">
              <w:t>Výukové materiály v anglickém jazyce poskytnuté vyučujícím.</w:t>
            </w:r>
          </w:p>
          <w:p w:rsidR="003F07A3" w:rsidRPr="00011CA0" w:rsidRDefault="003F07A3" w:rsidP="00C959EC">
            <w:pPr>
              <w:jc w:val="both"/>
            </w:pPr>
            <w:r w:rsidRPr="00011CA0">
              <w:rPr>
                <w:caps/>
              </w:rPr>
              <w:t xml:space="preserve">This, </w:t>
            </w:r>
            <w:r w:rsidRPr="00011CA0">
              <w:t xml:space="preserve">H. </w:t>
            </w:r>
            <w:r w:rsidRPr="00011CA0">
              <w:rPr>
                <w:iCs/>
              </w:rPr>
              <w:t>Molecular Gastronomy: Exploring the Science of Flavor</w:t>
            </w:r>
            <w:r w:rsidRPr="00011CA0">
              <w:t xml:space="preserve">. New York: Columbia University Press, 2006. ISBN 978-0-231-13312-8. </w:t>
            </w:r>
          </w:p>
          <w:p w:rsidR="003F07A3" w:rsidRPr="00A9221F" w:rsidRDefault="003F07A3" w:rsidP="00C959EC">
            <w:pPr>
              <w:jc w:val="both"/>
            </w:pPr>
          </w:p>
          <w:p w:rsidR="003F07A3" w:rsidRPr="00E01B8F" w:rsidRDefault="003F07A3" w:rsidP="00C959EC">
            <w:pPr>
              <w:jc w:val="both"/>
            </w:pPr>
            <w:r w:rsidRPr="00E01B8F">
              <w:rPr>
                <w:u w:val="single"/>
              </w:rPr>
              <w:t>Doporučená literatura</w:t>
            </w:r>
            <w:r w:rsidRPr="00E01B8F">
              <w:t>:</w:t>
            </w:r>
          </w:p>
          <w:p w:rsidR="003F07A3" w:rsidRPr="00011CA0" w:rsidRDefault="003F07A3" w:rsidP="00C959EC">
            <w:pPr>
              <w:jc w:val="both"/>
            </w:pPr>
            <w:r w:rsidRPr="00011CA0">
              <w:rPr>
                <w:caps/>
              </w:rPr>
              <w:t xml:space="preserve">This, </w:t>
            </w:r>
            <w:r w:rsidRPr="00011CA0">
              <w:t xml:space="preserve">H. </w:t>
            </w:r>
            <w:r w:rsidRPr="00011CA0">
              <w:rPr>
                <w:iCs/>
              </w:rPr>
              <w:t>Kitchen Mysteries: Revealing the Science of Cooking. Les Secrets de la Casserole</w:t>
            </w:r>
            <w:r w:rsidRPr="00011CA0">
              <w:t xml:space="preserve">. New York: Columbia University Press, 2007. ISBN 978-0-231-14170-3. </w:t>
            </w:r>
          </w:p>
          <w:p w:rsidR="003F07A3" w:rsidRPr="00011CA0" w:rsidRDefault="003F07A3" w:rsidP="00C959EC">
            <w:pPr>
              <w:ind w:left="-37" w:firstLine="37"/>
              <w:jc w:val="both"/>
            </w:pPr>
            <w:r w:rsidRPr="00011CA0">
              <w:rPr>
                <w:caps/>
              </w:rPr>
              <w:t>Vega</w:t>
            </w:r>
            <w:r w:rsidRPr="00011CA0">
              <w:t xml:space="preserve">, C. et al. </w:t>
            </w:r>
            <w:r w:rsidRPr="00011CA0">
              <w:rPr>
                <w:iCs/>
              </w:rPr>
              <w:t>The Kitchen as Laboratory</w:t>
            </w:r>
            <w:r w:rsidRPr="00011CA0">
              <w:t>. New York, 2012. ISBN 978-0-231-15344-7.</w:t>
            </w:r>
          </w:p>
          <w:p w:rsidR="003F07A3" w:rsidRPr="00011CA0" w:rsidRDefault="003F07A3" w:rsidP="00C959EC">
            <w:pPr>
              <w:pStyle w:val="Nadpis1"/>
              <w:spacing w:before="0" w:beforeAutospacing="0" w:after="0" w:afterAutospacing="0"/>
              <w:jc w:val="both"/>
              <w:rPr>
                <w:b w:val="0"/>
                <w:sz w:val="20"/>
                <w:szCs w:val="20"/>
              </w:rPr>
            </w:pPr>
            <w:r w:rsidRPr="00011CA0">
              <w:rPr>
                <w:b w:val="0"/>
                <w:caps/>
                <w:sz w:val="20"/>
                <w:szCs w:val="20"/>
              </w:rPr>
              <w:t>Ferran</w:t>
            </w:r>
            <w:r w:rsidRPr="00011CA0">
              <w:rPr>
                <w:b w:val="0"/>
                <w:sz w:val="20"/>
                <w:szCs w:val="20"/>
              </w:rPr>
              <w:t xml:space="preserve">, A. </w:t>
            </w:r>
            <w:r w:rsidRPr="00011CA0">
              <w:rPr>
                <w:rStyle w:val="a-size-large"/>
                <w:b w:val="0"/>
                <w:sz w:val="20"/>
                <w:szCs w:val="20"/>
              </w:rPr>
              <w:t xml:space="preserve">Modern Gastronomy: A to Z. </w:t>
            </w:r>
            <w:r w:rsidRPr="00011CA0">
              <w:rPr>
                <w:b w:val="0"/>
                <w:sz w:val="20"/>
                <w:szCs w:val="20"/>
              </w:rPr>
              <w:t xml:space="preserve">CRC Press, 2010. </w:t>
            </w:r>
            <w:r w:rsidRPr="00011CA0">
              <w:rPr>
                <w:b w:val="0"/>
                <w:bCs w:val="0"/>
                <w:sz w:val="20"/>
                <w:szCs w:val="20"/>
              </w:rPr>
              <w:t>ISBN-13</w:t>
            </w:r>
            <w:r w:rsidRPr="00011CA0">
              <w:rPr>
                <w:b w:val="0"/>
                <w:sz w:val="20"/>
                <w:szCs w:val="20"/>
              </w:rPr>
              <w:t xml:space="preserve"> 978-1439812457.</w:t>
            </w:r>
          </w:p>
          <w:p w:rsidR="003F07A3" w:rsidRPr="00AE193C" w:rsidRDefault="003F07A3" w:rsidP="00C959EC">
            <w:pPr>
              <w:pStyle w:val="Nadpis1"/>
              <w:spacing w:before="0" w:beforeAutospacing="0" w:after="0" w:afterAutospacing="0"/>
              <w:jc w:val="both"/>
              <w:rPr>
                <w:b w:val="0"/>
                <w:sz w:val="20"/>
                <w:szCs w:val="20"/>
              </w:rPr>
            </w:pPr>
            <w:r w:rsidRPr="00011CA0">
              <w:rPr>
                <w:b w:val="0"/>
                <w:caps/>
                <w:sz w:val="20"/>
                <w:szCs w:val="20"/>
              </w:rPr>
              <w:t>Carlo</w:t>
            </w:r>
            <w:r w:rsidRPr="00011CA0">
              <w:rPr>
                <w:b w:val="0"/>
                <w:sz w:val="20"/>
                <w:szCs w:val="20"/>
              </w:rPr>
              <w:t xml:space="preserve">, P. </w:t>
            </w:r>
            <w:r w:rsidRPr="00011CA0">
              <w:rPr>
                <w:rStyle w:val="a-size-large"/>
                <w:b w:val="0"/>
                <w:sz w:val="20"/>
                <w:szCs w:val="20"/>
              </w:rPr>
              <w:t xml:space="preserve">Food &amp; Freedom: How the Slow Food Movement Is Changing the World Through Gastronomy. </w:t>
            </w:r>
            <w:r w:rsidRPr="00011CA0">
              <w:rPr>
                <w:b w:val="0"/>
                <w:sz w:val="20"/>
                <w:szCs w:val="20"/>
              </w:rPr>
              <w:t>Rizzoli Ex Libris, 2015. ISBN 978-0847846856.</w:t>
            </w:r>
          </w:p>
        </w:tc>
      </w:tr>
      <w:tr w:rsidR="003F07A3" w:rsidTr="00F81AEA">
        <w:trPr>
          <w:gridAfter w:val="1"/>
          <w:wAfter w:w="176" w:type="dxa"/>
        </w:trPr>
        <w:tc>
          <w:tcPr>
            <w:tcW w:w="9889" w:type="dxa"/>
            <w:gridSpan w:val="4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3F07A3" w:rsidRDefault="003F07A3" w:rsidP="00C17A31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F07A3" w:rsidTr="00F81AEA">
        <w:trPr>
          <w:gridAfter w:val="1"/>
          <w:wAfter w:w="176" w:type="dxa"/>
        </w:trPr>
        <w:tc>
          <w:tcPr>
            <w:tcW w:w="4809" w:type="dxa"/>
            <w:gridSpan w:val="19"/>
            <w:tcBorders>
              <w:top w:val="single" w:sz="2" w:space="0" w:color="auto"/>
            </w:tcBorders>
            <w:shd w:val="clear" w:color="auto" w:fill="F7CAAC"/>
          </w:tcPr>
          <w:p w:rsidR="003F07A3" w:rsidRDefault="003F07A3" w:rsidP="00C17A31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8" w:type="dxa"/>
            <w:gridSpan w:val="3"/>
            <w:tcBorders>
              <w:top w:val="single" w:sz="2" w:space="0" w:color="auto"/>
            </w:tcBorders>
          </w:tcPr>
          <w:p w:rsidR="003F07A3" w:rsidRDefault="003F07A3" w:rsidP="00DA2F5C">
            <w:pPr>
              <w:jc w:val="center"/>
            </w:pPr>
          </w:p>
        </w:tc>
        <w:tc>
          <w:tcPr>
            <w:tcW w:w="4192" w:type="dxa"/>
            <w:gridSpan w:val="23"/>
            <w:tcBorders>
              <w:top w:val="single" w:sz="2" w:space="0" w:color="auto"/>
            </w:tcBorders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F07A3" w:rsidTr="00F81AEA">
        <w:trPr>
          <w:gridAfter w:val="1"/>
          <w:wAfter w:w="176" w:type="dxa"/>
        </w:trPr>
        <w:tc>
          <w:tcPr>
            <w:tcW w:w="9889" w:type="dxa"/>
            <w:gridSpan w:val="45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F07A3" w:rsidTr="00F81AEA">
        <w:trPr>
          <w:gridAfter w:val="1"/>
          <w:wAfter w:w="176" w:type="dxa"/>
          <w:trHeight w:val="992"/>
        </w:trPr>
        <w:tc>
          <w:tcPr>
            <w:tcW w:w="9889" w:type="dxa"/>
            <w:gridSpan w:val="45"/>
          </w:tcPr>
          <w:p w:rsidR="003F07A3" w:rsidRDefault="003F07A3" w:rsidP="00C17A31">
            <w:pPr>
              <w:jc w:val="both"/>
            </w:pPr>
          </w:p>
          <w:p w:rsidR="003F07A3" w:rsidRDefault="003F07A3" w:rsidP="00C17A31">
            <w:pPr>
              <w:jc w:val="both"/>
            </w:pPr>
          </w:p>
          <w:p w:rsidR="00F81AEA" w:rsidRDefault="00F81AEA" w:rsidP="00C17A31">
            <w:pPr>
              <w:jc w:val="both"/>
            </w:pPr>
          </w:p>
          <w:p w:rsidR="00F81AEA" w:rsidRDefault="00F81AEA" w:rsidP="00C17A31">
            <w:pPr>
              <w:jc w:val="both"/>
            </w:pPr>
          </w:p>
          <w:p w:rsidR="00F81AEA" w:rsidRDefault="00F81AEA" w:rsidP="00C17A31">
            <w:pPr>
              <w:jc w:val="both"/>
            </w:pPr>
          </w:p>
          <w:p w:rsidR="00F81AEA" w:rsidRDefault="00F81AEA" w:rsidP="00C17A31">
            <w:pPr>
              <w:jc w:val="both"/>
            </w:pPr>
          </w:p>
          <w:p w:rsidR="003F07A3" w:rsidRDefault="003F07A3" w:rsidP="00C17A31">
            <w:pPr>
              <w:jc w:val="both"/>
            </w:pPr>
          </w:p>
          <w:p w:rsidR="00EB64BF" w:rsidRDefault="00EB64BF" w:rsidP="00C17A31">
            <w:pPr>
              <w:jc w:val="both"/>
            </w:pPr>
          </w:p>
        </w:tc>
      </w:tr>
      <w:tr w:rsidR="003F07A3" w:rsidRPr="006F5A4E" w:rsidTr="00F81AEA">
        <w:trPr>
          <w:gridAfter w:val="1"/>
          <w:wAfter w:w="176" w:type="dxa"/>
          <w:trHeight w:val="283"/>
        </w:trPr>
        <w:tc>
          <w:tcPr>
            <w:tcW w:w="9889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3F07A3" w:rsidRPr="009515FC" w:rsidRDefault="003F07A3" w:rsidP="00256AED">
            <w:pPr>
              <w:jc w:val="both"/>
              <w:rPr>
                <w:b/>
                <w:sz w:val="28"/>
                <w:szCs w:val="28"/>
              </w:rPr>
            </w:pPr>
            <w:r w:rsidRPr="009515FC">
              <w:lastRenderedPageBreak/>
              <w:br w:type="page"/>
            </w:r>
            <w:r w:rsidRPr="009515FC">
              <w:rPr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3F07A3" w:rsidRPr="004800BD" w:rsidTr="00F81AEA">
        <w:trPr>
          <w:gridAfter w:val="2"/>
          <w:wAfter w:w="221" w:type="dxa"/>
        </w:trPr>
        <w:tc>
          <w:tcPr>
            <w:tcW w:w="3072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:rsidR="003F07A3" w:rsidRPr="004C26F3" w:rsidRDefault="003F07A3" w:rsidP="00256AED">
            <w:pPr>
              <w:jc w:val="both"/>
              <w:rPr>
                <w:b/>
                <w:bCs/>
              </w:rPr>
            </w:pPr>
            <w:r w:rsidRPr="004C26F3">
              <w:rPr>
                <w:b/>
                <w:bCs/>
              </w:rPr>
              <w:t>Název studijního předmětu</w:t>
            </w:r>
          </w:p>
        </w:tc>
        <w:tc>
          <w:tcPr>
            <w:tcW w:w="6772" w:type="dxa"/>
            <w:gridSpan w:val="38"/>
            <w:tcBorders>
              <w:top w:val="double" w:sz="4" w:space="0" w:color="auto"/>
            </w:tcBorders>
          </w:tcPr>
          <w:p w:rsidR="003F07A3" w:rsidRPr="004C26F3" w:rsidRDefault="00326646" w:rsidP="00256AED">
            <w:pPr>
              <w:jc w:val="both"/>
              <w:rPr>
                <w:rFonts w:cs="Arial"/>
                <w:b/>
              </w:rPr>
            </w:pPr>
            <w:bookmarkStart w:id="35" w:name="Zprac_exper_II"/>
            <w:bookmarkEnd w:id="35"/>
            <w:r w:rsidRPr="00326646">
              <w:rPr>
                <w:b/>
              </w:rPr>
              <w:t>Experiment Evaluation II</w:t>
            </w:r>
          </w:p>
        </w:tc>
      </w:tr>
      <w:tr w:rsidR="003F07A3" w:rsidRPr="00637201" w:rsidTr="00F81AEA">
        <w:trPr>
          <w:gridAfter w:val="2"/>
          <w:wAfter w:w="221" w:type="dxa"/>
        </w:trPr>
        <w:tc>
          <w:tcPr>
            <w:tcW w:w="3072" w:type="dxa"/>
            <w:gridSpan w:val="6"/>
            <w:shd w:val="clear" w:color="auto" w:fill="F7CAAC"/>
          </w:tcPr>
          <w:p w:rsidR="003F07A3" w:rsidRPr="004C26F3" w:rsidRDefault="003F07A3" w:rsidP="00256AED">
            <w:pPr>
              <w:jc w:val="both"/>
              <w:rPr>
                <w:b/>
                <w:bCs/>
              </w:rPr>
            </w:pPr>
            <w:r w:rsidRPr="004C26F3">
              <w:rPr>
                <w:b/>
                <w:bCs/>
              </w:rPr>
              <w:t>Typ předmětu</w:t>
            </w:r>
          </w:p>
        </w:tc>
        <w:tc>
          <w:tcPr>
            <w:tcW w:w="3399" w:type="dxa"/>
            <w:gridSpan w:val="19"/>
          </w:tcPr>
          <w:p w:rsidR="003F07A3" w:rsidRPr="004C26F3" w:rsidRDefault="003F07A3" w:rsidP="00256AED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povinně volitelný</w:t>
            </w:r>
          </w:p>
        </w:tc>
        <w:tc>
          <w:tcPr>
            <w:tcW w:w="2692" w:type="dxa"/>
            <w:gridSpan w:val="13"/>
            <w:shd w:val="clear" w:color="auto" w:fill="F7CAAC"/>
          </w:tcPr>
          <w:p w:rsidR="003F07A3" w:rsidRPr="004C26F3" w:rsidRDefault="003F07A3" w:rsidP="00256AED">
            <w:pPr>
              <w:jc w:val="both"/>
              <w:rPr>
                <w:rFonts w:cs="Arial"/>
              </w:rPr>
            </w:pPr>
            <w:r w:rsidRPr="004C26F3">
              <w:rPr>
                <w:b/>
                <w:bCs/>
              </w:rPr>
              <w:t>doporučený ročník / semestr</w:t>
            </w:r>
          </w:p>
        </w:tc>
        <w:tc>
          <w:tcPr>
            <w:tcW w:w="681" w:type="dxa"/>
            <w:gridSpan w:val="6"/>
          </w:tcPr>
          <w:p w:rsidR="003F07A3" w:rsidRPr="004C26F3" w:rsidRDefault="003F07A3" w:rsidP="004C26F3">
            <w:pPr>
              <w:jc w:val="both"/>
              <w:rPr>
                <w:rFonts w:cs="Arial"/>
              </w:rPr>
            </w:pPr>
            <w:r w:rsidRPr="004C26F3">
              <w:t>1/LS</w:t>
            </w:r>
          </w:p>
        </w:tc>
      </w:tr>
      <w:tr w:rsidR="003F07A3" w:rsidRPr="00637201" w:rsidTr="00F81AEA">
        <w:trPr>
          <w:gridAfter w:val="2"/>
          <w:wAfter w:w="221" w:type="dxa"/>
        </w:trPr>
        <w:tc>
          <w:tcPr>
            <w:tcW w:w="3072" w:type="dxa"/>
            <w:gridSpan w:val="6"/>
            <w:shd w:val="clear" w:color="auto" w:fill="F7CAAC"/>
          </w:tcPr>
          <w:p w:rsidR="003F07A3" w:rsidRPr="004C26F3" w:rsidRDefault="003F07A3" w:rsidP="00256AED">
            <w:pPr>
              <w:jc w:val="both"/>
              <w:rPr>
                <w:b/>
                <w:bCs/>
              </w:rPr>
            </w:pPr>
            <w:r w:rsidRPr="004C26F3">
              <w:rPr>
                <w:b/>
                <w:bCs/>
              </w:rPr>
              <w:t>Rozsah studijního předmětu</w:t>
            </w:r>
          </w:p>
        </w:tc>
        <w:tc>
          <w:tcPr>
            <w:tcW w:w="1698" w:type="dxa"/>
            <w:gridSpan w:val="12"/>
          </w:tcPr>
          <w:p w:rsidR="003F07A3" w:rsidRPr="004C26F3" w:rsidRDefault="003F07A3" w:rsidP="00256AED">
            <w:pPr>
              <w:jc w:val="both"/>
              <w:rPr>
                <w:rFonts w:cs="Arial"/>
              </w:rPr>
            </w:pPr>
            <w:r w:rsidRPr="004C26F3">
              <w:t>14p+14s</w:t>
            </w:r>
            <w:r w:rsidRPr="004C26F3">
              <w:rPr>
                <w:lang w:val="en-GB"/>
              </w:rPr>
              <w:t>+</w:t>
            </w:r>
            <w:r w:rsidRPr="004C26F3">
              <w:t>0l</w:t>
            </w:r>
          </w:p>
        </w:tc>
        <w:tc>
          <w:tcPr>
            <w:tcW w:w="887" w:type="dxa"/>
            <w:gridSpan w:val="3"/>
            <w:shd w:val="clear" w:color="auto" w:fill="F7CAAC"/>
          </w:tcPr>
          <w:p w:rsidR="003F07A3" w:rsidRPr="004C26F3" w:rsidRDefault="003F07A3" w:rsidP="00256AED">
            <w:pPr>
              <w:jc w:val="both"/>
              <w:rPr>
                <w:b/>
                <w:bCs/>
              </w:rPr>
            </w:pPr>
            <w:r w:rsidRPr="004C26F3">
              <w:rPr>
                <w:b/>
                <w:bCs/>
              </w:rPr>
              <w:t xml:space="preserve">hod. </w:t>
            </w:r>
          </w:p>
        </w:tc>
        <w:tc>
          <w:tcPr>
            <w:tcW w:w="814" w:type="dxa"/>
            <w:gridSpan w:val="4"/>
          </w:tcPr>
          <w:p w:rsidR="003F07A3" w:rsidRPr="004C26F3" w:rsidRDefault="003F07A3" w:rsidP="00256AED">
            <w:pPr>
              <w:jc w:val="both"/>
              <w:rPr>
                <w:rFonts w:cs="Arial"/>
              </w:rPr>
            </w:pPr>
            <w:r w:rsidRPr="004C26F3">
              <w:rPr>
                <w:rFonts w:cs="Arial"/>
              </w:rPr>
              <w:t>28</w:t>
            </w:r>
          </w:p>
        </w:tc>
        <w:tc>
          <w:tcPr>
            <w:tcW w:w="2154" w:type="dxa"/>
            <w:gridSpan w:val="9"/>
            <w:shd w:val="clear" w:color="auto" w:fill="F7CAAC"/>
          </w:tcPr>
          <w:p w:rsidR="003F07A3" w:rsidRPr="004C26F3" w:rsidRDefault="003F07A3" w:rsidP="00256AED">
            <w:pPr>
              <w:jc w:val="both"/>
              <w:rPr>
                <w:b/>
                <w:bCs/>
              </w:rPr>
            </w:pPr>
            <w:r w:rsidRPr="004C26F3">
              <w:rPr>
                <w:b/>
                <w:bCs/>
              </w:rPr>
              <w:t>kreditů</w:t>
            </w:r>
          </w:p>
        </w:tc>
        <w:tc>
          <w:tcPr>
            <w:tcW w:w="1219" w:type="dxa"/>
            <w:gridSpan w:val="10"/>
          </w:tcPr>
          <w:p w:rsidR="003F07A3" w:rsidRPr="004C26F3" w:rsidRDefault="003F07A3" w:rsidP="00256AED">
            <w:pPr>
              <w:jc w:val="both"/>
              <w:rPr>
                <w:rFonts w:cs="Arial"/>
              </w:rPr>
            </w:pPr>
            <w:r w:rsidRPr="004C26F3">
              <w:rPr>
                <w:rFonts w:cs="Arial"/>
              </w:rPr>
              <w:t>2</w:t>
            </w:r>
          </w:p>
        </w:tc>
      </w:tr>
      <w:tr w:rsidR="003F07A3" w:rsidRPr="00011CA0" w:rsidTr="00F81AEA">
        <w:trPr>
          <w:gridAfter w:val="2"/>
          <w:wAfter w:w="221" w:type="dxa"/>
        </w:trPr>
        <w:tc>
          <w:tcPr>
            <w:tcW w:w="3072" w:type="dxa"/>
            <w:gridSpan w:val="6"/>
            <w:shd w:val="clear" w:color="auto" w:fill="F7CAAC"/>
          </w:tcPr>
          <w:p w:rsidR="003F07A3" w:rsidRPr="004C26F3" w:rsidRDefault="003F07A3" w:rsidP="00256AED">
            <w:pPr>
              <w:jc w:val="both"/>
              <w:rPr>
                <w:rFonts w:cs="Arial"/>
                <w:b/>
                <w:bCs/>
              </w:rPr>
            </w:pPr>
            <w:r w:rsidRPr="004C26F3">
              <w:rPr>
                <w:b/>
                <w:bCs/>
              </w:rPr>
              <w:t>Prerekvizity, korekvizity, ekvivalence</w:t>
            </w:r>
          </w:p>
        </w:tc>
        <w:tc>
          <w:tcPr>
            <w:tcW w:w="6772" w:type="dxa"/>
            <w:gridSpan w:val="38"/>
          </w:tcPr>
          <w:p w:rsidR="003F07A3" w:rsidRPr="004C26F3" w:rsidRDefault="003F07A3" w:rsidP="00256AED">
            <w:pPr>
              <w:jc w:val="both"/>
              <w:rPr>
                <w:rFonts w:cs="Arial"/>
              </w:rPr>
            </w:pPr>
          </w:p>
        </w:tc>
      </w:tr>
      <w:tr w:rsidR="003F07A3" w:rsidRPr="00637201" w:rsidTr="00F81AEA">
        <w:trPr>
          <w:gridAfter w:val="2"/>
          <w:wAfter w:w="221" w:type="dxa"/>
        </w:trPr>
        <w:tc>
          <w:tcPr>
            <w:tcW w:w="3072" w:type="dxa"/>
            <w:gridSpan w:val="6"/>
            <w:shd w:val="clear" w:color="auto" w:fill="F7CAAC"/>
          </w:tcPr>
          <w:p w:rsidR="003F07A3" w:rsidRPr="004C26F3" w:rsidRDefault="003F07A3" w:rsidP="00256AED">
            <w:pPr>
              <w:jc w:val="both"/>
              <w:rPr>
                <w:b/>
                <w:bCs/>
              </w:rPr>
            </w:pPr>
            <w:r w:rsidRPr="004C26F3">
              <w:rPr>
                <w:b/>
                <w:bCs/>
              </w:rPr>
              <w:t>Způsob ověření studijních výsledků</w:t>
            </w:r>
          </w:p>
        </w:tc>
        <w:tc>
          <w:tcPr>
            <w:tcW w:w="3399" w:type="dxa"/>
            <w:gridSpan w:val="19"/>
          </w:tcPr>
          <w:p w:rsidR="003F07A3" w:rsidRPr="004C26F3" w:rsidRDefault="003F07A3" w:rsidP="00256AED">
            <w:pPr>
              <w:jc w:val="both"/>
              <w:rPr>
                <w:rFonts w:cs="Arial"/>
              </w:rPr>
            </w:pPr>
            <w:r w:rsidRPr="004C26F3">
              <w:t>klasifikovaný zápočet</w:t>
            </w:r>
          </w:p>
        </w:tc>
        <w:tc>
          <w:tcPr>
            <w:tcW w:w="1453" w:type="dxa"/>
            <w:gridSpan w:val="4"/>
            <w:shd w:val="clear" w:color="auto" w:fill="F7CAAC"/>
          </w:tcPr>
          <w:p w:rsidR="003F07A3" w:rsidRPr="004C26F3" w:rsidRDefault="003F07A3" w:rsidP="00256AED">
            <w:pPr>
              <w:jc w:val="both"/>
              <w:rPr>
                <w:b/>
                <w:bCs/>
              </w:rPr>
            </w:pPr>
            <w:r w:rsidRPr="004C26F3">
              <w:rPr>
                <w:b/>
                <w:bCs/>
              </w:rPr>
              <w:t>Forma výuky</w:t>
            </w:r>
          </w:p>
        </w:tc>
        <w:tc>
          <w:tcPr>
            <w:tcW w:w="1920" w:type="dxa"/>
            <w:gridSpan w:val="15"/>
          </w:tcPr>
          <w:p w:rsidR="003F07A3" w:rsidRPr="004C26F3" w:rsidRDefault="003F07A3" w:rsidP="00256AED">
            <w:pPr>
              <w:jc w:val="both"/>
              <w:rPr>
                <w:rFonts w:cs="Arial"/>
              </w:rPr>
            </w:pPr>
            <w:r w:rsidRPr="004C26F3">
              <w:t>přednášky, semináře</w:t>
            </w:r>
          </w:p>
        </w:tc>
      </w:tr>
      <w:tr w:rsidR="003F07A3" w:rsidRPr="00637201" w:rsidTr="00F81AEA">
        <w:trPr>
          <w:gridAfter w:val="2"/>
          <w:wAfter w:w="221" w:type="dxa"/>
        </w:trPr>
        <w:tc>
          <w:tcPr>
            <w:tcW w:w="3072" w:type="dxa"/>
            <w:gridSpan w:val="6"/>
            <w:shd w:val="clear" w:color="auto" w:fill="F7CAAC"/>
          </w:tcPr>
          <w:p w:rsidR="003F07A3" w:rsidRPr="004C26F3" w:rsidRDefault="003F07A3" w:rsidP="00256AED">
            <w:pPr>
              <w:jc w:val="both"/>
              <w:rPr>
                <w:b/>
                <w:bCs/>
              </w:rPr>
            </w:pPr>
            <w:r w:rsidRPr="004C26F3">
              <w:rPr>
                <w:b/>
                <w:bCs/>
              </w:rPr>
              <w:t>Forma způsobu ověření studijních výsledků a další požadavky na studenta</w:t>
            </w:r>
          </w:p>
        </w:tc>
        <w:tc>
          <w:tcPr>
            <w:tcW w:w="6772" w:type="dxa"/>
            <w:gridSpan w:val="38"/>
            <w:tcBorders>
              <w:bottom w:val="single" w:sz="4" w:space="0" w:color="auto"/>
            </w:tcBorders>
          </w:tcPr>
          <w:p w:rsidR="003F07A3" w:rsidRPr="004C26F3" w:rsidRDefault="003F07A3" w:rsidP="00256AED">
            <w:pPr>
              <w:jc w:val="both"/>
              <w:rPr>
                <w:rFonts w:cs="Arial"/>
              </w:rPr>
            </w:pPr>
            <w:r w:rsidRPr="004C26F3">
              <w:t>Zvládnutí závěrečného testu.</w:t>
            </w:r>
          </w:p>
        </w:tc>
      </w:tr>
      <w:tr w:rsidR="003F07A3" w:rsidRPr="00637201" w:rsidTr="00F81AEA">
        <w:trPr>
          <w:gridAfter w:val="2"/>
          <w:wAfter w:w="221" w:type="dxa"/>
          <w:trHeight w:val="197"/>
        </w:trPr>
        <w:tc>
          <w:tcPr>
            <w:tcW w:w="3072" w:type="dxa"/>
            <w:gridSpan w:val="6"/>
            <w:tcBorders>
              <w:top w:val="nil"/>
            </w:tcBorders>
            <w:shd w:val="clear" w:color="auto" w:fill="F7CAAC"/>
          </w:tcPr>
          <w:p w:rsidR="003F07A3" w:rsidRPr="004C26F3" w:rsidRDefault="003F07A3" w:rsidP="00256AED">
            <w:pPr>
              <w:jc w:val="both"/>
              <w:rPr>
                <w:b/>
                <w:bCs/>
              </w:rPr>
            </w:pPr>
            <w:r w:rsidRPr="004C26F3">
              <w:rPr>
                <w:b/>
                <w:bCs/>
              </w:rPr>
              <w:t>Garant předmětu</w:t>
            </w:r>
          </w:p>
        </w:tc>
        <w:tc>
          <w:tcPr>
            <w:tcW w:w="6772" w:type="dxa"/>
            <w:gridSpan w:val="38"/>
            <w:tcBorders>
              <w:top w:val="single" w:sz="4" w:space="0" w:color="auto"/>
            </w:tcBorders>
          </w:tcPr>
          <w:p w:rsidR="003F07A3" w:rsidRPr="004C26F3" w:rsidRDefault="003F07A3" w:rsidP="00256AED">
            <w:pPr>
              <w:jc w:val="both"/>
              <w:rPr>
                <w:rFonts w:cs="Arial"/>
              </w:rPr>
            </w:pPr>
          </w:p>
        </w:tc>
      </w:tr>
      <w:tr w:rsidR="003F07A3" w:rsidRPr="00637201" w:rsidTr="00F81AEA">
        <w:trPr>
          <w:gridAfter w:val="2"/>
          <w:wAfter w:w="221" w:type="dxa"/>
          <w:trHeight w:val="243"/>
        </w:trPr>
        <w:tc>
          <w:tcPr>
            <w:tcW w:w="3072" w:type="dxa"/>
            <w:gridSpan w:val="6"/>
            <w:tcBorders>
              <w:top w:val="nil"/>
            </w:tcBorders>
            <w:shd w:val="clear" w:color="auto" w:fill="F7CAAC"/>
          </w:tcPr>
          <w:p w:rsidR="003F07A3" w:rsidRPr="004C26F3" w:rsidRDefault="003F07A3" w:rsidP="00256AED">
            <w:pPr>
              <w:jc w:val="both"/>
              <w:rPr>
                <w:b/>
                <w:bCs/>
              </w:rPr>
            </w:pPr>
            <w:r w:rsidRPr="004C26F3">
              <w:rPr>
                <w:b/>
                <w:bCs/>
              </w:rPr>
              <w:t>Zapojení garanta do výuky předmětu</w:t>
            </w:r>
          </w:p>
        </w:tc>
        <w:tc>
          <w:tcPr>
            <w:tcW w:w="6772" w:type="dxa"/>
            <w:gridSpan w:val="38"/>
            <w:tcBorders>
              <w:top w:val="nil"/>
            </w:tcBorders>
          </w:tcPr>
          <w:p w:rsidR="003F07A3" w:rsidRPr="004C26F3" w:rsidRDefault="003F07A3" w:rsidP="00256AED">
            <w:pPr>
              <w:jc w:val="both"/>
              <w:rPr>
                <w:rFonts w:cs="Arial"/>
              </w:rPr>
            </w:pPr>
          </w:p>
        </w:tc>
      </w:tr>
      <w:tr w:rsidR="003F07A3" w:rsidRPr="00011CA0" w:rsidTr="00F81AEA">
        <w:trPr>
          <w:gridAfter w:val="2"/>
          <w:wAfter w:w="221" w:type="dxa"/>
        </w:trPr>
        <w:tc>
          <w:tcPr>
            <w:tcW w:w="3072" w:type="dxa"/>
            <w:gridSpan w:val="6"/>
            <w:shd w:val="clear" w:color="auto" w:fill="F7CAAC"/>
          </w:tcPr>
          <w:p w:rsidR="003F07A3" w:rsidRPr="004C26F3" w:rsidRDefault="003F07A3" w:rsidP="00256AED">
            <w:pPr>
              <w:jc w:val="both"/>
              <w:rPr>
                <w:b/>
                <w:bCs/>
              </w:rPr>
            </w:pPr>
            <w:r w:rsidRPr="004C26F3">
              <w:rPr>
                <w:b/>
                <w:bCs/>
              </w:rPr>
              <w:t>Vyučující</w:t>
            </w:r>
          </w:p>
        </w:tc>
        <w:tc>
          <w:tcPr>
            <w:tcW w:w="6772" w:type="dxa"/>
            <w:gridSpan w:val="38"/>
            <w:tcBorders>
              <w:bottom w:val="nil"/>
            </w:tcBorders>
          </w:tcPr>
          <w:p w:rsidR="003F07A3" w:rsidRPr="004C26F3" w:rsidRDefault="003F07A3" w:rsidP="00256AED">
            <w:pPr>
              <w:jc w:val="both"/>
              <w:rPr>
                <w:rFonts w:cs="Arial"/>
              </w:rPr>
            </w:pPr>
          </w:p>
        </w:tc>
      </w:tr>
      <w:tr w:rsidR="003F07A3" w:rsidRPr="00011CA0" w:rsidTr="00F81AEA">
        <w:trPr>
          <w:gridAfter w:val="2"/>
          <w:wAfter w:w="221" w:type="dxa"/>
          <w:trHeight w:val="264"/>
        </w:trPr>
        <w:tc>
          <w:tcPr>
            <w:tcW w:w="9844" w:type="dxa"/>
            <w:gridSpan w:val="44"/>
            <w:tcBorders>
              <w:top w:val="nil"/>
            </w:tcBorders>
          </w:tcPr>
          <w:p w:rsidR="003F07A3" w:rsidRPr="004C26F3" w:rsidRDefault="003F07A3" w:rsidP="004C26F3">
            <w:pPr>
              <w:spacing w:before="60" w:after="60"/>
              <w:jc w:val="both"/>
            </w:pPr>
            <w:r w:rsidRPr="004C26F3">
              <w:t>doc. RNDr. Petr Ponížil, Ph.D. (100% p)</w:t>
            </w:r>
          </w:p>
        </w:tc>
      </w:tr>
      <w:tr w:rsidR="003F07A3" w:rsidRPr="00011CA0" w:rsidTr="00F81AEA">
        <w:trPr>
          <w:gridAfter w:val="2"/>
          <w:wAfter w:w="221" w:type="dxa"/>
        </w:trPr>
        <w:tc>
          <w:tcPr>
            <w:tcW w:w="3072" w:type="dxa"/>
            <w:gridSpan w:val="6"/>
            <w:shd w:val="clear" w:color="auto" w:fill="F7CAAC"/>
          </w:tcPr>
          <w:p w:rsidR="003F07A3" w:rsidRPr="004C26F3" w:rsidRDefault="003F07A3" w:rsidP="00256AED">
            <w:pPr>
              <w:jc w:val="both"/>
              <w:rPr>
                <w:b/>
                <w:bCs/>
              </w:rPr>
            </w:pPr>
            <w:r w:rsidRPr="004C26F3">
              <w:rPr>
                <w:b/>
                <w:bCs/>
              </w:rPr>
              <w:t>Stručná anotace předmětu</w:t>
            </w:r>
          </w:p>
        </w:tc>
        <w:tc>
          <w:tcPr>
            <w:tcW w:w="6772" w:type="dxa"/>
            <w:gridSpan w:val="38"/>
            <w:tcBorders>
              <w:bottom w:val="nil"/>
            </w:tcBorders>
          </w:tcPr>
          <w:p w:rsidR="003F07A3" w:rsidRPr="004C26F3" w:rsidRDefault="003F07A3" w:rsidP="00256AED">
            <w:pPr>
              <w:jc w:val="both"/>
              <w:rPr>
                <w:rFonts w:cs="Arial"/>
              </w:rPr>
            </w:pPr>
          </w:p>
        </w:tc>
      </w:tr>
      <w:tr w:rsidR="003F07A3" w:rsidRPr="00011CA0" w:rsidTr="00F81AEA">
        <w:trPr>
          <w:gridAfter w:val="2"/>
          <w:wAfter w:w="221" w:type="dxa"/>
          <w:trHeight w:val="2466"/>
        </w:trPr>
        <w:tc>
          <w:tcPr>
            <w:tcW w:w="9844" w:type="dxa"/>
            <w:gridSpan w:val="44"/>
            <w:tcBorders>
              <w:top w:val="nil"/>
              <w:bottom w:val="single" w:sz="12" w:space="0" w:color="auto"/>
            </w:tcBorders>
          </w:tcPr>
          <w:p w:rsidR="003F07A3" w:rsidRPr="004C26F3" w:rsidRDefault="003F07A3" w:rsidP="00256AED">
            <w:pPr>
              <w:pStyle w:val="Default"/>
              <w:jc w:val="both"/>
              <w:rPr>
                <w:sz w:val="20"/>
                <w:szCs w:val="20"/>
              </w:rPr>
            </w:pPr>
            <w:r w:rsidRPr="004C26F3">
              <w:rPr>
                <w:sz w:val="20"/>
                <w:szCs w:val="20"/>
              </w:rPr>
              <w:t xml:space="preserve">Cílem předmětu je představení základních statistických metod používaných při zpracování měření v technické praxi. Na přednášce se studenti seznámí s důležitými statistickými metodami a v semináři se je naučí používat na generovaných datech. Obsah předmětu tvoří tyto tematické celky (předmět se učí v rozsahu </w:t>
            </w:r>
            <w:r>
              <w:rPr>
                <w:sz w:val="20"/>
                <w:szCs w:val="20"/>
              </w:rPr>
              <w:t>2</w:t>
            </w:r>
            <w:r w:rsidRPr="00F77B47">
              <w:rPr>
                <w:sz w:val="20"/>
                <w:szCs w:val="20"/>
              </w:rPr>
              <w:t>p+</w:t>
            </w:r>
            <w:r>
              <w:rPr>
                <w:sz w:val="20"/>
                <w:szCs w:val="20"/>
              </w:rPr>
              <w:t>2</w:t>
            </w:r>
            <w:r w:rsidRPr="00F77B47">
              <w:rPr>
                <w:sz w:val="20"/>
                <w:szCs w:val="20"/>
              </w:rPr>
              <w:t>s</w:t>
            </w:r>
            <w:r w:rsidRPr="004226C7">
              <w:rPr>
                <w:sz w:val="20"/>
                <w:szCs w:val="20"/>
              </w:rPr>
              <w:t>+</w:t>
            </w:r>
            <w:r w:rsidRPr="00F77B47">
              <w:rPr>
                <w:sz w:val="20"/>
                <w:szCs w:val="20"/>
              </w:rPr>
              <w:t xml:space="preserve">0l </w:t>
            </w:r>
            <w:r w:rsidRPr="004C26F3">
              <w:rPr>
                <w:sz w:val="20"/>
                <w:szCs w:val="20"/>
              </w:rPr>
              <w:t xml:space="preserve">jednou za dva týdny, proto je celků 7): </w:t>
            </w:r>
          </w:p>
          <w:p w:rsidR="003F07A3" w:rsidRPr="004C26F3" w:rsidRDefault="003F07A3" w:rsidP="00033E37">
            <w:pPr>
              <w:pStyle w:val="Odstavecseseznamem"/>
              <w:numPr>
                <w:ilvl w:val="0"/>
                <w:numId w:val="23"/>
              </w:numPr>
              <w:ind w:left="284" w:hanging="57"/>
              <w:jc w:val="both"/>
              <w:rPr>
                <w:rFonts w:cs="Arial"/>
              </w:rPr>
            </w:pPr>
            <w:r w:rsidRPr="004C26F3">
              <w:rPr>
                <w:rFonts w:cs="Arial"/>
              </w:rPr>
              <w:t xml:space="preserve">Normální rozdělení, testování normality. </w:t>
            </w:r>
          </w:p>
          <w:p w:rsidR="003F07A3" w:rsidRPr="004C26F3" w:rsidRDefault="003F07A3" w:rsidP="00033E37">
            <w:pPr>
              <w:pStyle w:val="Odstavecseseznamem"/>
              <w:numPr>
                <w:ilvl w:val="0"/>
                <w:numId w:val="23"/>
              </w:numPr>
              <w:ind w:left="284" w:hanging="57"/>
              <w:jc w:val="both"/>
              <w:rPr>
                <w:rFonts w:cs="Arial"/>
              </w:rPr>
            </w:pPr>
            <w:r w:rsidRPr="004C26F3">
              <w:rPr>
                <w:rFonts w:cs="Arial"/>
              </w:rPr>
              <w:t xml:space="preserve">Testování statistických hypotéz. </w:t>
            </w:r>
          </w:p>
          <w:p w:rsidR="003F07A3" w:rsidRPr="004C26F3" w:rsidRDefault="003F07A3" w:rsidP="00033E37">
            <w:pPr>
              <w:pStyle w:val="Odstavecseseznamem"/>
              <w:numPr>
                <w:ilvl w:val="0"/>
                <w:numId w:val="23"/>
              </w:numPr>
              <w:ind w:left="284" w:hanging="57"/>
              <w:jc w:val="both"/>
              <w:rPr>
                <w:rFonts w:cs="Arial"/>
              </w:rPr>
            </w:pPr>
            <w:r w:rsidRPr="004C26F3">
              <w:rPr>
                <w:rFonts w:cs="Arial"/>
              </w:rPr>
              <w:t xml:space="preserve">Lineární regrese. </w:t>
            </w:r>
          </w:p>
          <w:p w:rsidR="003F07A3" w:rsidRPr="004C26F3" w:rsidRDefault="003F07A3" w:rsidP="00033E37">
            <w:pPr>
              <w:pStyle w:val="Odstavecseseznamem"/>
              <w:numPr>
                <w:ilvl w:val="0"/>
                <w:numId w:val="23"/>
              </w:numPr>
              <w:ind w:left="284" w:hanging="57"/>
              <w:jc w:val="both"/>
              <w:rPr>
                <w:rFonts w:cs="Arial"/>
              </w:rPr>
            </w:pPr>
            <w:r w:rsidRPr="004C26F3">
              <w:rPr>
                <w:rFonts w:cs="Arial"/>
              </w:rPr>
              <w:t xml:space="preserve">Nelineární regrese. </w:t>
            </w:r>
          </w:p>
          <w:p w:rsidR="003F07A3" w:rsidRPr="004C26F3" w:rsidRDefault="003F07A3" w:rsidP="00033E37">
            <w:pPr>
              <w:pStyle w:val="Odstavecseseznamem"/>
              <w:numPr>
                <w:ilvl w:val="0"/>
                <w:numId w:val="23"/>
              </w:numPr>
              <w:ind w:left="284" w:hanging="57"/>
              <w:jc w:val="both"/>
              <w:rPr>
                <w:rFonts w:cs="Arial"/>
              </w:rPr>
            </w:pPr>
            <w:r w:rsidRPr="004C26F3">
              <w:rPr>
                <w:rFonts w:cs="Arial"/>
              </w:rPr>
              <w:t xml:space="preserve">Analýza rozptylu (ANOVA). </w:t>
            </w:r>
          </w:p>
          <w:p w:rsidR="003F07A3" w:rsidRPr="004C26F3" w:rsidRDefault="003F07A3" w:rsidP="00033E37">
            <w:pPr>
              <w:pStyle w:val="Odstavecseseznamem"/>
              <w:numPr>
                <w:ilvl w:val="0"/>
                <w:numId w:val="23"/>
              </w:numPr>
              <w:ind w:left="284" w:hanging="57"/>
              <w:jc w:val="both"/>
              <w:rPr>
                <w:rFonts w:cs="Arial"/>
              </w:rPr>
            </w:pPr>
            <w:r w:rsidRPr="004C26F3">
              <w:rPr>
                <w:rFonts w:cs="Arial"/>
              </w:rPr>
              <w:t>Neparametrické metody.</w:t>
            </w:r>
          </w:p>
          <w:p w:rsidR="003F07A3" w:rsidRPr="004C26F3" w:rsidRDefault="003F07A3" w:rsidP="00033E37">
            <w:pPr>
              <w:pStyle w:val="Odstavecseseznamem"/>
              <w:numPr>
                <w:ilvl w:val="0"/>
                <w:numId w:val="23"/>
              </w:numPr>
              <w:ind w:left="284" w:hanging="57"/>
              <w:jc w:val="both"/>
              <w:rPr>
                <w:rFonts w:cs="Arial"/>
              </w:rPr>
            </w:pPr>
            <w:r w:rsidRPr="004C26F3">
              <w:rPr>
                <w:rFonts w:cs="Arial"/>
              </w:rPr>
              <w:t>Plánování experimentu.</w:t>
            </w:r>
          </w:p>
        </w:tc>
      </w:tr>
      <w:tr w:rsidR="003F07A3" w:rsidRPr="00011CA0" w:rsidTr="00F81AEA">
        <w:trPr>
          <w:gridAfter w:val="2"/>
          <w:wAfter w:w="221" w:type="dxa"/>
          <w:trHeight w:val="265"/>
        </w:trPr>
        <w:tc>
          <w:tcPr>
            <w:tcW w:w="3638" w:type="dxa"/>
            <w:gridSpan w:val="12"/>
            <w:tcBorders>
              <w:top w:val="nil"/>
            </w:tcBorders>
            <w:shd w:val="clear" w:color="auto" w:fill="F7CAAC"/>
          </w:tcPr>
          <w:p w:rsidR="003F07A3" w:rsidRPr="004C26F3" w:rsidRDefault="003F07A3" w:rsidP="00256AED">
            <w:pPr>
              <w:jc w:val="both"/>
              <w:rPr>
                <w:rFonts w:cs="Arial"/>
              </w:rPr>
            </w:pPr>
            <w:r w:rsidRPr="004C26F3">
              <w:rPr>
                <w:b/>
                <w:bCs/>
              </w:rPr>
              <w:t>Studijní literatura a studijní pomůcky</w:t>
            </w:r>
          </w:p>
        </w:tc>
        <w:tc>
          <w:tcPr>
            <w:tcW w:w="6206" w:type="dxa"/>
            <w:gridSpan w:val="32"/>
            <w:tcBorders>
              <w:top w:val="nil"/>
              <w:bottom w:val="nil"/>
            </w:tcBorders>
          </w:tcPr>
          <w:p w:rsidR="003F07A3" w:rsidRPr="004C26F3" w:rsidRDefault="003F07A3" w:rsidP="00256AED">
            <w:pPr>
              <w:jc w:val="both"/>
              <w:rPr>
                <w:rFonts w:cs="Arial"/>
              </w:rPr>
            </w:pPr>
          </w:p>
        </w:tc>
      </w:tr>
      <w:tr w:rsidR="003F07A3" w:rsidRPr="00011CA0" w:rsidTr="00F81AEA">
        <w:trPr>
          <w:gridAfter w:val="2"/>
          <w:wAfter w:w="221" w:type="dxa"/>
          <w:trHeight w:val="1497"/>
        </w:trPr>
        <w:tc>
          <w:tcPr>
            <w:tcW w:w="9844" w:type="dxa"/>
            <w:gridSpan w:val="44"/>
            <w:tcBorders>
              <w:top w:val="nil"/>
            </w:tcBorders>
          </w:tcPr>
          <w:p w:rsidR="003F07A3" w:rsidRDefault="003F07A3" w:rsidP="00256AED">
            <w:pPr>
              <w:jc w:val="both"/>
            </w:pPr>
            <w:r w:rsidRPr="004C26F3">
              <w:rPr>
                <w:u w:val="single"/>
              </w:rPr>
              <w:t>Povinná literatura</w:t>
            </w:r>
            <w:r w:rsidRPr="004C26F3">
              <w:t>:</w:t>
            </w:r>
          </w:p>
          <w:p w:rsidR="00EB64BF" w:rsidRDefault="00EB64BF" w:rsidP="00EB64BF">
            <w:pPr>
              <w:jc w:val="both"/>
              <w:rPr>
                <w:u w:val="single"/>
              </w:rPr>
            </w:pPr>
            <w:r w:rsidRPr="0029786C">
              <w:t>Výukové materiály v anglickém jazyce poskytnuté vyučujícím.</w:t>
            </w:r>
          </w:p>
          <w:p w:rsidR="003F07A3" w:rsidRDefault="003F07A3" w:rsidP="00256AED">
            <w:pPr>
              <w:jc w:val="both"/>
              <w:rPr>
                <w:color w:val="000000"/>
                <w:shd w:val="clear" w:color="auto" w:fill="FFFFFF"/>
              </w:rPr>
            </w:pPr>
            <w:r w:rsidRPr="00F77B47">
              <w:rPr>
                <w:caps/>
                <w:color w:val="000000"/>
                <w:shd w:val="clear" w:color="auto" w:fill="FFFFFF"/>
              </w:rPr>
              <w:t>M</w:t>
            </w:r>
            <w:r w:rsidRPr="00F77B47">
              <w:rPr>
                <w:color w:val="000000"/>
                <w:shd w:val="clear" w:color="auto" w:fill="FFFFFF"/>
              </w:rPr>
              <w:t>c</w:t>
            </w:r>
            <w:r w:rsidRPr="00F77B47">
              <w:rPr>
                <w:caps/>
                <w:color w:val="000000"/>
                <w:shd w:val="clear" w:color="auto" w:fill="FFFFFF"/>
              </w:rPr>
              <w:t>Clave, J.T., Sincich, T.T.</w:t>
            </w:r>
            <w:r w:rsidRPr="00F77B47">
              <w:rPr>
                <w:color w:val="000000"/>
                <w:shd w:val="clear" w:color="auto" w:fill="FFFFFF"/>
              </w:rPr>
              <w:t> </w:t>
            </w:r>
            <w:r w:rsidRPr="00F77B47">
              <w:rPr>
                <w:iCs/>
                <w:color w:val="000000"/>
                <w:shd w:val="clear" w:color="auto" w:fill="FFFFFF"/>
              </w:rPr>
              <w:t>Statistics</w:t>
            </w:r>
            <w:r w:rsidRPr="00F77B47">
              <w:rPr>
                <w:color w:val="000000"/>
                <w:shd w:val="clear" w:color="auto" w:fill="FFFFFF"/>
              </w:rPr>
              <w:t>. Cambridge: Pearson Publishing, 2012</w:t>
            </w:r>
            <w:r w:rsidRPr="00F77B47">
              <w:rPr>
                <w:rStyle w:val="xa-size-base"/>
                <w:rFonts w:eastAsiaTheme="majorEastAsia"/>
                <w:color w:val="000000"/>
                <w:shd w:val="clear" w:color="auto" w:fill="FFFFFF"/>
              </w:rPr>
              <w:t>. ISBN</w:t>
            </w:r>
            <w:r w:rsidRPr="00F77B47">
              <w:rPr>
                <w:color w:val="000000"/>
                <w:shd w:val="clear" w:color="auto" w:fill="FFFFFF"/>
              </w:rPr>
              <w:t> </w:t>
            </w:r>
            <w:r w:rsidRPr="00F77B47">
              <w:rPr>
                <w:rStyle w:val="xa-size-base"/>
                <w:rFonts w:eastAsiaTheme="majorEastAsia"/>
                <w:color w:val="000000"/>
                <w:shd w:val="clear" w:color="auto" w:fill="FFFFFF"/>
              </w:rPr>
              <w:t>0321755936</w:t>
            </w:r>
            <w:r w:rsidRPr="00F77B47">
              <w:rPr>
                <w:rStyle w:val="xa-size-base"/>
                <w:color w:val="000000"/>
                <w:shd w:val="clear" w:color="auto" w:fill="FFFFFF"/>
              </w:rPr>
              <w:t>.</w:t>
            </w:r>
            <w:r w:rsidRPr="00F77B47">
              <w:rPr>
                <w:color w:val="000000"/>
                <w:shd w:val="clear" w:color="auto" w:fill="FFFFFF"/>
              </w:rPr>
              <w:t> </w:t>
            </w:r>
          </w:p>
          <w:p w:rsidR="003F07A3" w:rsidRPr="004C26F3" w:rsidRDefault="003F07A3" w:rsidP="00256AED">
            <w:pPr>
              <w:jc w:val="both"/>
            </w:pPr>
          </w:p>
          <w:p w:rsidR="003F07A3" w:rsidRPr="004C26F3" w:rsidRDefault="003F07A3" w:rsidP="00256AED">
            <w:pPr>
              <w:jc w:val="both"/>
            </w:pPr>
            <w:r w:rsidRPr="004C26F3">
              <w:rPr>
                <w:u w:val="single"/>
              </w:rPr>
              <w:t>Doporučená literatura</w:t>
            </w:r>
            <w:r w:rsidRPr="004C26F3">
              <w:t>:</w:t>
            </w:r>
          </w:p>
          <w:p w:rsidR="003F07A3" w:rsidRDefault="003F07A3" w:rsidP="00256AED">
            <w:pPr>
              <w:jc w:val="both"/>
            </w:pPr>
            <w:r w:rsidRPr="004C26F3">
              <w:rPr>
                <w:caps/>
              </w:rPr>
              <w:t>Freedman, D., Pisani, R</w:t>
            </w:r>
            <w:r w:rsidRPr="004C26F3">
              <w:t>. Statistics. 4th Ed. W.W. Norton &amp; Company, 2007. ISBN 978-0393929720.</w:t>
            </w:r>
          </w:p>
          <w:p w:rsidR="003F07A3" w:rsidRPr="004C26F3" w:rsidRDefault="003F07A3" w:rsidP="00256AED">
            <w:pPr>
              <w:jc w:val="both"/>
              <w:rPr>
                <w:rFonts w:cs="Arial"/>
              </w:rPr>
            </w:pPr>
            <w:r w:rsidRPr="00F77B47">
              <w:rPr>
                <w:caps/>
                <w:color w:val="000000"/>
                <w:shd w:val="clear" w:color="auto" w:fill="FFFFFF"/>
              </w:rPr>
              <w:t>Witte, R.S., Witte, J.S.</w:t>
            </w:r>
            <w:r w:rsidRPr="00F77B47">
              <w:rPr>
                <w:color w:val="000000"/>
                <w:shd w:val="clear" w:color="auto" w:fill="FFFFFF"/>
              </w:rPr>
              <w:t> </w:t>
            </w:r>
            <w:r w:rsidRPr="00F77B47">
              <w:rPr>
                <w:iCs/>
                <w:color w:val="000000"/>
                <w:shd w:val="clear" w:color="auto" w:fill="FFFFFF"/>
              </w:rPr>
              <w:t>Statistics</w:t>
            </w:r>
            <w:r w:rsidRPr="00F77B47">
              <w:rPr>
                <w:color w:val="000000"/>
                <w:shd w:val="clear" w:color="auto" w:fill="FFFFFF"/>
              </w:rPr>
              <w:t>. New York, 2009. ISBN 978-0470392225.</w:t>
            </w:r>
          </w:p>
        </w:tc>
      </w:tr>
      <w:tr w:rsidR="003F07A3" w:rsidRPr="00011CA0" w:rsidTr="00F81AEA">
        <w:trPr>
          <w:gridAfter w:val="2"/>
          <w:wAfter w:w="221" w:type="dxa"/>
        </w:trPr>
        <w:tc>
          <w:tcPr>
            <w:tcW w:w="9844" w:type="dxa"/>
            <w:gridSpan w:val="44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3F07A3" w:rsidRPr="004C26F3" w:rsidRDefault="003F07A3" w:rsidP="00256AED">
            <w:pPr>
              <w:jc w:val="center"/>
              <w:rPr>
                <w:b/>
                <w:bCs/>
              </w:rPr>
            </w:pPr>
            <w:r w:rsidRPr="004C26F3">
              <w:rPr>
                <w:b/>
                <w:bCs/>
              </w:rPr>
              <w:t>Informace ke kombinované nebo distanční formě</w:t>
            </w:r>
          </w:p>
        </w:tc>
      </w:tr>
      <w:tr w:rsidR="003F07A3" w:rsidRPr="00011CA0" w:rsidTr="00F81AEA">
        <w:trPr>
          <w:gridAfter w:val="2"/>
          <w:wAfter w:w="221" w:type="dxa"/>
        </w:trPr>
        <w:tc>
          <w:tcPr>
            <w:tcW w:w="4770" w:type="dxa"/>
            <w:gridSpan w:val="18"/>
            <w:tcBorders>
              <w:top w:val="single" w:sz="2" w:space="0" w:color="auto"/>
            </w:tcBorders>
            <w:shd w:val="clear" w:color="auto" w:fill="F7CAAC"/>
          </w:tcPr>
          <w:p w:rsidR="003F07A3" w:rsidRPr="004C26F3" w:rsidRDefault="003F07A3" w:rsidP="00256AED">
            <w:pPr>
              <w:jc w:val="both"/>
              <w:rPr>
                <w:rFonts w:cs="Arial"/>
              </w:rPr>
            </w:pPr>
            <w:r w:rsidRPr="004C26F3">
              <w:rPr>
                <w:b/>
                <w:bCs/>
              </w:rPr>
              <w:t>Rozsah konzultací (soustředění)</w:t>
            </w:r>
          </w:p>
        </w:tc>
        <w:tc>
          <w:tcPr>
            <w:tcW w:w="887" w:type="dxa"/>
            <w:gridSpan w:val="3"/>
            <w:tcBorders>
              <w:top w:val="single" w:sz="2" w:space="0" w:color="auto"/>
            </w:tcBorders>
          </w:tcPr>
          <w:p w:rsidR="003F07A3" w:rsidRPr="004C26F3" w:rsidRDefault="003F07A3" w:rsidP="00DA2F5C">
            <w:pPr>
              <w:jc w:val="center"/>
              <w:rPr>
                <w:rFonts w:cs="Arial"/>
              </w:rPr>
            </w:pPr>
          </w:p>
        </w:tc>
        <w:tc>
          <w:tcPr>
            <w:tcW w:w="4187" w:type="dxa"/>
            <w:gridSpan w:val="23"/>
            <w:tcBorders>
              <w:top w:val="single" w:sz="2" w:space="0" w:color="auto"/>
            </w:tcBorders>
            <w:shd w:val="clear" w:color="auto" w:fill="F7CAAC"/>
          </w:tcPr>
          <w:p w:rsidR="003F07A3" w:rsidRPr="004C26F3" w:rsidRDefault="003F07A3" w:rsidP="00256AED">
            <w:pPr>
              <w:jc w:val="both"/>
              <w:rPr>
                <w:b/>
                <w:bCs/>
              </w:rPr>
            </w:pPr>
            <w:r w:rsidRPr="004C26F3">
              <w:rPr>
                <w:b/>
                <w:bCs/>
              </w:rPr>
              <w:t xml:space="preserve">hodin </w:t>
            </w:r>
          </w:p>
        </w:tc>
      </w:tr>
      <w:tr w:rsidR="003F07A3" w:rsidRPr="00011CA0" w:rsidTr="00F81AEA">
        <w:trPr>
          <w:gridAfter w:val="2"/>
          <w:wAfter w:w="221" w:type="dxa"/>
        </w:trPr>
        <w:tc>
          <w:tcPr>
            <w:tcW w:w="9844" w:type="dxa"/>
            <w:gridSpan w:val="44"/>
            <w:shd w:val="clear" w:color="auto" w:fill="F7CAAC"/>
          </w:tcPr>
          <w:p w:rsidR="003F07A3" w:rsidRPr="004C26F3" w:rsidRDefault="003F07A3" w:rsidP="00256AED">
            <w:pPr>
              <w:jc w:val="both"/>
              <w:rPr>
                <w:b/>
                <w:bCs/>
              </w:rPr>
            </w:pPr>
            <w:r w:rsidRPr="004C26F3">
              <w:rPr>
                <w:b/>
                <w:bCs/>
              </w:rPr>
              <w:t>Informace o způsobu kontaktu s vyučujícím</w:t>
            </w:r>
          </w:p>
        </w:tc>
      </w:tr>
      <w:tr w:rsidR="003F07A3" w:rsidRPr="00011CA0" w:rsidTr="00F81AEA">
        <w:trPr>
          <w:gridAfter w:val="2"/>
          <w:wAfter w:w="221" w:type="dxa"/>
          <w:trHeight w:val="722"/>
        </w:trPr>
        <w:tc>
          <w:tcPr>
            <w:tcW w:w="9844" w:type="dxa"/>
            <w:gridSpan w:val="44"/>
          </w:tcPr>
          <w:p w:rsidR="003F07A3" w:rsidRPr="004C26F3" w:rsidRDefault="003F07A3" w:rsidP="00256AED">
            <w:pPr>
              <w:jc w:val="both"/>
            </w:pPr>
          </w:p>
          <w:p w:rsidR="003F07A3" w:rsidRPr="004C26F3" w:rsidRDefault="003F07A3" w:rsidP="00256AED">
            <w:pPr>
              <w:jc w:val="both"/>
            </w:pPr>
          </w:p>
          <w:p w:rsidR="003F07A3" w:rsidRPr="004C26F3" w:rsidRDefault="003F07A3" w:rsidP="00256AED">
            <w:pPr>
              <w:jc w:val="both"/>
            </w:pPr>
          </w:p>
          <w:p w:rsidR="003F07A3" w:rsidRDefault="003F07A3" w:rsidP="00256AED">
            <w:pPr>
              <w:jc w:val="both"/>
            </w:pPr>
          </w:p>
          <w:p w:rsidR="00394B59" w:rsidRDefault="00394B59" w:rsidP="00256AED">
            <w:pPr>
              <w:jc w:val="both"/>
            </w:pPr>
          </w:p>
          <w:p w:rsidR="00394B59" w:rsidRDefault="00394B59" w:rsidP="00256AED">
            <w:pPr>
              <w:jc w:val="both"/>
            </w:pPr>
          </w:p>
          <w:p w:rsidR="00394B59" w:rsidRDefault="00394B59" w:rsidP="00256AED">
            <w:pPr>
              <w:jc w:val="both"/>
            </w:pPr>
          </w:p>
          <w:p w:rsidR="00EB64BF" w:rsidRDefault="00EB64BF" w:rsidP="00256AED">
            <w:pPr>
              <w:jc w:val="both"/>
            </w:pPr>
          </w:p>
          <w:p w:rsidR="00EB64BF" w:rsidRDefault="00EB64BF" w:rsidP="00256AED">
            <w:pPr>
              <w:jc w:val="both"/>
            </w:pPr>
          </w:p>
          <w:p w:rsidR="00EB64BF" w:rsidRDefault="00EB64BF" w:rsidP="00256AED">
            <w:pPr>
              <w:jc w:val="both"/>
            </w:pPr>
          </w:p>
          <w:p w:rsidR="00EB64BF" w:rsidRDefault="00EB64BF" w:rsidP="00256AED">
            <w:pPr>
              <w:jc w:val="both"/>
            </w:pPr>
          </w:p>
          <w:p w:rsidR="00F81AEA" w:rsidRDefault="00F81AEA" w:rsidP="00256AED">
            <w:pPr>
              <w:jc w:val="both"/>
            </w:pPr>
          </w:p>
          <w:p w:rsidR="00F81AEA" w:rsidRDefault="00F81AEA" w:rsidP="00256AED">
            <w:pPr>
              <w:jc w:val="both"/>
            </w:pPr>
          </w:p>
          <w:p w:rsidR="00F81AEA" w:rsidRDefault="00F81AEA" w:rsidP="00256AED">
            <w:pPr>
              <w:jc w:val="both"/>
            </w:pPr>
          </w:p>
          <w:p w:rsidR="00F81AEA" w:rsidRDefault="00F81AEA" w:rsidP="00256AED">
            <w:pPr>
              <w:jc w:val="both"/>
            </w:pPr>
          </w:p>
          <w:p w:rsidR="00F81AEA" w:rsidRDefault="00F81AEA" w:rsidP="00256AED">
            <w:pPr>
              <w:jc w:val="both"/>
            </w:pPr>
          </w:p>
          <w:p w:rsidR="00EB64BF" w:rsidRDefault="00EB64BF" w:rsidP="00256AED">
            <w:pPr>
              <w:jc w:val="both"/>
            </w:pPr>
          </w:p>
          <w:p w:rsidR="00EB64BF" w:rsidRPr="004C26F3" w:rsidRDefault="00EB64BF" w:rsidP="00256AED">
            <w:pPr>
              <w:jc w:val="both"/>
            </w:pPr>
          </w:p>
          <w:p w:rsidR="003F07A3" w:rsidRPr="004C26F3" w:rsidRDefault="003F07A3" w:rsidP="00256AED">
            <w:pPr>
              <w:jc w:val="both"/>
              <w:rPr>
                <w:rFonts w:cs="Arial"/>
              </w:rPr>
            </w:pPr>
          </w:p>
        </w:tc>
      </w:tr>
      <w:tr w:rsidR="008D50A5" w:rsidTr="00F81AEA">
        <w:trPr>
          <w:gridBefore w:val="2"/>
          <w:gridAfter w:val="1"/>
          <w:wBefore w:w="34" w:type="dxa"/>
          <w:wAfter w:w="176" w:type="dxa"/>
        </w:trPr>
        <w:tc>
          <w:tcPr>
            <w:tcW w:w="9855" w:type="dxa"/>
            <w:gridSpan w:val="43"/>
            <w:tcBorders>
              <w:bottom w:val="double" w:sz="4" w:space="0" w:color="auto"/>
            </w:tcBorders>
            <w:shd w:val="clear" w:color="auto" w:fill="BDD6EE"/>
          </w:tcPr>
          <w:p w:rsidR="008D50A5" w:rsidRDefault="005775EA" w:rsidP="00256AED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 w:rsidR="008D50A5">
              <w:br w:type="page"/>
            </w:r>
            <w:r w:rsidR="008D50A5">
              <w:rPr>
                <w:b/>
                <w:sz w:val="28"/>
              </w:rPr>
              <w:t>B-III – Charakteristika studijního předmětu</w:t>
            </w:r>
          </w:p>
        </w:tc>
      </w:tr>
      <w:tr w:rsidR="008D50A5" w:rsidTr="00F81AEA">
        <w:trPr>
          <w:gridBefore w:val="2"/>
          <w:gridAfter w:val="1"/>
          <w:wBefore w:w="34" w:type="dxa"/>
          <w:wAfter w:w="176" w:type="dxa"/>
        </w:trPr>
        <w:tc>
          <w:tcPr>
            <w:tcW w:w="3083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2" w:type="dxa"/>
            <w:gridSpan w:val="37"/>
            <w:tcBorders>
              <w:top w:val="double" w:sz="4" w:space="0" w:color="auto"/>
            </w:tcBorders>
          </w:tcPr>
          <w:p w:rsidR="008D50A5" w:rsidRPr="00900F3D" w:rsidRDefault="00326646" w:rsidP="00256AED">
            <w:pPr>
              <w:jc w:val="both"/>
              <w:rPr>
                <w:b/>
              </w:rPr>
            </w:pPr>
            <w:bookmarkStart w:id="36" w:name="Akad_dov_v_ang"/>
            <w:bookmarkEnd w:id="36"/>
            <w:r w:rsidRPr="00326646">
              <w:rPr>
                <w:b/>
              </w:rPr>
              <w:t>Academic Skills in English</w:t>
            </w:r>
          </w:p>
        </w:tc>
      </w:tr>
      <w:tr w:rsidR="008D50A5" w:rsidTr="00F81AEA">
        <w:trPr>
          <w:gridBefore w:val="2"/>
          <w:gridAfter w:val="1"/>
          <w:wBefore w:w="34" w:type="dxa"/>
          <w:wAfter w:w="176" w:type="dxa"/>
        </w:trPr>
        <w:tc>
          <w:tcPr>
            <w:tcW w:w="3083" w:type="dxa"/>
            <w:gridSpan w:val="6"/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7" w:type="dxa"/>
            <w:gridSpan w:val="19"/>
          </w:tcPr>
          <w:p w:rsidR="008D50A5" w:rsidRDefault="008D50A5" w:rsidP="00256AED">
            <w:r>
              <w:t>povinně volitelný</w:t>
            </w:r>
          </w:p>
        </w:tc>
        <w:tc>
          <w:tcPr>
            <w:tcW w:w="2695" w:type="dxa"/>
            <w:gridSpan w:val="13"/>
            <w:shd w:val="clear" w:color="auto" w:fill="F7CAAC"/>
          </w:tcPr>
          <w:p w:rsidR="008D50A5" w:rsidRDefault="008D50A5" w:rsidP="00256AED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0" w:type="dxa"/>
            <w:gridSpan w:val="5"/>
          </w:tcPr>
          <w:p w:rsidR="008D50A5" w:rsidRDefault="008D50A5" w:rsidP="00256AED">
            <w:pPr>
              <w:jc w:val="both"/>
            </w:pPr>
            <w:r>
              <w:t>2/ZS</w:t>
            </w:r>
          </w:p>
        </w:tc>
      </w:tr>
      <w:tr w:rsidR="008D50A5" w:rsidTr="00F81AEA">
        <w:trPr>
          <w:gridBefore w:val="2"/>
          <w:gridAfter w:val="1"/>
          <w:wBefore w:w="34" w:type="dxa"/>
          <w:wAfter w:w="176" w:type="dxa"/>
        </w:trPr>
        <w:tc>
          <w:tcPr>
            <w:tcW w:w="3083" w:type="dxa"/>
            <w:gridSpan w:val="6"/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2" w:type="dxa"/>
            <w:gridSpan w:val="12"/>
          </w:tcPr>
          <w:p w:rsidR="008D50A5" w:rsidRDefault="008D50A5" w:rsidP="00256AED">
            <w:pPr>
              <w:jc w:val="both"/>
            </w:pPr>
            <w:r>
              <w:t>0p+28s+0l</w:t>
            </w:r>
          </w:p>
        </w:tc>
        <w:tc>
          <w:tcPr>
            <w:tcW w:w="889" w:type="dxa"/>
            <w:gridSpan w:val="3"/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4"/>
          </w:tcPr>
          <w:p w:rsidR="008D50A5" w:rsidRDefault="008D50A5" w:rsidP="00256AED">
            <w:pPr>
              <w:jc w:val="both"/>
            </w:pPr>
            <w:r>
              <w:t>28</w:t>
            </w:r>
          </w:p>
        </w:tc>
        <w:tc>
          <w:tcPr>
            <w:tcW w:w="2156" w:type="dxa"/>
            <w:gridSpan w:val="9"/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9" w:type="dxa"/>
            <w:gridSpan w:val="9"/>
          </w:tcPr>
          <w:p w:rsidR="008D50A5" w:rsidRDefault="008D50A5" w:rsidP="00256AED">
            <w:pPr>
              <w:jc w:val="both"/>
            </w:pPr>
            <w:r>
              <w:t>2</w:t>
            </w:r>
          </w:p>
        </w:tc>
      </w:tr>
      <w:tr w:rsidR="008D50A5" w:rsidTr="00F81AEA">
        <w:trPr>
          <w:gridBefore w:val="2"/>
          <w:gridAfter w:val="1"/>
          <w:wBefore w:w="34" w:type="dxa"/>
          <w:wAfter w:w="176" w:type="dxa"/>
        </w:trPr>
        <w:tc>
          <w:tcPr>
            <w:tcW w:w="3083" w:type="dxa"/>
            <w:gridSpan w:val="6"/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2" w:type="dxa"/>
            <w:gridSpan w:val="37"/>
          </w:tcPr>
          <w:p w:rsidR="008D50A5" w:rsidRDefault="008D50A5" w:rsidP="00256AED">
            <w:pPr>
              <w:jc w:val="both"/>
            </w:pPr>
          </w:p>
        </w:tc>
      </w:tr>
      <w:tr w:rsidR="008D50A5" w:rsidTr="00F81AEA">
        <w:trPr>
          <w:gridBefore w:val="2"/>
          <w:gridAfter w:val="1"/>
          <w:wBefore w:w="34" w:type="dxa"/>
          <w:wAfter w:w="176" w:type="dxa"/>
        </w:trPr>
        <w:tc>
          <w:tcPr>
            <w:tcW w:w="3083" w:type="dxa"/>
            <w:gridSpan w:val="6"/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7" w:type="dxa"/>
            <w:gridSpan w:val="19"/>
          </w:tcPr>
          <w:p w:rsidR="008D50A5" w:rsidRDefault="008D50A5" w:rsidP="00256AED">
            <w:pPr>
              <w:jc w:val="both"/>
            </w:pPr>
            <w:r>
              <w:t>klasifikovaný zápočet</w:t>
            </w:r>
          </w:p>
        </w:tc>
        <w:tc>
          <w:tcPr>
            <w:tcW w:w="1554" w:type="dxa"/>
            <w:gridSpan w:val="5"/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1" w:type="dxa"/>
            <w:gridSpan w:val="13"/>
          </w:tcPr>
          <w:p w:rsidR="008D50A5" w:rsidRDefault="008D50A5" w:rsidP="00256AED">
            <w:pPr>
              <w:jc w:val="both"/>
            </w:pPr>
            <w:r>
              <w:t>semináře</w:t>
            </w:r>
          </w:p>
        </w:tc>
      </w:tr>
      <w:tr w:rsidR="008D50A5" w:rsidTr="00F81AEA">
        <w:trPr>
          <w:gridBefore w:val="2"/>
          <w:gridAfter w:val="1"/>
          <w:wBefore w:w="34" w:type="dxa"/>
          <w:wAfter w:w="176" w:type="dxa"/>
        </w:trPr>
        <w:tc>
          <w:tcPr>
            <w:tcW w:w="3083" w:type="dxa"/>
            <w:gridSpan w:val="6"/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2" w:type="dxa"/>
            <w:gridSpan w:val="37"/>
            <w:tcBorders>
              <w:bottom w:val="single" w:sz="4" w:space="0" w:color="auto"/>
            </w:tcBorders>
          </w:tcPr>
          <w:p w:rsidR="008D50A5" w:rsidRDefault="008D50A5" w:rsidP="00256AED">
            <w:pPr>
              <w:jc w:val="both"/>
            </w:pPr>
            <w:r>
              <w:t>Práce studentů je průběžně sledována v hodinách. Každý student v průběhu semestru vypracuje krátký abstrakt jeho diplomové práce. Student musí splnit 80% účast na seminářích. Znalost angličtiny je na úrovni pokročilý B2+.</w:t>
            </w:r>
          </w:p>
        </w:tc>
      </w:tr>
      <w:tr w:rsidR="008D50A5" w:rsidTr="00F81AEA">
        <w:trPr>
          <w:gridBefore w:val="2"/>
          <w:gridAfter w:val="1"/>
          <w:wBefore w:w="34" w:type="dxa"/>
          <w:wAfter w:w="176" w:type="dxa"/>
          <w:trHeight w:val="197"/>
        </w:trPr>
        <w:tc>
          <w:tcPr>
            <w:tcW w:w="3083" w:type="dxa"/>
            <w:gridSpan w:val="6"/>
            <w:tcBorders>
              <w:top w:val="nil"/>
            </w:tcBorders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2" w:type="dxa"/>
            <w:gridSpan w:val="37"/>
            <w:tcBorders>
              <w:top w:val="single" w:sz="4" w:space="0" w:color="auto"/>
            </w:tcBorders>
          </w:tcPr>
          <w:p w:rsidR="008D50A5" w:rsidRDefault="008D50A5" w:rsidP="00256AED">
            <w:pPr>
              <w:jc w:val="both"/>
            </w:pPr>
          </w:p>
        </w:tc>
      </w:tr>
      <w:tr w:rsidR="008D50A5" w:rsidTr="00F81AEA">
        <w:trPr>
          <w:gridBefore w:val="2"/>
          <w:gridAfter w:val="1"/>
          <w:wBefore w:w="34" w:type="dxa"/>
          <w:wAfter w:w="176" w:type="dxa"/>
          <w:trHeight w:val="243"/>
        </w:trPr>
        <w:tc>
          <w:tcPr>
            <w:tcW w:w="3083" w:type="dxa"/>
            <w:gridSpan w:val="6"/>
            <w:tcBorders>
              <w:top w:val="nil"/>
            </w:tcBorders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2" w:type="dxa"/>
            <w:gridSpan w:val="37"/>
            <w:tcBorders>
              <w:top w:val="nil"/>
            </w:tcBorders>
          </w:tcPr>
          <w:p w:rsidR="008D50A5" w:rsidRDefault="008D50A5" w:rsidP="00256AED">
            <w:pPr>
              <w:jc w:val="both"/>
            </w:pPr>
          </w:p>
        </w:tc>
      </w:tr>
      <w:tr w:rsidR="008D50A5" w:rsidTr="00F81AEA">
        <w:trPr>
          <w:gridBefore w:val="2"/>
          <w:gridAfter w:val="1"/>
          <w:wBefore w:w="34" w:type="dxa"/>
          <w:wAfter w:w="176" w:type="dxa"/>
        </w:trPr>
        <w:tc>
          <w:tcPr>
            <w:tcW w:w="3083" w:type="dxa"/>
            <w:gridSpan w:val="6"/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2" w:type="dxa"/>
            <w:gridSpan w:val="37"/>
            <w:tcBorders>
              <w:bottom w:val="nil"/>
            </w:tcBorders>
          </w:tcPr>
          <w:p w:rsidR="008D50A5" w:rsidRDefault="008D50A5" w:rsidP="00256AED">
            <w:pPr>
              <w:jc w:val="both"/>
            </w:pPr>
          </w:p>
        </w:tc>
      </w:tr>
      <w:tr w:rsidR="008D50A5" w:rsidTr="00F81AEA">
        <w:trPr>
          <w:gridBefore w:val="2"/>
          <w:gridAfter w:val="1"/>
          <w:wBefore w:w="34" w:type="dxa"/>
          <w:wAfter w:w="176" w:type="dxa"/>
          <w:trHeight w:val="206"/>
        </w:trPr>
        <w:tc>
          <w:tcPr>
            <w:tcW w:w="9855" w:type="dxa"/>
            <w:gridSpan w:val="43"/>
            <w:tcBorders>
              <w:top w:val="nil"/>
            </w:tcBorders>
          </w:tcPr>
          <w:p w:rsidR="008D50A5" w:rsidRDefault="008D50A5" w:rsidP="00256AED">
            <w:pPr>
              <w:spacing w:before="60" w:after="60"/>
              <w:jc w:val="both"/>
            </w:pPr>
            <w:r w:rsidRPr="003F7A8B">
              <w:rPr>
                <w:i/>
              </w:rPr>
              <w:t>Předmět má pro zaměření SP doplňující charakter.</w:t>
            </w:r>
          </w:p>
        </w:tc>
      </w:tr>
      <w:tr w:rsidR="008D50A5" w:rsidTr="00F81AEA">
        <w:trPr>
          <w:gridBefore w:val="2"/>
          <w:gridAfter w:val="1"/>
          <w:wBefore w:w="34" w:type="dxa"/>
          <w:wAfter w:w="176" w:type="dxa"/>
        </w:trPr>
        <w:tc>
          <w:tcPr>
            <w:tcW w:w="3083" w:type="dxa"/>
            <w:gridSpan w:val="6"/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2" w:type="dxa"/>
            <w:gridSpan w:val="37"/>
            <w:tcBorders>
              <w:bottom w:val="nil"/>
            </w:tcBorders>
          </w:tcPr>
          <w:p w:rsidR="008D50A5" w:rsidRDefault="008D50A5" w:rsidP="00256AED">
            <w:pPr>
              <w:jc w:val="both"/>
            </w:pPr>
          </w:p>
        </w:tc>
      </w:tr>
      <w:tr w:rsidR="008D50A5" w:rsidTr="00F81AEA">
        <w:trPr>
          <w:gridBefore w:val="2"/>
          <w:gridAfter w:val="1"/>
          <w:wBefore w:w="34" w:type="dxa"/>
          <w:wAfter w:w="176" w:type="dxa"/>
          <w:trHeight w:val="3379"/>
        </w:trPr>
        <w:tc>
          <w:tcPr>
            <w:tcW w:w="9855" w:type="dxa"/>
            <w:gridSpan w:val="43"/>
            <w:tcBorders>
              <w:top w:val="nil"/>
              <w:bottom w:val="single" w:sz="12" w:space="0" w:color="auto"/>
            </w:tcBorders>
          </w:tcPr>
          <w:p w:rsidR="008D50A5" w:rsidRDefault="008D50A5" w:rsidP="00256AED">
            <w:pPr>
              <w:jc w:val="both"/>
            </w:pPr>
            <w:r>
              <w:t>Cílem předmětu je naučit studenty pracovat s odbornými texty v angličtině. Obsah předmětu tvoří tyto tematické celky: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Specifika psaného akademického jazyka.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Základní gramatické celky.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Shoda podmětu s přísudkem.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Trpný rod.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Vztažné věty.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Spojovací výrazy.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Syntax a jeho vliv na význam vět.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Názvy článků, klíčová slova.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 xml:space="preserve">Síla tvrzení, zpracování dat a výsledků, popis grafů. 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Vliv jazykového zpracování na sílu tvrzení při analýze dat, zobecňování.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Zpracování metodiky.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Charakteristické části úvodu a závěru odborného článku.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Efektivní abstrakt.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Nápomocné tipy psaní odborných textů.</w:t>
            </w:r>
          </w:p>
        </w:tc>
      </w:tr>
      <w:tr w:rsidR="008D50A5" w:rsidTr="00F81AEA">
        <w:trPr>
          <w:gridBefore w:val="2"/>
          <w:gridAfter w:val="1"/>
          <w:wBefore w:w="34" w:type="dxa"/>
          <w:wAfter w:w="176" w:type="dxa"/>
          <w:trHeight w:val="265"/>
        </w:trPr>
        <w:tc>
          <w:tcPr>
            <w:tcW w:w="3650" w:type="dxa"/>
            <w:gridSpan w:val="12"/>
            <w:tcBorders>
              <w:top w:val="nil"/>
            </w:tcBorders>
            <w:shd w:val="clear" w:color="auto" w:fill="F7CAAC"/>
          </w:tcPr>
          <w:p w:rsidR="008D50A5" w:rsidRDefault="008D50A5" w:rsidP="00256AED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5" w:type="dxa"/>
            <w:gridSpan w:val="31"/>
            <w:tcBorders>
              <w:top w:val="nil"/>
              <w:bottom w:val="nil"/>
            </w:tcBorders>
          </w:tcPr>
          <w:p w:rsidR="008D50A5" w:rsidRDefault="008D50A5" w:rsidP="00256AED">
            <w:pPr>
              <w:jc w:val="both"/>
            </w:pPr>
          </w:p>
        </w:tc>
      </w:tr>
      <w:tr w:rsidR="008D50A5" w:rsidTr="00F81AEA">
        <w:trPr>
          <w:gridBefore w:val="2"/>
          <w:gridAfter w:val="1"/>
          <w:wBefore w:w="34" w:type="dxa"/>
          <w:wAfter w:w="176" w:type="dxa"/>
          <w:trHeight w:val="1497"/>
        </w:trPr>
        <w:tc>
          <w:tcPr>
            <w:tcW w:w="9855" w:type="dxa"/>
            <w:gridSpan w:val="43"/>
            <w:tcBorders>
              <w:top w:val="nil"/>
            </w:tcBorders>
          </w:tcPr>
          <w:p w:rsidR="008D50A5" w:rsidRPr="006A0425" w:rsidRDefault="008D50A5" w:rsidP="00256AED">
            <w:pPr>
              <w:jc w:val="both"/>
            </w:pPr>
            <w:r w:rsidRPr="006A0425">
              <w:rPr>
                <w:u w:val="single"/>
              </w:rPr>
              <w:t>Povinná literatura</w:t>
            </w:r>
            <w:r w:rsidRPr="006A0425">
              <w:t>:</w:t>
            </w:r>
          </w:p>
          <w:p w:rsidR="008D50A5" w:rsidRPr="006A0425" w:rsidRDefault="008D50A5" w:rsidP="00256AED">
            <w:pPr>
              <w:jc w:val="both"/>
            </w:pPr>
            <w:r w:rsidRPr="00900F3D">
              <w:rPr>
                <w:caps/>
                <w:kern w:val="20"/>
              </w:rPr>
              <w:t>Philpot,</w:t>
            </w:r>
            <w:r w:rsidRPr="006A0425">
              <w:t xml:space="preserve"> S. </w:t>
            </w:r>
            <w:r w:rsidRPr="00900F3D">
              <w:t>Headway Academic Skills</w:t>
            </w:r>
            <w:r w:rsidR="0068506C">
              <w:t xml:space="preserve"> Level 2 Student’s Book, Reading</w:t>
            </w:r>
            <w:r w:rsidRPr="00900F3D">
              <w:t>, Writing and Study Skills</w:t>
            </w:r>
            <w:r>
              <w:t xml:space="preserve">. </w:t>
            </w:r>
            <w:r w:rsidRPr="006A0425">
              <w:t>Oxford University Press. ISBN 0194741605.</w:t>
            </w:r>
          </w:p>
          <w:p w:rsidR="008D50A5" w:rsidRPr="006A0425" w:rsidRDefault="008D50A5" w:rsidP="00256AED">
            <w:pPr>
              <w:jc w:val="both"/>
            </w:pPr>
            <w:r w:rsidRPr="00900F3D">
              <w:rPr>
                <w:caps/>
                <w:kern w:val="20"/>
              </w:rPr>
              <w:t>Murphy,</w:t>
            </w:r>
            <w:r w:rsidRPr="006A0425">
              <w:t xml:space="preserve"> R. </w:t>
            </w:r>
            <w:r w:rsidRPr="00900F3D">
              <w:t>English Grammar in Use.</w:t>
            </w:r>
            <w:r w:rsidRPr="006A0425">
              <w:t xml:space="preserve"> Cambridge, 2003. ISBN 0-521-5293-X.</w:t>
            </w:r>
          </w:p>
          <w:p w:rsidR="008D50A5" w:rsidRPr="006A0425" w:rsidRDefault="008D50A5" w:rsidP="00256AED">
            <w:pPr>
              <w:jc w:val="both"/>
            </w:pPr>
          </w:p>
          <w:p w:rsidR="008D50A5" w:rsidRPr="006A0425" w:rsidRDefault="008D50A5" w:rsidP="00256AED">
            <w:pPr>
              <w:jc w:val="both"/>
            </w:pPr>
            <w:r w:rsidRPr="006A0425">
              <w:rPr>
                <w:u w:val="single"/>
              </w:rPr>
              <w:t>Doporučená literatura</w:t>
            </w:r>
            <w:r w:rsidRPr="006A0425">
              <w:t>:</w:t>
            </w:r>
          </w:p>
          <w:p w:rsidR="008D50A5" w:rsidRPr="006A0425" w:rsidRDefault="008D50A5" w:rsidP="00256AED">
            <w:pPr>
              <w:jc w:val="both"/>
            </w:pPr>
            <w:r w:rsidRPr="00900F3D">
              <w:rPr>
                <w:caps/>
                <w:kern w:val="20"/>
              </w:rPr>
              <w:t>Swan, M., Walter</w:t>
            </w:r>
            <w:r w:rsidRPr="006A0425">
              <w:t xml:space="preserve">, C. </w:t>
            </w:r>
            <w:r w:rsidRPr="00900F3D">
              <w:t>Oxford English Grammar Course Intermediate</w:t>
            </w:r>
            <w:r w:rsidRPr="006A0425">
              <w:t>. Oxford University Press, 2011. ISBN</w:t>
            </w:r>
            <w:r>
              <w:t xml:space="preserve"> </w:t>
            </w:r>
            <w:r w:rsidRPr="006A0425">
              <w:t>0194420825.</w:t>
            </w:r>
          </w:p>
          <w:p w:rsidR="008D50A5" w:rsidRDefault="008D50A5" w:rsidP="00256AED">
            <w:pPr>
              <w:jc w:val="both"/>
            </w:pPr>
            <w:r w:rsidRPr="006A0425">
              <w:t>Vlastní doplňující materiály v e-learningové podobě.</w:t>
            </w:r>
          </w:p>
        </w:tc>
      </w:tr>
      <w:tr w:rsidR="008D50A5" w:rsidTr="00F81AEA">
        <w:trPr>
          <w:gridBefore w:val="2"/>
          <w:gridAfter w:val="1"/>
          <w:wBefore w:w="34" w:type="dxa"/>
          <w:wAfter w:w="176" w:type="dxa"/>
        </w:trPr>
        <w:tc>
          <w:tcPr>
            <w:tcW w:w="9855" w:type="dxa"/>
            <w:gridSpan w:val="4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8D50A5" w:rsidRDefault="008D50A5" w:rsidP="00256AED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8D50A5" w:rsidTr="00F81AEA">
        <w:trPr>
          <w:gridBefore w:val="2"/>
          <w:gridAfter w:val="1"/>
          <w:wBefore w:w="34" w:type="dxa"/>
          <w:wAfter w:w="176" w:type="dxa"/>
        </w:trPr>
        <w:tc>
          <w:tcPr>
            <w:tcW w:w="4785" w:type="dxa"/>
            <w:gridSpan w:val="18"/>
            <w:tcBorders>
              <w:top w:val="single" w:sz="2" w:space="0" w:color="auto"/>
            </w:tcBorders>
            <w:shd w:val="clear" w:color="auto" w:fill="F7CAAC"/>
          </w:tcPr>
          <w:p w:rsidR="008D50A5" w:rsidRDefault="008D50A5" w:rsidP="00256AED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3"/>
            <w:tcBorders>
              <w:top w:val="single" w:sz="2" w:space="0" w:color="auto"/>
            </w:tcBorders>
          </w:tcPr>
          <w:p w:rsidR="008D50A5" w:rsidRDefault="008D50A5" w:rsidP="00256AED">
            <w:pPr>
              <w:jc w:val="center"/>
            </w:pPr>
          </w:p>
        </w:tc>
        <w:tc>
          <w:tcPr>
            <w:tcW w:w="4181" w:type="dxa"/>
            <w:gridSpan w:val="22"/>
            <w:tcBorders>
              <w:top w:val="single" w:sz="2" w:space="0" w:color="auto"/>
            </w:tcBorders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8D50A5" w:rsidTr="00F81AEA">
        <w:trPr>
          <w:gridBefore w:val="2"/>
          <w:gridAfter w:val="1"/>
          <w:wBefore w:w="34" w:type="dxa"/>
          <w:wAfter w:w="176" w:type="dxa"/>
        </w:trPr>
        <w:tc>
          <w:tcPr>
            <w:tcW w:w="9855" w:type="dxa"/>
            <w:gridSpan w:val="43"/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8D50A5" w:rsidTr="00F81AEA">
        <w:trPr>
          <w:gridBefore w:val="2"/>
          <w:gridAfter w:val="1"/>
          <w:wBefore w:w="34" w:type="dxa"/>
          <w:wAfter w:w="176" w:type="dxa"/>
          <w:trHeight w:val="1373"/>
        </w:trPr>
        <w:tc>
          <w:tcPr>
            <w:tcW w:w="9855" w:type="dxa"/>
            <w:gridSpan w:val="43"/>
          </w:tcPr>
          <w:p w:rsidR="008D50A5" w:rsidRDefault="008D50A5" w:rsidP="00256AED">
            <w:pPr>
              <w:jc w:val="both"/>
            </w:pPr>
          </w:p>
          <w:p w:rsidR="008D50A5" w:rsidRDefault="008D50A5" w:rsidP="00256AED">
            <w:pPr>
              <w:jc w:val="both"/>
            </w:pPr>
          </w:p>
          <w:p w:rsidR="008D50A5" w:rsidRDefault="008D50A5" w:rsidP="00256AED">
            <w:pPr>
              <w:jc w:val="both"/>
            </w:pPr>
          </w:p>
          <w:p w:rsidR="008D50A5" w:rsidRDefault="008D50A5" w:rsidP="00256AED">
            <w:pPr>
              <w:jc w:val="both"/>
            </w:pPr>
          </w:p>
          <w:p w:rsidR="00F81AEA" w:rsidRDefault="00F81AEA" w:rsidP="00256AED">
            <w:pPr>
              <w:jc w:val="both"/>
            </w:pPr>
          </w:p>
          <w:p w:rsidR="00F81AEA" w:rsidRDefault="00F81AEA" w:rsidP="00256AED">
            <w:pPr>
              <w:jc w:val="both"/>
            </w:pPr>
          </w:p>
          <w:p w:rsidR="00F81AEA" w:rsidRDefault="00F81AEA" w:rsidP="00256AED">
            <w:pPr>
              <w:jc w:val="both"/>
            </w:pPr>
          </w:p>
          <w:p w:rsidR="00F81AEA" w:rsidRDefault="00F81AEA" w:rsidP="00256AED">
            <w:pPr>
              <w:jc w:val="both"/>
            </w:pPr>
          </w:p>
          <w:p w:rsidR="008D50A5" w:rsidRDefault="008D50A5" w:rsidP="00256AED">
            <w:pPr>
              <w:jc w:val="both"/>
            </w:pPr>
          </w:p>
          <w:p w:rsidR="008D50A5" w:rsidRDefault="008D50A5" w:rsidP="00256AED">
            <w:pPr>
              <w:jc w:val="both"/>
            </w:pPr>
          </w:p>
          <w:p w:rsidR="008D50A5" w:rsidRDefault="008D50A5" w:rsidP="00256AED">
            <w:pPr>
              <w:jc w:val="both"/>
            </w:pPr>
          </w:p>
          <w:p w:rsidR="008D50A5" w:rsidRDefault="008D50A5" w:rsidP="00256AED">
            <w:pPr>
              <w:jc w:val="both"/>
            </w:pPr>
          </w:p>
          <w:p w:rsidR="008D50A5" w:rsidRDefault="008D50A5" w:rsidP="00256AED">
            <w:pPr>
              <w:jc w:val="both"/>
            </w:pPr>
          </w:p>
        </w:tc>
      </w:tr>
      <w:tr w:rsidR="005775EA" w:rsidTr="00F81AEA">
        <w:trPr>
          <w:gridBefore w:val="2"/>
          <w:gridAfter w:val="1"/>
          <w:wBefore w:w="34" w:type="dxa"/>
          <w:wAfter w:w="176" w:type="dxa"/>
        </w:trPr>
        <w:tc>
          <w:tcPr>
            <w:tcW w:w="9855" w:type="dxa"/>
            <w:gridSpan w:val="43"/>
            <w:tcBorders>
              <w:bottom w:val="double" w:sz="4" w:space="0" w:color="auto"/>
            </w:tcBorders>
            <w:shd w:val="clear" w:color="auto" w:fill="BDD6EE"/>
          </w:tcPr>
          <w:p w:rsidR="005775EA" w:rsidRDefault="005775EA" w:rsidP="00C17A31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5775EA" w:rsidTr="00F81AEA">
        <w:trPr>
          <w:gridBefore w:val="2"/>
          <w:gridAfter w:val="1"/>
          <w:wBefore w:w="34" w:type="dxa"/>
          <w:wAfter w:w="176" w:type="dxa"/>
        </w:trPr>
        <w:tc>
          <w:tcPr>
            <w:tcW w:w="3083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2" w:type="dxa"/>
            <w:gridSpan w:val="37"/>
            <w:tcBorders>
              <w:top w:val="double" w:sz="4" w:space="0" w:color="auto"/>
            </w:tcBorders>
          </w:tcPr>
          <w:p w:rsidR="005775EA" w:rsidRPr="00AB7AFA" w:rsidRDefault="00326646" w:rsidP="00C17A31">
            <w:pPr>
              <w:jc w:val="both"/>
              <w:rPr>
                <w:b/>
              </w:rPr>
            </w:pPr>
            <w:bookmarkStart w:id="37" w:name="Stab_a_emulg_v_potr"/>
            <w:bookmarkEnd w:id="37"/>
            <w:r w:rsidRPr="00014DE6">
              <w:rPr>
                <w:b/>
                <w:color w:val="212121"/>
                <w:shd w:val="clear" w:color="auto" w:fill="FFFFFF"/>
              </w:rPr>
              <w:t>Food Stabilisers and Emulsifiers</w:t>
            </w:r>
          </w:p>
        </w:tc>
      </w:tr>
      <w:tr w:rsidR="005775EA" w:rsidTr="00F81AEA">
        <w:trPr>
          <w:gridBefore w:val="2"/>
          <w:gridAfter w:val="1"/>
          <w:wBefore w:w="34" w:type="dxa"/>
          <w:wAfter w:w="176" w:type="dxa"/>
        </w:trPr>
        <w:tc>
          <w:tcPr>
            <w:tcW w:w="3083" w:type="dxa"/>
            <w:gridSpan w:val="6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7" w:type="dxa"/>
            <w:gridSpan w:val="19"/>
          </w:tcPr>
          <w:p w:rsidR="005775EA" w:rsidRDefault="00AA776D" w:rsidP="00C17A31">
            <w:pPr>
              <w:jc w:val="both"/>
            </w:pPr>
            <w:r>
              <w:t>povinně volitelný</w:t>
            </w:r>
          </w:p>
        </w:tc>
        <w:tc>
          <w:tcPr>
            <w:tcW w:w="2695" w:type="dxa"/>
            <w:gridSpan w:val="13"/>
            <w:shd w:val="clear" w:color="auto" w:fill="F7CAAC"/>
          </w:tcPr>
          <w:p w:rsidR="005775EA" w:rsidRDefault="005775EA" w:rsidP="00C17A31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0" w:type="dxa"/>
            <w:gridSpan w:val="5"/>
          </w:tcPr>
          <w:p w:rsidR="005775EA" w:rsidRDefault="00CD5159" w:rsidP="00C17A31">
            <w:pPr>
              <w:jc w:val="both"/>
            </w:pPr>
            <w:r>
              <w:t>2/ZS</w:t>
            </w:r>
          </w:p>
        </w:tc>
      </w:tr>
      <w:tr w:rsidR="005775EA" w:rsidTr="00F81AEA">
        <w:trPr>
          <w:gridBefore w:val="2"/>
          <w:gridAfter w:val="1"/>
          <w:wBefore w:w="34" w:type="dxa"/>
          <w:wAfter w:w="176" w:type="dxa"/>
        </w:trPr>
        <w:tc>
          <w:tcPr>
            <w:tcW w:w="3083" w:type="dxa"/>
            <w:gridSpan w:val="6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2" w:type="dxa"/>
            <w:gridSpan w:val="12"/>
          </w:tcPr>
          <w:p w:rsidR="005775EA" w:rsidRDefault="008F1F46" w:rsidP="00C17A31">
            <w:pPr>
              <w:jc w:val="both"/>
            </w:pPr>
            <w:r>
              <w:t>28p+14s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889" w:type="dxa"/>
            <w:gridSpan w:val="3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4"/>
          </w:tcPr>
          <w:p w:rsidR="005775EA" w:rsidRDefault="008F1F46" w:rsidP="00C17A31">
            <w:pPr>
              <w:jc w:val="both"/>
            </w:pPr>
            <w:r>
              <w:t>42</w:t>
            </w:r>
          </w:p>
        </w:tc>
        <w:tc>
          <w:tcPr>
            <w:tcW w:w="2156" w:type="dxa"/>
            <w:gridSpan w:val="9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9" w:type="dxa"/>
            <w:gridSpan w:val="9"/>
          </w:tcPr>
          <w:p w:rsidR="005775EA" w:rsidRDefault="008F1F46" w:rsidP="00C17A31">
            <w:pPr>
              <w:jc w:val="both"/>
            </w:pPr>
            <w:r>
              <w:t>3</w:t>
            </w:r>
          </w:p>
        </w:tc>
      </w:tr>
      <w:tr w:rsidR="005775EA" w:rsidTr="00F81AEA">
        <w:trPr>
          <w:gridBefore w:val="2"/>
          <w:gridAfter w:val="1"/>
          <w:wBefore w:w="34" w:type="dxa"/>
          <w:wAfter w:w="176" w:type="dxa"/>
        </w:trPr>
        <w:tc>
          <w:tcPr>
            <w:tcW w:w="3083" w:type="dxa"/>
            <w:gridSpan w:val="6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2" w:type="dxa"/>
            <w:gridSpan w:val="37"/>
          </w:tcPr>
          <w:p w:rsidR="005775EA" w:rsidRDefault="005775EA" w:rsidP="00C17A31">
            <w:pPr>
              <w:jc w:val="both"/>
            </w:pPr>
          </w:p>
        </w:tc>
      </w:tr>
      <w:tr w:rsidR="005775EA" w:rsidTr="00F81AEA">
        <w:trPr>
          <w:gridBefore w:val="2"/>
          <w:gridAfter w:val="1"/>
          <w:wBefore w:w="34" w:type="dxa"/>
          <w:wAfter w:w="176" w:type="dxa"/>
        </w:trPr>
        <w:tc>
          <w:tcPr>
            <w:tcW w:w="3083" w:type="dxa"/>
            <w:gridSpan w:val="6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7" w:type="dxa"/>
            <w:gridSpan w:val="19"/>
          </w:tcPr>
          <w:p w:rsidR="005775EA" w:rsidRDefault="005775EA" w:rsidP="00C17A31">
            <w:pPr>
              <w:jc w:val="both"/>
            </w:pPr>
            <w:r>
              <w:t>zápočet, zkouška</w:t>
            </w:r>
          </w:p>
        </w:tc>
        <w:tc>
          <w:tcPr>
            <w:tcW w:w="1554" w:type="dxa"/>
            <w:gridSpan w:val="5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1" w:type="dxa"/>
            <w:gridSpan w:val="13"/>
          </w:tcPr>
          <w:p w:rsidR="005775EA" w:rsidRDefault="008F1F46" w:rsidP="00C17A31">
            <w:pPr>
              <w:jc w:val="both"/>
            </w:pPr>
            <w:r>
              <w:t>přednášky, semináře</w:t>
            </w:r>
          </w:p>
        </w:tc>
      </w:tr>
      <w:tr w:rsidR="005775EA" w:rsidTr="00F81AEA">
        <w:trPr>
          <w:gridBefore w:val="2"/>
          <w:gridAfter w:val="1"/>
          <w:wBefore w:w="34" w:type="dxa"/>
          <w:wAfter w:w="176" w:type="dxa"/>
        </w:trPr>
        <w:tc>
          <w:tcPr>
            <w:tcW w:w="3083" w:type="dxa"/>
            <w:gridSpan w:val="6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2" w:type="dxa"/>
            <w:gridSpan w:val="37"/>
            <w:tcBorders>
              <w:bottom w:val="single" w:sz="4" w:space="0" w:color="auto"/>
            </w:tcBorders>
          </w:tcPr>
          <w:p w:rsidR="003C69CC" w:rsidRDefault="003C69CC" w:rsidP="003C69CC">
            <w:pPr>
              <w:jc w:val="both"/>
            </w:pPr>
            <w:r>
              <w:t>Z</w:t>
            </w:r>
            <w:r w:rsidR="005775EA">
              <w:t>ápoč</w:t>
            </w:r>
            <w:r>
              <w:t>et</w:t>
            </w:r>
            <w:r w:rsidR="005775EA">
              <w:t xml:space="preserve">: minimálně 90% účast </w:t>
            </w:r>
            <w:r>
              <w:t>v</w:t>
            </w:r>
            <w:r w:rsidR="005775EA">
              <w:t xml:space="preserve"> seminářích.</w:t>
            </w:r>
          </w:p>
          <w:p w:rsidR="005775EA" w:rsidRDefault="003C69CC" w:rsidP="00120E6C">
            <w:pPr>
              <w:jc w:val="both"/>
            </w:pPr>
            <w:r>
              <w:t>Zkouška</w:t>
            </w:r>
            <w:r w:rsidR="005775EA">
              <w:t xml:space="preserve">: </w:t>
            </w:r>
            <w:r w:rsidR="00C26A02">
              <w:t>písemná</w:t>
            </w:r>
            <w:r w:rsidR="00120E6C">
              <w:t xml:space="preserve"> a ústní</w:t>
            </w:r>
            <w:r w:rsidR="00C26A02">
              <w:t xml:space="preserve"> - </w:t>
            </w:r>
            <w:r w:rsidR="005775EA">
              <w:t>prokázání dostatečné znalosti probíraných témat a schopnosti aplikovat získané znalosti při řešení technologického problému.</w:t>
            </w:r>
          </w:p>
        </w:tc>
      </w:tr>
      <w:tr w:rsidR="005775EA" w:rsidTr="00F81AEA">
        <w:trPr>
          <w:gridBefore w:val="2"/>
          <w:gridAfter w:val="1"/>
          <w:wBefore w:w="34" w:type="dxa"/>
          <w:wAfter w:w="176" w:type="dxa"/>
          <w:trHeight w:val="197"/>
        </w:trPr>
        <w:tc>
          <w:tcPr>
            <w:tcW w:w="3083" w:type="dxa"/>
            <w:gridSpan w:val="6"/>
            <w:tcBorders>
              <w:top w:val="nil"/>
            </w:tcBorders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2" w:type="dxa"/>
            <w:gridSpan w:val="37"/>
            <w:tcBorders>
              <w:top w:val="single" w:sz="4" w:space="0" w:color="auto"/>
            </w:tcBorders>
          </w:tcPr>
          <w:p w:rsidR="005775EA" w:rsidRDefault="005775EA" w:rsidP="00C17A31">
            <w:pPr>
              <w:jc w:val="both"/>
            </w:pPr>
          </w:p>
        </w:tc>
      </w:tr>
      <w:tr w:rsidR="005775EA" w:rsidTr="00F81AEA">
        <w:trPr>
          <w:gridBefore w:val="2"/>
          <w:gridAfter w:val="1"/>
          <w:wBefore w:w="34" w:type="dxa"/>
          <w:wAfter w:w="176" w:type="dxa"/>
          <w:trHeight w:val="243"/>
        </w:trPr>
        <w:tc>
          <w:tcPr>
            <w:tcW w:w="3083" w:type="dxa"/>
            <w:gridSpan w:val="6"/>
            <w:tcBorders>
              <w:top w:val="nil"/>
            </w:tcBorders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2" w:type="dxa"/>
            <w:gridSpan w:val="37"/>
            <w:tcBorders>
              <w:top w:val="nil"/>
            </w:tcBorders>
          </w:tcPr>
          <w:p w:rsidR="005775EA" w:rsidRDefault="005775EA" w:rsidP="00C17A31">
            <w:pPr>
              <w:jc w:val="both"/>
            </w:pPr>
          </w:p>
        </w:tc>
      </w:tr>
      <w:tr w:rsidR="005775EA" w:rsidTr="00F81AEA">
        <w:trPr>
          <w:gridBefore w:val="2"/>
          <w:gridAfter w:val="1"/>
          <w:wBefore w:w="34" w:type="dxa"/>
          <w:wAfter w:w="176" w:type="dxa"/>
        </w:trPr>
        <w:tc>
          <w:tcPr>
            <w:tcW w:w="3083" w:type="dxa"/>
            <w:gridSpan w:val="6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2" w:type="dxa"/>
            <w:gridSpan w:val="37"/>
            <w:tcBorders>
              <w:bottom w:val="nil"/>
            </w:tcBorders>
          </w:tcPr>
          <w:p w:rsidR="005775EA" w:rsidRDefault="005775EA" w:rsidP="00C17A31">
            <w:pPr>
              <w:jc w:val="both"/>
            </w:pPr>
          </w:p>
        </w:tc>
      </w:tr>
      <w:tr w:rsidR="005775EA" w:rsidTr="00F81AEA">
        <w:trPr>
          <w:gridBefore w:val="2"/>
          <w:gridAfter w:val="1"/>
          <w:wBefore w:w="34" w:type="dxa"/>
          <w:wAfter w:w="176" w:type="dxa"/>
          <w:trHeight w:val="554"/>
        </w:trPr>
        <w:tc>
          <w:tcPr>
            <w:tcW w:w="9855" w:type="dxa"/>
            <w:gridSpan w:val="43"/>
            <w:tcBorders>
              <w:top w:val="nil"/>
            </w:tcBorders>
          </w:tcPr>
          <w:p w:rsidR="00C84F55" w:rsidRPr="00117A25" w:rsidRDefault="00C84F55" w:rsidP="00C84F55">
            <w:pPr>
              <w:spacing w:before="60" w:after="60"/>
              <w:jc w:val="both"/>
            </w:pPr>
            <w:r>
              <w:t>doc. RNDr. Iva Burešová, Ph.D. (80</w:t>
            </w:r>
            <w:r w:rsidRPr="00117A25">
              <w:t>% p)</w:t>
            </w:r>
          </w:p>
          <w:p w:rsidR="005775EA" w:rsidRDefault="00C84F55" w:rsidP="00C84F55">
            <w:pPr>
              <w:spacing w:before="60" w:after="60"/>
              <w:jc w:val="both"/>
            </w:pPr>
            <w:r>
              <w:t>Ing. Richardos Nikolaos Salek, Ph.D. (20</w:t>
            </w:r>
            <w:r w:rsidRPr="00117A25">
              <w:t>% p)</w:t>
            </w:r>
          </w:p>
        </w:tc>
      </w:tr>
      <w:tr w:rsidR="005775EA" w:rsidTr="00F81AEA">
        <w:trPr>
          <w:gridBefore w:val="2"/>
          <w:gridAfter w:val="1"/>
          <w:wBefore w:w="34" w:type="dxa"/>
          <w:wAfter w:w="176" w:type="dxa"/>
        </w:trPr>
        <w:tc>
          <w:tcPr>
            <w:tcW w:w="3083" w:type="dxa"/>
            <w:gridSpan w:val="6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2" w:type="dxa"/>
            <w:gridSpan w:val="37"/>
            <w:tcBorders>
              <w:bottom w:val="nil"/>
            </w:tcBorders>
          </w:tcPr>
          <w:p w:rsidR="005775EA" w:rsidRDefault="005775EA" w:rsidP="00C17A31">
            <w:pPr>
              <w:jc w:val="both"/>
            </w:pPr>
          </w:p>
        </w:tc>
      </w:tr>
      <w:tr w:rsidR="005775EA" w:rsidTr="00F81AEA">
        <w:trPr>
          <w:gridBefore w:val="2"/>
          <w:gridAfter w:val="1"/>
          <w:wBefore w:w="34" w:type="dxa"/>
          <w:wAfter w:w="176" w:type="dxa"/>
          <w:trHeight w:val="3938"/>
        </w:trPr>
        <w:tc>
          <w:tcPr>
            <w:tcW w:w="9855" w:type="dxa"/>
            <w:gridSpan w:val="43"/>
            <w:tcBorders>
              <w:top w:val="nil"/>
              <w:bottom w:val="single" w:sz="12" w:space="0" w:color="auto"/>
            </w:tcBorders>
          </w:tcPr>
          <w:p w:rsidR="005775EA" w:rsidRPr="00FE2BEE" w:rsidRDefault="005775EA" w:rsidP="00386E1B">
            <w:pPr>
              <w:jc w:val="both"/>
            </w:pPr>
            <w:r w:rsidRPr="00FE2BEE">
              <w:t xml:space="preserve">Cílem předmětu je získat znalosti o funkčních vlastnostech emulgátorů a stabilizátorů, jejich chemické struktuře a mechanismu působení v potravinách. </w:t>
            </w:r>
            <w:r w:rsidR="008A0E67" w:rsidRPr="00FE2BEE">
              <w:t xml:space="preserve">Předmět bude </w:t>
            </w:r>
            <w:r w:rsidR="008A0E67">
              <w:t xml:space="preserve">využívat a rozšiřovat znalosti z předchozího studia. </w:t>
            </w:r>
            <w:r w:rsidRPr="00FE2BEE">
              <w:t>Obsah předmětu tvoří tyto tematické celky:</w:t>
            </w:r>
          </w:p>
          <w:p w:rsidR="005775EA" w:rsidRPr="00FE2BEE" w:rsidRDefault="005775EA" w:rsidP="00033E37">
            <w:pPr>
              <w:pStyle w:val="Odstavecseseznamem"/>
              <w:numPr>
                <w:ilvl w:val="0"/>
                <w:numId w:val="2"/>
              </w:numPr>
              <w:ind w:left="284" w:hanging="57"/>
              <w:jc w:val="both"/>
            </w:pPr>
            <w:r>
              <w:t>V</w:t>
            </w:r>
            <w:r w:rsidRPr="00FE2BEE">
              <w:t>lastnosti potravin a příčiny jejich nestability</w:t>
            </w:r>
            <w:r>
              <w:t>.</w:t>
            </w:r>
          </w:p>
          <w:p w:rsidR="005775EA" w:rsidRPr="00FE2BEE" w:rsidRDefault="005775EA" w:rsidP="00033E37">
            <w:pPr>
              <w:pStyle w:val="Odstavecseseznamem"/>
              <w:numPr>
                <w:ilvl w:val="0"/>
                <w:numId w:val="2"/>
              </w:numPr>
              <w:ind w:left="284" w:hanging="57"/>
              <w:jc w:val="both"/>
            </w:pPr>
            <w:r w:rsidRPr="00FE2BEE">
              <w:t>Emulgační vlastnosti látek.</w:t>
            </w:r>
          </w:p>
          <w:p w:rsidR="005775EA" w:rsidRDefault="005775EA" w:rsidP="00033E37">
            <w:pPr>
              <w:pStyle w:val="Odstavecseseznamem"/>
              <w:numPr>
                <w:ilvl w:val="0"/>
                <w:numId w:val="2"/>
              </w:numPr>
              <w:ind w:left="284" w:hanging="57"/>
              <w:jc w:val="both"/>
            </w:pPr>
            <w:r w:rsidRPr="00FE2BEE">
              <w:t>Stabilizační vlastnosti látek.</w:t>
            </w:r>
          </w:p>
          <w:p w:rsidR="005775EA" w:rsidRPr="00FE2BEE" w:rsidRDefault="005775EA" w:rsidP="00033E37">
            <w:pPr>
              <w:pStyle w:val="Odstavecseseznamem"/>
              <w:numPr>
                <w:ilvl w:val="0"/>
                <w:numId w:val="2"/>
              </w:numPr>
              <w:ind w:left="284" w:hanging="57"/>
              <w:jc w:val="both"/>
            </w:pPr>
            <w:r>
              <w:t>Zásady pro využívání emulgátorů a stabilizátorů v potravinách.</w:t>
            </w:r>
          </w:p>
          <w:p w:rsidR="005775EA" w:rsidRPr="00FE2BEE" w:rsidRDefault="005775EA" w:rsidP="00033E37">
            <w:pPr>
              <w:pStyle w:val="Odstavecseseznamem"/>
              <w:numPr>
                <w:ilvl w:val="0"/>
                <w:numId w:val="2"/>
              </w:numPr>
              <w:ind w:left="284" w:hanging="57"/>
              <w:jc w:val="both"/>
            </w:pPr>
            <w:r w:rsidRPr="00FE2BEE">
              <w:t>Lecitin, mono-, di- a triacylglyceroly a jejich sloučeniny.</w:t>
            </w:r>
          </w:p>
          <w:p w:rsidR="00EE5ED8" w:rsidRDefault="005775EA" w:rsidP="00033E37">
            <w:pPr>
              <w:pStyle w:val="Odstavecseseznamem"/>
              <w:numPr>
                <w:ilvl w:val="0"/>
                <w:numId w:val="2"/>
              </w:numPr>
              <w:ind w:left="284" w:hanging="57"/>
              <w:jc w:val="both"/>
            </w:pPr>
            <w:r w:rsidRPr="00FE2BEE">
              <w:t xml:space="preserve">Bílkoviny </w:t>
            </w:r>
            <w:r>
              <w:t>vajec a mléka</w:t>
            </w:r>
            <w:r w:rsidRPr="00FE2BEE">
              <w:t xml:space="preserve">. </w:t>
            </w:r>
          </w:p>
          <w:p w:rsidR="00EE5ED8" w:rsidRDefault="005775EA" w:rsidP="00033E37">
            <w:pPr>
              <w:pStyle w:val="Odstavecseseznamem"/>
              <w:numPr>
                <w:ilvl w:val="0"/>
                <w:numId w:val="2"/>
              </w:numPr>
              <w:ind w:left="284" w:hanging="57"/>
              <w:jc w:val="both"/>
            </w:pPr>
            <w:r>
              <w:t>Želatina</w:t>
            </w:r>
            <w:r w:rsidRPr="00FE2BEE">
              <w:t xml:space="preserve">.  </w:t>
            </w:r>
          </w:p>
          <w:p w:rsidR="00EE5ED8" w:rsidRDefault="005775EA" w:rsidP="00033E37">
            <w:pPr>
              <w:pStyle w:val="Odstavecseseznamem"/>
              <w:numPr>
                <w:ilvl w:val="0"/>
                <w:numId w:val="2"/>
              </w:numPr>
              <w:ind w:left="284" w:hanging="57"/>
              <w:jc w:val="both"/>
            </w:pPr>
            <w:r>
              <w:t>Rostlinné bílkoviny</w:t>
            </w:r>
            <w:r w:rsidRPr="00FE2BEE">
              <w:t xml:space="preserve">. </w:t>
            </w:r>
          </w:p>
          <w:p w:rsidR="005775EA" w:rsidRDefault="005775EA" w:rsidP="00033E37">
            <w:pPr>
              <w:pStyle w:val="Odstavecseseznamem"/>
              <w:numPr>
                <w:ilvl w:val="0"/>
                <w:numId w:val="2"/>
              </w:numPr>
              <w:ind w:left="284" w:hanging="57"/>
              <w:jc w:val="both"/>
            </w:pPr>
            <w:r>
              <w:t>Nativní a modifikované škroby.</w:t>
            </w:r>
          </w:p>
          <w:p w:rsidR="005775EA" w:rsidRDefault="005775EA" w:rsidP="00033E37">
            <w:pPr>
              <w:pStyle w:val="Odstavecseseznamem"/>
              <w:numPr>
                <w:ilvl w:val="0"/>
                <w:numId w:val="2"/>
              </w:numPr>
              <w:ind w:left="284" w:hanging="57"/>
              <w:jc w:val="both"/>
            </w:pPr>
            <w:r>
              <w:t>Pektin, inulin, beta-glukany a arabinoxylany.</w:t>
            </w:r>
          </w:p>
          <w:p w:rsidR="00EE5ED8" w:rsidRDefault="005775EA" w:rsidP="00033E37">
            <w:pPr>
              <w:pStyle w:val="Odstavecseseznamem"/>
              <w:numPr>
                <w:ilvl w:val="0"/>
                <w:numId w:val="2"/>
              </w:numPr>
              <w:ind w:left="284" w:hanging="57"/>
              <w:jc w:val="both"/>
            </w:pPr>
            <w:r>
              <w:t>A</w:t>
            </w:r>
            <w:r w:rsidRPr="00FE2BEE">
              <w:t>rabská guma</w:t>
            </w:r>
            <w:r>
              <w:t xml:space="preserve">, guarová guma a </w:t>
            </w:r>
            <w:r w:rsidRPr="00FE2BEE">
              <w:t xml:space="preserve">tragant. </w:t>
            </w:r>
          </w:p>
          <w:p w:rsidR="00EE5ED8" w:rsidRDefault="005775EA" w:rsidP="00033E37">
            <w:pPr>
              <w:pStyle w:val="Odstavecseseznamem"/>
              <w:numPr>
                <w:ilvl w:val="0"/>
                <w:numId w:val="2"/>
              </w:numPr>
              <w:ind w:left="284" w:hanging="57"/>
              <w:jc w:val="both"/>
            </w:pPr>
            <w:r>
              <w:t>Celulóza a d</w:t>
            </w:r>
            <w:r w:rsidRPr="00FE2BEE">
              <w:t xml:space="preserve">eriváty celulózy. </w:t>
            </w:r>
          </w:p>
          <w:p w:rsidR="00EE5ED8" w:rsidRDefault="005775EA" w:rsidP="00033E37">
            <w:pPr>
              <w:pStyle w:val="Odstavecseseznamem"/>
              <w:numPr>
                <w:ilvl w:val="0"/>
                <w:numId w:val="2"/>
              </w:numPr>
              <w:ind w:left="284" w:hanging="57"/>
              <w:jc w:val="both"/>
            </w:pPr>
            <w:r>
              <w:t>A</w:t>
            </w:r>
            <w:r w:rsidRPr="00FE2BEE">
              <w:t>gar, algináty, karagenan</w:t>
            </w:r>
            <w:r>
              <w:t>y</w:t>
            </w:r>
            <w:r w:rsidRPr="00FE2BEE">
              <w:t xml:space="preserve">. </w:t>
            </w:r>
          </w:p>
          <w:p w:rsidR="005775EA" w:rsidRPr="00FE2BEE" w:rsidRDefault="005775EA" w:rsidP="00033E37">
            <w:pPr>
              <w:pStyle w:val="Odstavecseseznamem"/>
              <w:numPr>
                <w:ilvl w:val="0"/>
                <w:numId w:val="2"/>
              </w:numPr>
              <w:ind w:left="284" w:hanging="57"/>
              <w:jc w:val="both"/>
            </w:pPr>
            <w:r>
              <w:t>G</w:t>
            </w:r>
            <w:r w:rsidRPr="00FE2BEE">
              <w:t xml:space="preserve">elanová a xantanová guma.  </w:t>
            </w:r>
          </w:p>
        </w:tc>
      </w:tr>
      <w:tr w:rsidR="005775EA" w:rsidTr="00F81AEA">
        <w:trPr>
          <w:gridBefore w:val="2"/>
          <w:gridAfter w:val="1"/>
          <w:wBefore w:w="34" w:type="dxa"/>
          <w:wAfter w:w="176" w:type="dxa"/>
          <w:trHeight w:val="265"/>
        </w:trPr>
        <w:tc>
          <w:tcPr>
            <w:tcW w:w="3650" w:type="dxa"/>
            <w:gridSpan w:val="12"/>
            <w:tcBorders>
              <w:top w:val="nil"/>
            </w:tcBorders>
            <w:shd w:val="clear" w:color="auto" w:fill="F7CAAC"/>
          </w:tcPr>
          <w:p w:rsidR="005775EA" w:rsidRDefault="005775EA" w:rsidP="00C17A31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5" w:type="dxa"/>
            <w:gridSpan w:val="31"/>
            <w:tcBorders>
              <w:top w:val="nil"/>
              <w:bottom w:val="nil"/>
            </w:tcBorders>
          </w:tcPr>
          <w:p w:rsidR="005775EA" w:rsidRDefault="005775EA" w:rsidP="00C17A31">
            <w:pPr>
              <w:jc w:val="both"/>
            </w:pPr>
          </w:p>
        </w:tc>
      </w:tr>
      <w:tr w:rsidR="005775EA" w:rsidTr="00F81AEA">
        <w:trPr>
          <w:gridBefore w:val="2"/>
          <w:gridAfter w:val="1"/>
          <w:wBefore w:w="34" w:type="dxa"/>
          <w:wAfter w:w="176" w:type="dxa"/>
          <w:trHeight w:val="1497"/>
        </w:trPr>
        <w:tc>
          <w:tcPr>
            <w:tcW w:w="9855" w:type="dxa"/>
            <w:gridSpan w:val="43"/>
            <w:tcBorders>
              <w:top w:val="nil"/>
            </w:tcBorders>
          </w:tcPr>
          <w:p w:rsidR="005775EA" w:rsidRDefault="005775EA" w:rsidP="00C17A31">
            <w:pPr>
              <w:jc w:val="both"/>
              <w:rPr>
                <w:u w:val="single"/>
              </w:rPr>
            </w:pPr>
            <w:r w:rsidRPr="00386E1B">
              <w:rPr>
                <w:u w:val="single"/>
              </w:rPr>
              <w:t>Povinná literatura</w:t>
            </w:r>
            <w:r w:rsidR="00386E1B" w:rsidRPr="00386E1B">
              <w:rPr>
                <w:u w:val="single"/>
              </w:rPr>
              <w:t>:</w:t>
            </w:r>
          </w:p>
          <w:p w:rsidR="00EB64BF" w:rsidRDefault="00EB64BF" w:rsidP="00EB64BF">
            <w:pPr>
              <w:jc w:val="both"/>
              <w:rPr>
                <w:u w:val="single"/>
              </w:rPr>
            </w:pPr>
            <w:r w:rsidRPr="0029786C">
              <w:t>Výukové materiály v anglickém jazyce poskytnuté vyučujícím.</w:t>
            </w:r>
          </w:p>
          <w:p w:rsidR="00D812E4" w:rsidRPr="00386E1B" w:rsidRDefault="00D812E4" w:rsidP="00C17A31">
            <w:pPr>
              <w:jc w:val="both"/>
              <w:rPr>
                <w:u w:val="single"/>
              </w:rPr>
            </w:pPr>
          </w:p>
          <w:p w:rsidR="005775EA" w:rsidRPr="00386E1B" w:rsidRDefault="005775EA" w:rsidP="00C17A31">
            <w:pPr>
              <w:jc w:val="both"/>
              <w:rPr>
                <w:u w:val="single"/>
              </w:rPr>
            </w:pPr>
            <w:r w:rsidRPr="00386E1B">
              <w:rPr>
                <w:u w:val="single"/>
              </w:rPr>
              <w:t>Doporučená literatura</w:t>
            </w:r>
            <w:r w:rsidR="00386E1B" w:rsidRPr="00386E1B">
              <w:rPr>
                <w:u w:val="single"/>
              </w:rPr>
              <w:t>:</w:t>
            </w:r>
          </w:p>
          <w:p w:rsidR="005775EA" w:rsidRPr="00353EF1" w:rsidRDefault="005775EA" w:rsidP="00C17A31">
            <w:pPr>
              <w:jc w:val="both"/>
            </w:pPr>
            <w:r w:rsidRPr="002F41E6">
              <w:rPr>
                <w:caps/>
              </w:rPr>
              <w:t>Imeson, A</w:t>
            </w:r>
            <w:r w:rsidR="002F41E6">
              <w:t xml:space="preserve">. (Ed.) </w:t>
            </w:r>
            <w:r w:rsidRPr="00353EF1">
              <w:t xml:space="preserve">Food Stabilisers, Thickeners and Gelling Agents. </w:t>
            </w:r>
            <w:r>
              <w:t xml:space="preserve">London: </w:t>
            </w:r>
            <w:r w:rsidRPr="00353EF1">
              <w:t xml:space="preserve">John Wiley &amp; Sons, 2009. ISBN 978-1-4051-3267-1. </w:t>
            </w:r>
          </w:p>
          <w:p w:rsidR="005775EA" w:rsidRDefault="005775EA" w:rsidP="002F41E6">
            <w:pPr>
              <w:jc w:val="both"/>
            </w:pPr>
            <w:r w:rsidRPr="002F41E6">
              <w:rPr>
                <w:caps/>
              </w:rPr>
              <w:t>Phillips, G.O., Williams,</w:t>
            </w:r>
            <w:r w:rsidR="002F41E6">
              <w:t xml:space="preserve"> P.A. (Ed.) </w:t>
            </w:r>
            <w:r w:rsidRPr="00353EF1">
              <w:t xml:space="preserve">Handbook of </w:t>
            </w:r>
            <w:r w:rsidR="002F41E6">
              <w:t>H</w:t>
            </w:r>
            <w:r w:rsidRPr="00353EF1">
              <w:t>ydrocolloids. Cambridge</w:t>
            </w:r>
            <w:r>
              <w:t>: Woodhead Publishing</w:t>
            </w:r>
            <w:r w:rsidRPr="00353EF1">
              <w:t xml:space="preserve">, 2000. ISBN 1845694147. </w:t>
            </w:r>
          </w:p>
          <w:p w:rsidR="00C26A02" w:rsidRDefault="00C26A02" w:rsidP="002F41E6">
            <w:pPr>
              <w:jc w:val="both"/>
            </w:pPr>
            <w:r w:rsidRPr="00C26A02">
              <w:t>LAAMAN, T.R. (Ed.) Hydrocolloids in Food Processing. London: John Wiley &amp; Sons, 2011. ISBN 978-0-8138-2076-7.</w:t>
            </w:r>
          </w:p>
        </w:tc>
      </w:tr>
      <w:tr w:rsidR="005775EA" w:rsidTr="00F81AEA">
        <w:trPr>
          <w:gridBefore w:val="2"/>
          <w:gridAfter w:val="1"/>
          <w:wBefore w:w="34" w:type="dxa"/>
          <w:wAfter w:w="176" w:type="dxa"/>
        </w:trPr>
        <w:tc>
          <w:tcPr>
            <w:tcW w:w="9855" w:type="dxa"/>
            <w:gridSpan w:val="4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5775EA" w:rsidRDefault="005775EA" w:rsidP="00C17A31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5775EA" w:rsidTr="00F81AEA">
        <w:trPr>
          <w:gridBefore w:val="2"/>
          <w:gridAfter w:val="1"/>
          <w:wBefore w:w="34" w:type="dxa"/>
          <w:wAfter w:w="176" w:type="dxa"/>
        </w:trPr>
        <w:tc>
          <w:tcPr>
            <w:tcW w:w="4785" w:type="dxa"/>
            <w:gridSpan w:val="18"/>
            <w:tcBorders>
              <w:top w:val="single" w:sz="2" w:space="0" w:color="auto"/>
            </w:tcBorders>
            <w:shd w:val="clear" w:color="auto" w:fill="F7CAAC"/>
          </w:tcPr>
          <w:p w:rsidR="005775EA" w:rsidRDefault="005775EA" w:rsidP="00C17A31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3"/>
            <w:tcBorders>
              <w:top w:val="single" w:sz="2" w:space="0" w:color="auto"/>
            </w:tcBorders>
          </w:tcPr>
          <w:p w:rsidR="005775EA" w:rsidRDefault="005775EA" w:rsidP="00DA2F5C">
            <w:pPr>
              <w:jc w:val="center"/>
            </w:pPr>
          </w:p>
        </w:tc>
        <w:tc>
          <w:tcPr>
            <w:tcW w:w="4181" w:type="dxa"/>
            <w:gridSpan w:val="22"/>
            <w:tcBorders>
              <w:top w:val="single" w:sz="2" w:space="0" w:color="auto"/>
            </w:tcBorders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5775EA" w:rsidTr="00F81AEA">
        <w:trPr>
          <w:gridBefore w:val="2"/>
          <w:gridAfter w:val="1"/>
          <w:wBefore w:w="34" w:type="dxa"/>
          <w:wAfter w:w="176" w:type="dxa"/>
        </w:trPr>
        <w:tc>
          <w:tcPr>
            <w:tcW w:w="9855" w:type="dxa"/>
            <w:gridSpan w:val="43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5775EA" w:rsidTr="00F81AEA">
        <w:trPr>
          <w:gridBefore w:val="2"/>
          <w:gridAfter w:val="1"/>
          <w:wBefore w:w="34" w:type="dxa"/>
          <w:wAfter w:w="176" w:type="dxa"/>
          <w:trHeight w:val="1373"/>
        </w:trPr>
        <w:tc>
          <w:tcPr>
            <w:tcW w:w="9855" w:type="dxa"/>
            <w:gridSpan w:val="43"/>
          </w:tcPr>
          <w:p w:rsidR="00EB64BF" w:rsidRDefault="00EB64BF" w:rsidP="00C17A31">
            <w:pPr>
              <w:jc w:val="both"/>
            </w:pPr>
          </w:p>
          <w:p w:rsidR="00EB64BF" w:rsidRDefault="00EB64BF" w:rsidP="00C17A31">
            <w:pPr>
              <w:jc w:val="both"/>
            </w:pPr>
          </w:p>
          <w:p w:rsidR="00F81AEA" w:rsidRDefault="00F81AEA" w:rsidP="00C17A31">
            <w:pPr>
              <w:jc w:val="both"/>
            </w:pPr>
          </w:p>
          <w:p w:rsidR="00F81AEA" w:rsidRDefault="00F81AEA" w:rsidP="00C17A31">
            <w:pPr>
              <w:jc w:val="both"/>
            </w:pPr>
          </w:p>
          <w:p w:rsidR="00F81AEA" w:rsidRDefault="00F81AEA" w:rsidP="00C17A31">
            <w:pPr>
              <w:jc w:val="both"/>
            </w:pPr>
          </w:p>
          <w:p w:rsidR="00F81AEA" w:rsidRDefault="00F81AEA" w:rsidP="00C17A31">
            <w:pPr>
              <w:jc w:val="both"/>
            </w:pPr>
          </w:p>
          <w:p w:rsidR="00F81AEA" w:rsidRDefault="00F81AEA" w:rsidP="00C17A31">
            <w:pPr>
              <w:jc w:val="both"/>
            </w:pPr>
          </w:p>
          <w:p w:rsidR="00F81AEA" w:rsidRDefault="00F81AEA" w:rsidP="00C17A31">
            <w:pPr>
              <w:jc w:val="both"/>
            </w:pPr>
          </w:p>
          <w:p w:rsidR="00F81AEA" w:rsidRDefault="00F81AEA" w:rsidP="00C17A31">
            <w:pPr>
              <w:jc w:val="both"/>
            </w:pPr>
          </w:p>
          <w:p w:rsidR="00D812E4" w:rsidRDefault="00D812E4" w:rsidP="00C17A31">
            <w:pPr>
              <w:jc w:val="both"/>
            </w:pPr>
          </w:p>
        </w:tc>
      </w:tr>
      <w:tr w:rsidR="005775EA" w:rsidTr="00F81AEA">
        <w:trPr>
          <w:gridBefore w:val="2"/>
          <w:gridAfter w:val="1"/>
          <w:wBefore w:w="34" w:type="dxa"/>
          <w:wAfter w:w="176" w:type="dxa"/>
        </w:trPr>
        <w:tc>
          <w:tcPr>
            <w:tcW w:w="9855" w:type="dxa"/>
            <w:gridSpan w:val="43"/>
            <w:tcBorders>
              <w:bottom w:val="double" w:sz="4" w:space="0" w:color="auto"/>
            </w:tcBorders>
            <w:shd w:val="clear" w:color="auto" w:fill="BDD6EE"/>
          </w:tcPr>
          <w:p w:rsidR="005775EA" w:rsidRDefault="005775EA" w:rsidP="00C17A31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5775EA" w:rsidTr="00F81AEA">
        <w:trPr>
          <w:gridBefore w:val="2"/>
          <w:gridAfter w:val="1"/>
          <w:wBefore w:w="34" w:type="dxa"/>
          <w:wAfter w:w="176" w:type="dxa"/>
        </w:trPr>
        <w:tc>
          <w:tcPr>
            <w:tcW w:w="3083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2" w:type="dxa"/>
            <w:gridSpan w:val="37"/>
            <w:tcBorders>
              <w:top w:val="double" w:sz="4" w:space="0" w:color="auto"/>
            </w:tcBorders>
          </w:tcPr>
          <w:p w:rsidR="005775EA" w:rsidRPr="00AB7AFA" w:rsidRDefault="00326646" w:rsidP="00326646">
            <w:pPr>
              <w:rPr>
                <w:b/>
              </w:rPr>
            </w:pPr>
            <w:bookmarkStart w:id="38" w:name="Trendy_v_gastr_II"/>
            <w:bookmarkEnd w:id="38"/>
            <w:r>
              <w:rPr>
                <w:b/>
              </w:rPr>
              <w:t>Trends in G</w:t>
            </w:r>
            <w:r w:rsidR="005775EA" w:rsidRPr="00AB7AFA">
              <w:rPr>
                <w:b/>
              </w:rPr>
              <w:t>astronom</w:t>
            </w:r>
            <w:r>
              <w:rPr>
                <w:b/>
              </w:rPr>
              <w:t>y</w:t>
            </w:r>
            <w:r w:rsidR="005775EA" w:rsidRPr="00AB7AFA">
              <w:rPr>
                <w:b/>
              </w:rPr>
              <w:t xml:space="preserve"> II</w:t>
            </w:r>
          </w:p>
        </w:tc>
      </w:tr>
      <w:tr w:rsidR="005775EA" w:rsidTr="00F81AEA">
        <w:trPr>
          <w:gridBefore w:val="2"/>
          <w:gridAfter w:val="1"/>
          <w:wBefore w:w="34" w:type="dxa"/>
          <w:wAfter w:w="176" w:type="dxa"/>
        </w:trPr>
        <w:tc>
          <w:tcPr>
            <w:tcW w:w="3083" w:type="dxa"/>
            <w:gridSpan w:val="6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7" w:type="dxa"/>
            <w:gridSpan w:val="19"/>
          </w:tcPr>
          <w:p w:rsidR="005775EA" w:rsidRDefault="00AA776D" w:rsidP="00C17A31">
            <w:pPr>
              <w:jc w:val="both"/>
            </w:pPr>
            <w:r>
              <w:t>povinně volitelný</w:t>
            </w:r>
          </w:p>
        </w:tc>
        <w:tc>
          <w:tcPr>
            <w:tcW w:w="2695" w:type="dxa"/>
            <w:gridSpan w:val="13"/>
            <w:shd w:val="clear" w:color="auto" w:fill="F7CAAC"/>
          </w:tcPr>
          <w:p w:rsidR="005775EA" w:rsidRDefault="005775EA" w:rsidP="00C17A31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0" w:type="dxa"/>
            <w:gridSpan w:val="5"/>
          </w:tcPr>
          <w:p w:rsidR="005775EA" w:rsidRDefault="00CD5159" w:rsidP="00C17A31">
            <w:pPr>
              <w:jc w:val="both"/>
            </w:pPr>
            <w:r>
              <w:t>2/ZS</w:t>
            </w:r>
          </w:p>
        </w:tc>
      </w:tr>
      <w:tr w:rsidR="005775EA" w:rsidTr="00F81AEA">
        <w:trPr>
          <w:gridBefore w:val="2"/>
          <w:gridAfter w:val="1"/>
          <w:wBefore w:w="34" w:type="dxa"/>
          <w:wAfter w:w="176" w:type="dxa"/>
        </w:trPr>
        <w:tc>
          <w:tcPr>
            <w:tcW w:w="3083" w:type="dxa"/>
            <w:gridSpan w:val="6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2" w:type="dxa"/>
            <w:gridSpan w:val="12"/>
          </w:tcPr>
          <w:p w:rsidR="005775EA" w:rsidRDefault="008F1F46" w:rsidP="00C17A31">
            <w:pPr>
              <w:jc w:val="both"/>
            </w:pPr>
            <w:r>
              <w:t>28p+0s</w:t>
            </w:r>
            <w:r>
              <w:rPr>
                <w:lang w:val="en-GB"/>
              </w:rPr>
              <w:t>+</w:t>
            </w:r>
            <w:r>
              <w:t>28l</w:t>
            </w:r>
          </w:p>
        </w:tc>
        <w:tc>
          <w:tcPr>
            <w:tcW w:w="889" w:type="dxa"/>
            <w:gridSpan w:val="3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4"/>
          </w:tcPr>
          <w:p w:rsidR="005775EA" w:rsidRDefault="008F1F46" w:rsidP="00C17A31">
            <w:pPr>
              <w:jc w:val="both"/>
            </w:pPr>
            <w:r>
              <w:t>56</w:t>
            </w:r>
          </w:p>
        </w:tc>
        <w:tc>
          <w:tcPr>
            <w:tcW w:w="2156" w:type="dxa"/>
            <w:gridSpan w:val="9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9" w:type="dxa"/>
            <w:gridSpan w:val="9"/>
          </w:tcPr>
          <w:p w:rsidR="005775EA" w:rsidRDefault="008F1F46" w:rsidP="00C17A31">
            <w:pPr>
              <w:jc w:val="both"/>
            </w:pPr>
            <w:r>
              <w:t>3</w:t>
            </w:r>
          </w:p>
        </w:tc>
      </w:tr>
      <w:tr w:rsidR="005775EA" w:rsidTr="00F81AEA">
        <w:trPr>
          <w:gridBefore w:val="2"/>
          <w:gridAfter w:val="1"/>
          <w:wBefore w:w="34" w:type="dxa"/>
          <w:wAfter w:w="176" w:type="dxa"/>
        </w:trPr>
        <w:tc>
          <w:tcPr>
            <w:tcW w:w="3083" w:type="dxa"/>
            <w:gridSpan w:val="6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2" w:type="dxa"/>
            <w:gridSpan w:val="37"/>
          </w:tcPr>
          <w:p w:rsidR="005775EA" w:rsidRDefault="005775EA" w:rsidP="00C17A31">
            <w:pPr>
              <w:jc w:val="both"/>
            </w:pPr>
          </w:p>
        </w:tc>
      </w:tr>
      <w:tr w:rsidR="005775EA" w:rsidTr="00F81AEA">
        <w:trPr>
          <w:gridBefore w:val="2"/>
          <w:gridAfter w:val="1"/>
          <w:wBefore w:w="34" w:type="dxa"/>
          <w:wAfter w:w="176" w:type="dxa"/>
        </w:trPr>
        <w:tc>
          <w:tcPr>
            <w:tcW w:w="3083" w:type="dxa"/>
            <w:gridSpan w:val="6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7" w:type="dxa"/>
            <w:gridSpan w:val="19"/>
          </w:tcPr>
          <w:p w:rsidR="005775EA" w:rsidRPr="00F6785D" w:rsidRDefault="005775EA" w:rsidP="00C17A31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zápočet, zkouška</w:t>
            </w:r>
          </w:p>
        </w:tc>
        <w:tc>
          <w:tcPr>
            <w:tcW w:w="1554" w:type="dxa"/>
            <w:gridSpan w:val="5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1" w:type="dxa"/>
            <w:gridSpan w:val="13"/>
          </w:tcPr>
          <w:p w:rsidR="005775EA" w:rsidRDefault="005775EA" w:rsidP="001F45F4">
            <w:pPr>
              <w:pStyle w:val="Default"/>
              <w:jc w:val="both"/>
            </w:pPr>
            <w:r>
              <w:rPr>
                <w:sz w:val="20"/>
                <w:szCs w:val="20"/>
              </w:rPr>
              <w:t>přednášky, laborato</w:t>
            </w:r>
            <w:r w:rsidR="001F45F4">
              <w:rPr>
                <w:sz w:val="20"/>
                <w:szCs w:val="20"/>
              </w:rPr>
              <w:t>rní cvičení</w:t>
            </w:r>
          </w:p>
        </w:tc>
      </w:tr>
      <w:tr w:rsidR="005775EA" w:rsidTr="00F81AEA">
        <w:trPr>
          <w:gridBefore w:val="2"/>
          <w:gridAfter w:val="1"/>
          <w:wBefore w:w="34" w:type="dxa"/>
          <w:wAfter w:w="176" w:type="dxa"/>
        </w:trPr>
        <w:tc>
          <w:tcPr>
            <w:tcW w:w="3083" w:type="dxa"/>
            <w:gridSpan w:val="6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2" w:type="dxa"/>
            <w:gridSpan w:val="37"/>
            <w:tcBorders>
              <w:bottom w:val="single" w:sz="4" w:space="0" w:color="auto"/>
            </w:tcBorders>
          </w:tcPr>
          <w:p w:rsidR="000A60E6" w:rsidRDefault="005775EA" w:rsidP="000A60E6">
            <w:pPr>
              <w:jc w:val="both"/>
            </w:pPr>
            <w:r>
              <w:t xml:space="preserve">Zápočet: povinná </w:t>
            </w:r>
            <w:r w:rsidR="003C69CC">
              <w:t>100% docházka ve cvičeních.</w:t>
            </w:r>
          </w:p>
          <w:p w:rsidR="005775EA" w:rsidRDefault="005775EA" w:rsidP="003C69CC">
            <w:pPr>
              <w:jc w:val="both"/>
            </w:pPr>
            <w:r>
              <w:t>Zkouška: test (nutno získat minimálně 70%</w:t>
            </w:r>
            <w:r w:rsidR="003C69CC">
              <w:t xml:space="preserve"> bodů</w:t>
            </w:r>
            <w:r>
              <w:t>) a ústní zkouška - znalost látky z probíraných tematických okruhů.</w:t>
            </w:r>
          </w:p>
        </w:tc>
      </w:tr>
      <w:tr w:rsidR="005775EA" w:rsidTr="00F81AEA">
        <w:trPr>
          <w:gridBefore w:val="2"/>
          <w:gridAfter w:val="1"/>
          <w:wBefore w:w="34" w:type="dxa"/>
          <w:wAfter w:w="176" w:type="dxa"/>
          <w:trHeight w:val="197"/>
        </w:trPr>
        <w:tc>
          <w:tcPr>
            <w:tcW w:w="3083" w:type="dxa"/>
            <w:gridSpan w:val="6"/>
            <w:tcBorders>
              <w:top w:val="nil"/>
            </w:tcBorders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2" w:type="dxa"/>
            <w:gridSpan w:val="37"/>
            <w:tcBorders>
              <w:top w:val="single" w:sz="4" w:space="0" w:color="auto"/>
            </w:tcBorders>
          </w:tcPr>
          <w:p w:rsidR="005775EA" w:rsidRDefault="005775EA" w:rsidP="00C17A31">
            <w:pPr>
              <w:jc w:val="both"/>
            </w:pPr>
          </w:p>
        </w:tc>
      </w:tr>
      <w:tr w:rsidR="005775EA" w:rsidTr="00F81AEA">
        <w:trPr>
          <w:gridBefore w:val="2"/>
          <w:gridAfter w:val="1"/>
          <w:wBefore w:w="34" w:type="dxa"/>
          <w:wAfter w:w="176" w:type="dxa"/>
          <w:trHeight w:val="243"/>
        </w:trPr>
        <w:tc>
          <w:tcPr>
            <w:tcW w:w="3083" w:type="dxa"/>
            <w:gridSpan w:val="6"/>
            <w:tcBorders>
              <w:top w:val="nil"/>
            </w:tcBorders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2" w:type="dxa"/>
            <w:gridSpan w:val="37"/>
            <w:tcBorders>
              <w:top w:val="nil"/>
            </w:tcBorders>
          </w:tcPr>
          <w:p w:rsidR="005775EA" w:rsidRDefault="005775EA" w:rsidP="00C17A31">
            <w:pPr>
              <w:jc w:val="both"/>
            </w:pPr>
          </w:p>
        </w:tc>
      </w:tr>
      <w:tr w:rsidR="005775EA" w:rsidTr="00F81AEA">
        <w:trPr>
          <w:gridBefore w:val="2"/>
          <w:gridAfter w:val="1"/>
          <w:wBefore w:w="34" w:type="dxa"/>
          <w:wAfter w:w="176" w:type="dxa"/>
        </w:trPr>
        <w:tc>
          <w:tcPr>
            <w:tcW w:w="3083" w:type="dxa"/>
            <w:gridSpan w:val="6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2" w:type="dxa"/>
            <w:gridSpan w:val="37"/>
            <w:tcBorders>
              <w:bottom w:val="nil"/>
            </w:tcBorders>
          </w:tcPr>
          <w:p w:rsidR="005775EA" w:rsidRDefault="005775EA" w:rsidP="00C17A31">
            <w:pPr>
              <w:jc w:val="both"/>
            </w:pPr>
          </w:p>
        </w:tc>
      </w:tr>
      <w:tr w:rsidR="005775EA" w:rsidTr="00F81AEA">
        <w:trPr>
          <w:gridBefore w:val="2"/>
          <w:gridAfter w:val="1"/>
          <w:wBefore w:w="34" w:type="dxa"/>
          <w:wAfter w:w="176" w:type="dxa"/>
          <w:trHeight w:val="150"/>
        </w:trPr>
        <w:tc>
          <w:tcPr>
            <w:tcW w:w="9855" w:type="dxa"/>
            <w:gridSpan w:val="43"/>
            <w:tcBorders>
              <w:top w:val="nil"/>
            </w:tcBorders>
          </w:tcPr>
          <w:p w:rsidR="005775EA" w:rsidRDefault="00C84F55" w:rsidP="00C84F55">
            <w:pPr>
              <w:spacing w:before="60" w:after="60"/>
              <w:jc w:val="both"/>
            </w:pPr>
            <w:r w:rsidRPr="00117A25">
              <w:t xml:space="preserve">doc. </w:t>
            </w:r>
            <w:r>
              <w:t xml:space="preserve">Ing. Jiří </w:t>
            </w:r>
            <w:r w:rsidRPr="00117A25">
              <w:t>Mlček, Ph.D. (100% p)</w:t>
            </w:r>
          </w:p>
        </w:tc>
      </w:tr>
      <w:tr w:rsidR="005775EA" w:rsidTr="00F81AEA">
        <w:trPr>
          <w:gridBefore w:val="2"/>
          <w:gridAfter w:val="1"/>
          <w:wBefore w:w="34" w:type="dxa"/>
          <w:wAfter w:w="176" w:type="dxa"/>
        </w:trPr>
        <w:tc>
          <w:tcPr>
            <w:tcW w:w="3083" w:type="dxa"/>
            <w:gridSpan w:val="6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2" w:type="dxa"/>
            <w:gridSpan w:val="37"/>
            <w:tcBorders>
              <w:bottom w:val="nil"/>
            </w:tcBorders>
          </w:tcPr>
          <w:p w:rsidR="005775EA" w:rsidRDefault="005775EA" w:rsidP="00C17A31">
            <w:pPr>
              <w:jc w:val="both"/>
            </w:pPr>
          </w:p>
        </w:tc>
      </w:tr>
      <w:tr w:rsidR="005775EA" w:rsidTr="00F81AEA">
        <w:trPr>
          <w:gridBefore w:val="2"/>
          <w:gridAfter w:val="1"/>
          <w:wBefore w:w="34" w:type="dxa"/>
          <w:wAfter w:w="176" w:type="dxa"/>
          <w:trHeight w:val="3938"/>
        </w:trPr>
        <w:tc>
          <w:tcPr>
            <w:tcW w:w="9855" w:type="dxa"/>
            <w:gridSpan w:val="43"/>
            <w:tcBorders>
              <w:top w:val="nil"/>
              <w:bottom w:val="single" w:sz="12" w:space="0" w:color="auto"/>
            </w:tcBorders>
          </w:tcPr>
          <w:p w:rsidR="005775EA" w:rsidRPr="00F476E2" w:rsidRDefault="005775EA" w:rsidP="00C17A31">
            <w:pPr>
              <w:pStyle w:val="Default"/>
              <w:jc w:val="both"/>
              <w:rPr>
                <w:sz w:val="20"/>
                <w:szCs w:val="20"/>
              </w:rPr>
            </w:pPr>
            <w:r w:rsidRPr="00F476E2">
              <w:rPr>
                <w:sz w:val="20"/>
                <w:szCs w:val="20"/>
              </w:rPr>
              <w:t>Cílem předmětu je seznámit studenty s novými trendy v gastronomii - sous vide, fusion kuchyně, raw food, enogastronomie aj. Student získá také znalosti o moderních technologiích a zařízeních p</w:t>
            </w:r>
            <w:r w:rsidR="00386E1B">
              <w:rPr>
                <w:sz w:val="20"/>
                <w:szCs w:val="20"/>
              </w:rPr>
              <w:t xml:space="preserve">oužívaných v gastronomii. </w:t>
            </w:r>
            <w:r w:rsidR="00386E1B" w:rsidRPr="00860FD4">
              <w:rPr>
                <w:sz w:val="19"/>
                <w:szCs w:val="19"/>
              </w:rPr>
              <w:t>Obsah předmětu tvoří tyto tematické celky:</w:t>
            </w:r>
          </w:p>
          <w:p w:rsidR="005775EA" w:rsidRPr="00AC403E" w:rsidRDefault="005775EA" w:rsidP="00033E37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AC403E">
              <w:t>Nové koncepty a trendy pro třetí tisíciletí</w:t>
            </w:r>
            <w:r w:rsidR="00EE5ED8">
              <w:t>.</w:t>
            </w:r>
          </w:p>
          <w:p w:rsidR="005775EA" w:rsidRPr="00AC403E" w:rsidRDefault="005775EA" w:rsidP="00033E37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AC403E">
              <w:t>Raw food</w:t>
            </w:r>
            <w:r w:rsidR="00EE5ED8">
              <w:t>.</w:t>
            </w:r>
          </w:p>
          <w:p w:rsidR="005775EA" w:rsidRPr="00AC403E" w:rsidRDefault="005775EA" w:rsidP="00033E37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AC403E">
              <w:t>Fusion kuchyně</w:t>
            </w:r>
            <w:r w:rsidR="00EE5ED8">
              <w:t>.</w:t>
            </w:r>
          </w:p>
          <w:p w:rsidR="005775EA" w:rsidRPr="00AC403E" w:rsidRDefault="005775EA" w:rsidP="00033E37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AC403E">
              <w:t>Sous vide v</w:t>
            </w:r>
            <w:r w:rsidR="00EE5ED8">
              <w:t> </w:t>
            </w:r>
            <w:r w:rsidRPr="00AC403E">
              <w:t>gastronomii</w:t>
            </w:r>
            <w:r w:rsidR="00EE5ED8">
              <w:t>.</w:t>
            </w:r>
          </w:p>
          <w:p w:rsidR="005775EA" w:rsidRPr="00AC403E" w:rsidRDefault="005775EA" w:rsidP="00033E37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AC403E">
              <w:t>Foodstyling</w:t>
            </w:r>
            <w:r w:rsidR="00EE5ED8">
              <w:t>.</w:t>
            </w:r>
          </w:p>
          <w:p w:rsidR="005775EA" w:rsidRPr="00AC403E" w:rsidRDefault="005775EA" w:rsidP="00033E37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AC403E">
              <w:t>Enogastronomie</w:t>
            </w:r>
            <w:r w:rsidR="00EE5ED8">
              <w:t>.</w:t>
            </w:r>
          </w:p>
          <w:p w:rsidR="005775EA" w:rsidRPr="00AC403E" w:rsidRDefault="005775EA" w:rsidP="00033E37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AC403E">
              <w:t>Wellness gastronomie</w:t>
            </w:r>
            <w:r w:rsidR="00EE5ED8">
              <w:t>.</w:t>
            </w:r>
          </w:p>
          <w:p w:rsidR="005775EA" w:rsidRPr="00AC403E" w:rsidRDefault="005775EA" w:rsidP="00033E37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AC403E">
              <w:t>Nutraceutika v gastronomii a zdravý životní styl</w:t>
            </w:r>
            <w:r w:rsidR="00EE5ED8">
              <w:t>.</w:t>
            </w:r>
          </w:p>
          <w:p w:rsidR="005775EA" w:rsidRPr="00AC403E" w:rsidRDefault="005775EA" w:rsidP="00033E37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AC403E">
              <w:rPr>
                <w:bCs/>
              </w:rPr>
              <w:t>Fast-casual koncept, spojení globálních gastronomií</w:t>
            </w:r>
            <w:r w:rsidR="00EE5ED8">
              <w:rPr>
                <w:bCs/>
              </w:rPr>
              <w:t>.</w:t>
            </w:r>
          </w:p>
          <w:p w:rsidR="005775EA" w:rsidRPr="00AC403E" w:rsidRDefault="005775EA" w:rsidP="00033E37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AC403E">
              <w:t>Plýtvání potravinami a pokrmy</w:t>
            </w:r>
            <w:r w:rsidR="00EE5ED8">
              <w:t>.</w:t>
            </w:r>
          </w:p>
          <w:p w:rsidR="005775EA" w:rsidRPr="00AC403E" w:rsidRDefault="005775EA" w:rsidP="00033E37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AC403E">
              <w:t>Udržitelnost v</w:t>
            </w:r>
            <w:r w:rsidR="00EE5ED8">
              <w:t> </w:t>
            </w:r>
            <w:r w:rsidRPr="00AC403E">
              <w:t>gastronomii</w:t>
            </w:r>
            <w:r w:rsidR="00EE5ED8">
              <w:t>.</w:t>
            </w:r>
          </w:p>
          <w:p w:rsidR="005775EA" w:rsidRPr="00AC403E" w:rsidRDefault="005775EA" w:rsidP="00033E37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AC403E">
              <w:t>Kuchyně budoucnosti</w:t>
            </w:r>
            <w:r w:rsidR="00EE5ED8">
              <w:t>.</w:t>
            </w:r>
          </w:p>
          <w:p w:rsidR="005775EA" w:rsidRPr="00AC403E" w:rsidRDefault="005775EA" w:rsidP="00033E37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AC403E">
              <w:t>Nové technologie a zařízení v</w:t>
            </w:r>
            <w:r w:rsidR="00EE5ED8">
              <w:t> </w:t>
            </w:r>
            <w:r w:rsidRPr="00AC403E">
              <w:t>gastronomii</w:t>
            </w:r>
            <w:r w:rsidR="00EE5ED8">
              <w:t>.</w:t>
            </w:r>
          </w:p>
          <w:p w:rsidR="005775EA" w:rsidRDefault="005775EA" w:rsidP="00033E37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AC403E">
              <w:t>Trendy restaurací</w:t>
            </w:r>
            <w:r w:rsidR="00EE5ED8">
              <w:t>.</w:t>
            </w:r>
          </w:p>
        </w:tc>
      </w:tr>
      <w:tr w:rsidR="005775EA" w:rsidTr="00F81AEA">
        <w:trPr>
          <w:gridBefore w:val="2"/>
          <w:gridAfter w:val="1"/>
          <w:wBefore w:w="34" w:type="dxa"/>
          <w:wAfter w:w="176" w:type="dxa"/>
          <w:trHeight w:val="265"/>
        </w:trPr>
        <w:tc>
          <w:tcPr>
            <w:tcW w:w="3650" w:type="dxa"/>
            <w:gridSpan w:val="12"/>
            <w:tcBorders>
              <w:top w:val="nil"/>
            </w:tcBorders>
            <w:shd w:val="clear" w:color="auto" w:fill="F7CAAC"/>
          </w:tcPr>
          <w:p w:rsidR="005775EA" w:rsidRDefault="005775EA" w:rsidP="00C17A31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5" w:type="dxa"/>
            <w:gridSpan w:val="31"/>
            <w:tcBorders>
              <w:top w:val="nil"/>
              <w:bottom w:val="nil"/>
            </w:tcBorders>
          </w:tcPr>
          <w:p w:rsidR="005775EA" w:rsidRDefault="005775EA" w:rsidP="00C17A31">
            <w:pPr>
              <w:jc w:val="both"/>
            </w:pPr>
          </w:p>
        </w:tc>
      </w:tr>
      <w:tr w:rsidR="005775EA" w:rsidTr="00F81AEA">
        <w:trPr>
          <w:gridBefore w:val="2"/>
          <w:gridAfter w:val="1"/>
          <w:wBefore w:w="34" w:type="dxa"/>
          <w:wAfter w:w="176" w:type="dxa"/>
          <w:trHeight w:val="1497"/>
        </w:trPr>
        <w:tc>
          <w:tcPr>
            <w:tcW w:w="9855" w:type="dxa"/>
            <w:gridSpan w:val="43"/>
            <w:tcBorders>
              <w:top w:val="nil"/>
            </w:tcBorders>
          </w:tcPr>
          <w:p w:rsidR="005775EA" w:rsidRDefault="005775EA" w:rsidP="001B6118">
            <w:pPr>
              <w:jc w:val="both"/>
            </w:pPr>
            <w:r w:rsidRPr="005775EA">
              <w:rPr>
                <w:u w:val="single"/>
              </w:rPr>
              <w:t>Povinná literatura</w:t>
            </w:r>
            <w:r w:rsidRPr="005775EA">
              <w:t xml:space="preserve">: </w:t>
            </w:r>
          </w:p>
          <w:p w:rsidR="00EB64BF" w:rsidRDefault="00EB64BF" w:rsidP="00EB64BF">
            <w:pPr>
              <w:jc w:val="both"/>
              <w:rPr>
                <w:u w:val="single"/>
              </w:rPr>
            </w:pPr>
            <w:r w:rsidRPr="0029786C">
              <w:t>Výukové materiály v anglickém jazyce poskytnuté vyučujícím.</w:t>
            </w:r>
          </w:p>
          <w:p w:rsidR="005775EA" w:rsidRPr="005775EA" w:rsidRDefault="005775EA" w:rsidP="001B6118">
            <w:pPr>
              <w:pStyle w:val="Nadpis1"/>
              <w:spacing w:before="0" w:beforeAutospacing="0" w:after="0" w:afterAutospacing="0"/>
              <w:jc w:val="both"/>
              <w:rPr>
                <w:b w:val="0"/>
                <w:sz w:val="20"/>
                <w:szCs w:val="20"/>
              </w:rPr>
            </w:pPr>
            <w:r w:rsidRPr="001B6118">
              <w:rPr>
                <w:b w:val="0"/>
                <w:caps/>
                <w:sz w:val="20"/>
                <w:szCs w:val="20"/>
              </w:rPr>
              <w:t>Myhrvold, N., Young, Ch., Bilet, M</w:t>
            </w:r>
            <w:r w:rsidRPr="005775EA">
              <w:rPr>
                <w:b w:val="0"/>
                <w:sz w:val="20"/>
                <w:szCs w:val="20"/>
              </w:rPr>
              <w:t xml:space="preserve">. </w:t>
            </w:r>
            <w:r w:rsidRPr="005775EA">
              <w:rPr>
                <w:rStyle w:val="a-size-large"/>
                <w:b w:val="0"/>
                <w:sz w:val="20"/>
                <w:szCs w:val="20"/>
              </w:rPr>
              <w:t>Modernist Cuisine: The Art and Science of Cooking</w:t>
            </w:r>
            <w:r w:rsidR="001B6118">
              <w:rPr>
                <w:b w:val="0"/>
                <w:sz w:val="20"/>
                <w:szCs w:val="20"/>
              </w:rPr>
              <w:t>. The Cooking Lab</w:t>
            </w:r>
            <w:r w:rsidRPr="005775EA">
              <w:rPr>
                <w:b w:val="0"/>
                <w:sz w:val="20"/>
                <w:szCs w:val="20"/>
              </w:rPr>
              <w:t>, 2015. ISBN 0982761007.</w:t>
            </w:r>
          </w:p>
          <w:p w:rsidR="005775EA" w:rsidRPr="005775EA" w:rsidRDefault="005775EA" w:rsidP="001B6118">
            <w:pPr>
              <w:pStyle w:val="Nadpis1"/>
              <w:spacing w:before="0" w:beforeAutospacing="0" w:after="0" w:afterAutospacing="0"/>
              <w:jc w:val="both"/>
              <w:rPr>
                <w:b w:val="0"/>
                <w:sz w:val="20"/>
                <w:szCs w:val="20"/>
              </w:rPr>
            </w:pPr>
            <w:r w:rsidRPr="001B6118">
              <w:rPr>
                <w:rStyle w:val="a-size-large"/>
                <w:b w:val="0"/>
                <w:caps/>
                <w:sz w:val="20"/>
                <w:szCs w:val="20"/>
              </w:rPr>
              <w:t>Keller, T.</w:t>
            </w:r>
            <w:r w:rsidRPr="005775EA">
              <w:rPr>
                <w:rStyle w:val="a-size-large"/>
                <w:b w:val="0"/>
                <w:sz w:val="20"/>
                <w:szCs w:val="20"/>
              </w:rPr>
              <w:t xml:space="preserve"> Unde</w:t>
            </w:r>
            <w:r w:rsidR="001B6118">
              <w:rPr>
                <w:rStyle w:val="a-size-large"/>
                <w:b w:val="0"/>
                <w:sz w:val="20"/>
                <w:szCs w:val="20"/>
              </w:rPr>
              <w:t xml:space="preserve">r Pressure: Cooking  Sous Vide. </w:t>
            </w:r>
            <w:r w:rsidRPr="005775EA">
              <w:rPr>
                <w:rStyle w:val="a-size-large"/>
                <w:b w:val="0"/>
                <w:sz w:val="20"/>
                <w:szCs w:val="20"/>
              </w:rPr>
              <w:t xml:space="preserve">Artisan, 2008. ISBN </w:t>
            </w:r>
            <w:r w:rsidRPr="005775EA">
              <w:rPr>
                <w:b w:val="0"/>
                <w:sz w:val="20"/>
                <w:szCs w:val="20"/>
              </w:rPr>
              <w:t>978-1579653514.</w:t>
            </w:r>
          </w:p>
          <w:p w:rsidR="00D812E4" w:rsidRPr="005775EA" w:rsidRDefault="00D812E4" w:rsidP="001B6118">
            <w:pPr>
              <w:pStyle w:val="Nadpis1"/>
              <w:spacing w:before="0" w:beforeAutospacing="0" w:after="0" w:afterAutospacing="0"/>
              <w:jc w:val="both"/>
              <w:rPr>
                <w:b w:val="0"/>
                <w:sz w:val="20"/>
                <w:szCs w:val="20"/>
              </w:rPr>
            </w:pPr>
          </w:p>
          <w:p w:rsidR="005775EA" w:rsidRPr="005775EA" w:rsidRDefault="005775EA" w:rsidP="001B6118">
            <w:pPr>
              <w:jc w:val="both"/>
            </w:pPr>
            <w:r w:rsidRPr="005775EA">
              <w:rPr>
                <w:u w:val="single"/>
              </w:rPr>
              <w:t>Doporučená literatura</w:t>
            </w:r>
            <w:r w:rsidRPr="005775EA">
              <w:t>:</w:t>
            </w:r>
          </w:p>
          <w:p w:rsidR="005775EA" w:rsidRPr="00551D06" w:rsidRDefault="001B6118" w:rsidP="001B6118">
            <w:pPr>
              <w:ind w:left="-37" w:firstLine="37"/>
              <w:jc w:val="both"/>
            </w:pPr>
            <w:r w:rsidRPr="00011CA0">
              <w:rPr>
                <w:caps/>
              </w:rPr>
              <w:t>Vega</w:t>
            </w:r>
            <w:r w:rsidRPr="00011CA0">
              <w:t xml:space="preserve">, C. et al. </w:t>
            </w:r>
            <w:r w:rsidRPr="00011CA0">
              <w:rPr>
                <w:iCs/>
              </w:rPr>
              <w:t>The Kitchen as Laboratory</w:t>
            </w:r>
            <w:r w:rsidRPr="00011CA0">
              <w:t>. New York, 2012. ISBN 978-0-231-15344-7.</w:t>
            </w:r>
          </w:p>
        </w:tc>
      </w:tr>
      <w:tr w:rsidR="005775EA" w:rsidTr="00F81AEA">
        <w:trPr>
          <w:gridBefore w:val="2"/>
          <w:gridAfter w:val="1"/>
          <w:wBefore w:w="34" w:type="dxa"/>
          <w:wAfter w:w="176" w:type="dxa"/>
        </w:trPr>
        <w:tc>
          <w:tcPr>
            <w:tcW w:w="9855" w:type="dxa"/>
            <w:gridSpan w:val="4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5775EA" w:rsidRDefault="005775EA" w:rsidP="00C17A31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5775EA" w:rsidTr="00F81AEA">
        <w:trPr>
          <w:gridBefore w:val="2"/>
          <w:gridAfter w:val="1"/>
          <w:wBefore w:w="34" w:type="dxa"/>
          <w:wAfter w:w="176" w:type="dxa"/>
        </w:trPr>
        <w:tc>
          <w:tcPr>
            <w:tcW w:w="4785" w:type="dxa"/>
            <w:gridSpan w:val="18"/>
            <w:tcBorders>
              <w:top w:val="single" w:sz="2" w:space="0" w:color="auto"/>
            </w:tcBorders>
            <w:shd w:val="clear" w:color="auto" w:fill="F7CAAC"/>
          </w:tcPr>
          <w:p w:rsidR="005775EA" w:rsidRDefault="005775EA" w:rsidP="00C17A31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3"/>
            <w:tcBorders>
              <w:top w:val="single" w:sz="2" w:space="0" w:color="auto"/>
            </w:tcBorders>
          </w:tcPr>
          <w:p w:rsidR="005775EA" w:rsidRDefault="005775EA" w:rsidP="00DA2F5C">
            <w:pPr>
              <w:jc w:val="center"/>
            </w:pPr>
          </w:p>
        </w:tc>
        <w:tc>
          <w:tcPr>
            <w:tcW w:w="4181" w:type="dxa"/>
            <w:gridSpan w:val="22"/>
            <w:tcBorders>
              <w:top w:val="single" w:sz="2" w:space="0" w:color="auto"/>
            </w:tcBorders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5775EA" w:rsidTr="00F81AEA">
        <w:trPr>
          <w:gridBefore w:val="2"/>
          <w:gridAfter w:val="1"/>
          <w:wBefore w:w="34" w:type="dxa"/>
          <w:wAfter w:w="176" w:type="dxa"/>
        </w:trPr>
        <w:tc>
          <w:tcPr>
            <w:tcW w:w="9855" w:type="dxa"/>
            <w:gridSpan w:val="43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5775EA" w:rsidTr="00F81AEA">
        <w:trPr>
          <w:gridBefore w:val="2"/>
          <w:gridAfter w:val="1"/>
          <w:wBefore w:w="34" w:type="dxa"/>
          <w:wAfter w:w="176" w:type="dxa"/>
          <w:trHeight w:val="992"/>
        </w:trPr>
        <w:tc>
          <w:tcPr>
            <w:tcW w:w="9855" w:type="dxa"/>
            <w:gridSpan w:val="43"/>
          </w:tcPr>
          <w:p w:rsidR="00D812E4" w:rsidRDefault="00D812E4" w:rsidP="00C17A31">
            <w:pPr>
              <w:jc w:val="both"/>
            </w:pPr>
          </w:p>
          <w:p w:rsidR="00D812E4" w:rsidRDefault="00D812E4" w:rsidP="00C17A31">
            <w:pPr>
              <w:jc w:val="both"/>
            </w:pPr>
          </w:p>
          <w:p w:rsidR="00EB64BF" w:rsidRDefault="00EB64BF" w:rsidP="00C17A31">
            <w:pPr>
              <w:jc w:val="both"/>
            </w:pPr>
          </w:p>
          <w:p w:rsidR="00EB64BF" w:rsidRDefault="00EB64BF" w:rsidP="00C17A31">
            <w:pPr>
              <w:jc w:val="both"/>
            </w:pPr>
          </w:p>
          <w:p w:rsidR="00EB64BF" w:rsidRDefault="00EB64BF" w:rsidP="00C17A31">
            <w:pPr>
              <w:jc w:val="both"/>
            </w:pPr>
          </w:p>
          <w:p w:rsidR="00EB64BF" w:rsidRDefault="00EB64BF" w:rsidP="00C17A31">
            <w:pPr>
              <w:jc w:val="both"/>
            </w:pPr>
          </w:p>
          <w:p w:rsidR="00EB64BF" w:rsidRDefault="00EB64BF" w:rsidP="00C17A31">
            <w:pPr>
              <w:jc w:val="both"/>
            </w:pPr>
          </w:p>
          <w:p w:rsidR="00EB64BF" w:rsidRDefault="00EB64BF" w:rsidP="00C17A31">
            <w:pPr>
              <w:jc w:val="both"/>
            </w:pPr>
          </w:p>
          <w:p w:rsidR="00EB64BF" w:rsidRDefault="00EB64BF" w:rsidP="00C17A31">
            <w:pPr>
              <w:jc w:val="both"/>
            </w:pPr>
          </w:p>
          <w:p w:rsidR="00EB64BF" w:rsidRDefault="00EB64BF" w:rsidP="00C17A31">
            <w:pPr>
              <w:jc w:val="both"/>
            </w:pPr>
          </w:p>
          <w:p w:rsidR="00D812E4" w:rsidRDefault="00D812E4" w:rsidP="00C17A31">
            <w:pPr>
              <w:jc w:val="both"/>
            </w:pPr>
          </w:p>
          <w:p w:rsidR="00394B59" w:rsidRDefault="00394B59" w:rsidP="00C17A31">
            <w:pPr>
              <w:jc w:val="both"/>
            </w:pPr>
          </w:p>
        </w:tc>
      </w:tr>
      <w:tr w:rsidR="004D5EC7" w:rsidRPr="00011CA0" w:rsidTr="00F81AEA">
        <w:trPr>
          <w:gridBefore w:val="2"/>
          <w:wBefore w:w="34" w:type="dxa"/>
        </w:trPr>
        <w:tc>
          <w:tcPr>
            <w:tcW w:w="10031" w:type="dxa"/>
            <w:gridSpan w:val="44"/>
            <w:tcBorders>
              <w:bottom w:val="double" w:sz="4" w:space="0" w:color="auto"/>
            </w:tcBorders>
            <w:shd w:val="clear" w:color="auto" w:fill="BDD6EE"/>
          </w:tcPr>
          <w:p w:rsidR="004D5EC7" w:rsidRPr="00011CA0" w:rsidRDefault="005775EA" w:rsidP="00256AED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 w:rsidR="004D5EC7" w:rsidRPr="00011CA0">
              <w:br w:type="page"/>
            </w:r>
            <w:r w:rsidR="004D5EC7" w:rsidRPr="00011CA0">
              <w:br w:type="page"/>
            </w:r>
            <w:r w:rsidR="004D5EC7" w:rsidRPr="00011CA0">
              <w:rPr>
                <w:b/>
                <w:sz w:val="28"/>
              </w:rPr>
              <w:t>B-III – Charakteristika studijního předmětu</w:t>
            </w:r>
          </w:p>
        </w:tc>
      </w:tr>
      <w:tr w:rsidR="004D5EC7" w:rsidRPr="004800BD" w:rsidTr="00F81AEA">
        <w:trPr>
          <w:gridBefore w:val="2"/>
          <w:wBefore w:w="34" w:type="dxa"/>
        </w:trPr>
        <w:tc>
          <w:tcPr>
            <w:tcW w:w="3083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:rsidR="004D5EC7" w:rsidRPr="00F81AEA" w:rsidRDefault="004D5EC7" w:rsidP="00256AED">
            <w:pPr>
              <w:jc w:val="both"/>
              <w:rPr>
                <w:b/>
              </w:rPr>
            </w:pPr>
            <w:r w:rsidRPr="00F81AEA">
              <w:rPr>
                <w:b/>
              </w:rPr>
              <w:t>Název studijního předmětu</w:t>
            </w:r>
          </w:p>
        </w:tc>
        <w:tc>
          <w:tcPr>
            <w:tcW w:w="6948" w:type="dxa"/>
            <w:gridSpan w:val="38"/>
            <w:tcBorders>
              <w:top w:val="double" w:sz="4" w:space="0" w:color="auto"/>
            </w:tcBorders>
          </w:tcPr>
          <w:p w:rsidR="004D5EC7" w:rsidRPr="00F81AEA" w:rsidRDefault="004D5EC7" w:rsidP="00326646">
            <w:pPr>
              <w:jc w:val="both"/>
              <w:rPr>
                <w:b/>
              </w:rPr>
            </w:pPr>
            <w:bookmarkStart w:id="39" w:name="Sep_metody"/>
            <w:bookmarkEnd w:id="39"/>
            <w:r w:rsidRPr="00F81AEA">
              <w:rPr>
                <w:b/>
              </w:rPr>
              <w:t>Separa</w:t>
            </w:r>
            <w:r w:rsidR="00326646" w:rsidRPr="00F81AEA">
              <w:rPr>
                <w:b/>
              </w:rPr>
              <w:t>tion Methods</w:t>
            </w:r>
          </w:p>
        </w:tc>
      </w:tr>
      <w:tr w:rsidR="004D5EC7" w:rsidRPr="00011CA0" w:rsidTr="00F81AEA">
        <w:trPr>
          <w:gridBefore w:val="2"/>
          <w:wBefore w:w="34" w:type="dxa"/>
        </w:trPr>
        <w:tc>
          <w:tcPr>
            <w:tcW w:w="3083" w:type="dxa"/>
            <w:gridSpan w:val="6"/>
            <w:shd w:val="clear" w:color="auto" w:fill="F7CAAC"/>
          </w:tcPr>
          <w:p w:rsidR="004D5EC7" w:rsidRPr="00F81AEA" w:rsidRDefault="004D5EC7" w:rsidP="00256AED">
            <w:pPr>
              <w:jc w:val="both"/>
              <w:rPr>
                <w:b/>
              </w:rPr>
            </w:pPr>
            <w:r w:rsidRPr="00F81AEA">
              <w:rPr>
                <w:b/>
              </w:rPr>
              <w:t>Typ předmětu</w:t>
            </w:r>
          </w:p>
        </w:tc>
        <w:tc>
          <w:tcPr>
            <w:tcW w:w="3407" w:type="dxa"/>
            <w:gridSpan w:val="19"/>
          </w:tcPr>
          <w:p w:rsidR="004D5EC7" w:rsidRPr="00F81AEA" w:rsidRDefault="00AA776D" w:rsidP="00256AED">
            <w:pPr>
              <w:jc w:val="both"/>
            </w:pPr>
            <w:r w:rsidRPr="00F81AEA">
              <w:t>povinně volitelný</w:t>
            </w:r>
          </w:p>
        </w:tc>
        <w:tc>
          <w:tcPr>
            <w:tcW w:w="2695" w:type="dxa"/>
            <w:gridSpan w:val="13"/>
            <w:shd w:val="clear" w:color="auto" w:fill="F7CAAC"/>
          </w:tcPr>
          <w:p w:rsidR="004D5EC7" w:rsidRPr="00F81AEA" w:rsidRDefault="004D5EC7" w:rsidP="00256AED">
            <w:pPr>
              <w:jc w:val="both"/>
            </w:pPr>
            <w:r w:rsidRPr="00F81AEA">
              <w:rPr>
                <w:b/>
              </w:rPr>
              <w:t>doporučený ročník / semestr</w:t>
            </w:r>
          </w:p>
        </w:tc>
        <w:tc>
          <w:tcPr>
            <w:tcW w:w="846" w:type="dxa"/>
            <w:gridSpan w:val="6"/>
          </w:tcPr>
          <w:p w:rsidR="004D5EC7" w:rsidRPr="00F81AEA" w:rsidRDefault="004D5EC7" w:rsidP="00256AED">
            <w:pPr>
              <w:jc w:val="both"/>
            </w:pPr>
            <w:r w:rsidRPr="00F81AEA">
              <w:t>2/ZS</w:t>
            </w:r>
          </w:p>
        </w:tc>
      </w:tr>
      <w:tr w:rsidR="004D5EC7" w:rsidRPr="00011CA0" w:rsidTr="00F81AEA">
        <w:trPr>
          <w:gridBefore w:val="2"/>
          <w:wBefore w:w="34" w:type="dxa"/>
        </w:trPr>
        <w:tc>
          <w:tcPr>
            <w:tcW w:w="3083" w:type="dxa"/>
            <w:gridSpan w:val="6"/>
            <w:shd w:val="clear" w:color="auto" w:fill="F7CAAC"/>
          </w:tcPr>
          <w:p w:rsidR="004D5EC7" w:rsidRPr="00F81AEA" w:rsidRDefault="004D5EC7" w:rsidP="00256AED">
            <w:pPr>
              <w:jc w:val="both"/>
              <w:rPr>
                <w:b/>
              </w:rPr>
            </w:pPr>
            <w:r w:rsidRPr="00F81AEA">
              <w:rPr>
                <w:b/>
              </w:rPr>
              <w:t>Rozsah studijního předmětu</w:t>
            </w:r>
          </w:p>
        </w:tc>
        <w:tc>
          <w:tcPr>
            <w:tcW w:w="1702" w:type="dxa"/>
            <w:gridSpan w:val="12"/>
          </w:tcPr>
          <w:p w:rsidR="004D5EC7" w:rsidRPr="00F81AEA" w:rsidRDefault="008F1F46" w:rsidP="00256AED">
            <w:pPr>
              <w:jc w:val="both"/>
            </w:pPr>
            <w:r w:rsidRPr="00F81AEA">
              <w:t>28p+0s</w:t>
            </w:r>
            <w:r w:rsidRPr="00F81AEA">
              <w:rPr>
                <w:lang w:val="en-GB"/>
              </w:rPr>
              <w:t>+</w:t>
            </w:r>
            <w:r w:rsidRPr="00F81AEA">
              <w:t>28l</w:t>
            </w:r>
          </w:p>
        </w:tc>
        <w:tc>
          <w:tcPr>
            <w:tcW w:w="889" w:type="dxa"/>
            <w:gridSpan w:val="3"/>
            <w:shd w:val="clear" w:color="auto" w:fill="F7CAAC"/>
          </w:tcPr>
          <w:p w:rsidR="004D5EC7" w:rsidRPr="00F81AEA" w:rsidRDefault="004D5EC7" w:rsidP="00256AED">
            <w:pPr>
              <w:jc w:val="both"/>
              <w:rPr>
                <w:b/>
              </w:rPr>
            </w:pPr>
            <w:r w:rsidRPr="00F81AEA"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4"/>
          </w:tcPr>
          <w:p w:rsidR="004D5EC7" w:rsidRPr="00F81AEA" w:rsidRDefault="008F1F46" w:rsidP="00256AED">
            <w:pPr>
              <w:jc w:val="both"/>
            </w:pPr>
            <w:r w:rsidRPr="00F81AEA">
              <w:t>56</w:t>
            </w:r>
          </w:p>
        </w:tc>
        <w:tc>
          <w:tcPr>
            <w:tcW w:w="2156" w:type="dxa"/>
            <w:gridSpan w:val="9"/>
            <w:shd w:val="clear" w:color="auto" w:fill="F7CAAC"/>
          </w:tcPr>
          <w:p w:rsidR="004D5EC7" w:rsidRPr="00F81AEA" w:rsidRDefault="004D5EC7" w:rsidP="00256AED">
            <w:pPr>
              <w:jc w:val="both"/>
              <w:rPr>
                <w:b/>
              </w:rPr>
            </w:pPr>
            <w:r w:rsidRPr="00F81AEA">
              <w:rPr>
                <w:b/>
              </w:rPr>
              <w:t>kreditů</w:t>
            </w:r>
          </w:p>
        </w:tc>
        <w:tc>
          <w:tcPr>
            <w:tcW w:w="1385" w:type="dxa"/>
            <w:gridSpan w:val="10"/>
          </w:tcPr>
          <w:p w:rsidR="004D5EC7" w:rsidRPr="00F81AEA" w:rsidRDefault="004D5EC7" w:rsidP="00256AED">
            <w:pPr>
              <w:jc w:val="both"/>
            </w:pPr>
            <w:r w:rsidRPr="00F81AEA">
              <w:t>3</w:t>
            </w:r>
          </w:p>
        </w:tc>
      </w:tr>
      <w:tr w:rsidR="004D5EC7" w:rsidRPr="00011CA0" w:rsidTr="00F81AEA">
        <w:trPr>
          <w:gridBefore w:val="2"/>
          <w:wBefore w:w="34" w:type="dxa"/>
        </w:trPr>
        <w:tc>
          <w:tcPr>
            <w:tcW w:w="3083" w:type="dxa"/>
            <w:gridSpan w:val="6"/>
            <w:shd w:val="clear" w:color="auto" w:fill="F7CAAC"/>
          </w:tcPr>
          <w:p w:rsidR="004D5EC7" w:rsidRPr="00F81AEA" w:rsidRDefault="004D5EC7" w:rsidP="00256AED">
            <w:pPr>
              <w:jc w:val="both"/>
              <w:rPr>
                <w:b/>
              </w:rPr>
            </w:pPr>
            <w:r w:rsidRPr="00F81AEA">
              <w:rPr>
                <w:b/>
              </w:rPr>
              <w:t>Prerekvizity, korekvizity, ekvivalence</w:t>
            </w:r>
          </w:p>
        </w:tc>
        <w:tc>
          <w:tcPr>
            <w:tcW w:w="6948" w:type="dxa"/>
            <w:gridSpan w:val="38"/>
          </w:tcPr>
          <w:p w:rsidR="004D5EC7" w:rsidRPr="00F81AEA" w:rsidRDefault="004D5EC7" w:rsidP="00256AED">
            <w:pPr>
              <w:jc w:val="both"/>
            </w:pPr>
          </w:p>
        </w:tc>
      </w:tr>
      <w:tr w:rsidR="004D5EC7" w:rsidRPr="00011CA0" w:rsidTr="00F81AEA">
        <w:trPr>
          <w:gridBefore w:val="2"/>
          <w:wBefore w:w="34" w:type="dxa"/>
        </w:trPr>
        <w:tc>
          <w:tcPr>
            <w:tcW w:w="3083" w:type="dxa"/>
            <w:gridSpan w:val="6"/>
            <w:shd w:val="clear" w:color="auto" w:fill="F7CAAC"/>
          </w:tcPr>
          <w:p w:rsidR="004D5EC7" w:rsidRPr="00F81AEA" w:rsidRDefault="004D5EC7" w:rsidP="00256AED">
            <w:pPr>
              <w:jc w:val="both"/>
              <w:rPr>
                <w:b/>
              </w:rPr>
            </w:pPr>
            <w:r w:rsidRPr="00F81AEA">
              <w:rPr>
                <w:b/>
              </w:rPr>
              <w:t>Způsob ověření studijních výsledků</w:t>
            </w:r>
          </w:p>
        </w:tc>
        <w:tc>
          <w:tcPr>
            <w:tcW w:w="3407" w:type="dxa"/>
            <w:gridSpan w:val="19"/>
          </w:tcPr>
          <w:p w:rsidR="004D5EC7" w:rsidRPr="00F81AEA" w:rsidRDefault="004D5EC7" w:rsidP="00256AED">
            <w:pPr>
              <w:jc w:val="both"/>
            </w:pPr>
            <w:r w:rsidRPr="00F81AEA">
              <w:t>zápočet, zkouška</w:t>
            </w:r>
          </w:p>
        </w:tc>
        <w:tc>
          <w:tcPr>
            <w:tcW w:w="1554" w:type="dxa"/>
            <w:gridSpan w:val="5"/>
            <w:shd w:val="clear" w:color="auto" w:fill="F7CAAC"/>
          </w:tcPr>
          <w:p w:rsidR="004D5EC7" w:rsidRPr="00F81AEA" w:rsidRDefault="004D5EC7" w:rsidP="00256AED">
            <w:pPr>
              <w:jc w:val="both"/>
              <w:rPr>
                <w:b/>
              </w:rPr>
            </w:pPr>
            <w:r w:rsidRPr="00F81AEA">
              <w:rPr>
                <w:b/>
              </w:rPr>
              <w:t>Forma výuky</w:t>
            </w:r>
          </w:p>
        </w:tc>
        <w:tc>
          <w:tcPr>
            <w:tcW w:w="1987" w:type="dxa"/>
            <w:gridSpan w:val="14"/>
          </w:tcPr>
          <w:p w:rsidR="008F1F46" w:rsidRPr="00F81AEA" w:rsidRDefault="008F1F46" w:rsidP="00256AED">
            <w:pPr>
              <w:jc w:val="both"/>
            </w:pPr>
            <w:r w:rsidRPr="00F81AEA">
              <w:t>p</w:t>
            </w:r>
            <w:r w:rsidR="004D5EC7" w:rsidRPr="00F81AEA">
              <w:t>řednášky</w:t>
            </w:r>
            <w:r w:rsidRPr="00F81AEA">
              <w:t xml:space="preserve">, </w:t>
            </w:r>
          </w:p>
          <w:p w:rsidR="004D5EC7" w:rsidRPr="00F81AEA" w:rsidRDefault="008F1F46" w:rsidP="00256AED">
            <w:pPr>
              <w:jc w:val="both"/>
            </w:pPr>
            <w:r w:rsidRPr="00F81AEA">
              <w:t>laboratorní cvičení</w:t>
            </w:r>
          </w:p>
        </w:tc>
      </w:tr>
      <w:tr w:rsidR="004D5EC7" w:rsidRPr="00011CA0" w:rsidTr="00F81AEA">
        <w:trPr>
          <w:gridBefore w:val="2"/>
          <w:wBefore w:w="34" w:type="dxa"/>
        </w:trPr>
        <w:tc>
          <w:tcPr>
            <w:tcW w:w="3083" w:type="dxa"/>
            <w:gridSpan w:val="6"/>
            <w:tcBorders>
              <w:bottom w:val="single" w:sz="4" w:space="0" w:color="auto"/>
            </w:tcBorders>
            <w:shd w:val="clear" w:color="auto" w:fill="F7CAAC"/>
          </w:tcPr>
          <w:p w:rsidR="004D5EC7" w:rsidRPr="00F81AEA" w:rsidRDefault="004D5EC7" w:rsidP="00256AED">
            <w:pPr>
              <w:jc w:val="both"/>
              <w:rPr>
                <w:b/>
              </w:rPr>
            </w:pPr>
            <w:r w:rsidRPr="00F81AEA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948" w:type="dxa"/>
            <w:gridSpan w:val="38"/>
            <w:tcBorders>
              <w:bottom w:val="single" w:sz="4" w:space="0" w:color="auto"/>
            </w:tcBorders>
          </w:tcPr>
          <w:p w:rsidR="004D5EC7" w:rsidRPr="00F81AEA" w:rsidRDefault="004D5EC7" w:rsidP="00256AED">
            <w:pPr>
              <w:jc w:val="both"/>
            </w:pPr>
            <w:r w:rsidRPr="00F81AEA">
              <w:t>Zápočet: seminární práce na zadané téma.</w:t>
            </w:r>
          </w:p>
          <w:p w:rsidR="004D5EC7" w:rsidRPr="00F81AEA" w:rsidRDefault="004D5EC7" w:rsidP="00256AED">
            <w:pPr>
              <w:jc w:val="both"/>
            </w:pPr>
            <w:r w:rsidRPr="00F81AEA">
              <w:t>Zkouška: prokázání znalosti probíraných tematických okruhů - ústní zkouška.</w:t>
            </w:r>
          </w:p>
        </w:tc>
      </w:tr>
      <w:tr w:rsidR="004D5EC7" w:rsidRPr="00011CA0" w:rsidTr="00F81AEA">
        <w:trPr>
          <w:gridBefore w:val="2"/>
          <w:wBefore w:w="34" w:type="dxa"/>
          <w:trHeight w:val="197"/>
        </w:trPr>
        <w:tc>
          <w:tcPr>
            <w:tcW w:w="3083" w:type="dxa"/>
            <w:gridSpan w:val="6"/>
            <w:tcBorders>
              <w:top w:val="single" w:sz="4" w:space="0" w:color="auto"/>
            </w:tcBorders>
            <w:shd w:val="clear" w:color="auto" w:fill="F7CAAC"/>
          </w:tcPr>
          <w:p w:rsidR="004D5EC7" w:rsidRPr="00F81AEA" w:rsidRDefault="004D5EC7" w:rsidP="00256AED">
            <w:pPr>
              <w:jc w:val="both"/>
              <w:rPr>
                <w:b/>
              </w:rPr>
            </w:pPr>
            <w:r w:rsidRPr="00F81AEA">
              <w:rPr>
                <w:b/>
              </w:rPr>
              <w:t>Garant předmětu</w:t>
            </w:r>
          </w:p>
        </w:tc>
        <w:tc>
          <w:tcPr>
            <w:tcW w:w="6948" w:type="dxa"/>
            <w:gridSpan w:val="38"/>
            <w:tcBorders>
              <w:top w:val="single" w:sz="4" w:space="0" w:color="auto"/>
            </w:tcBorders>
          </w:tcPr>
          <w:p w:rsidR="004D5EC7" w:rsidRPr="00F81AEA" w:rsidRDefault="004D5EC7" w:rsidP="00256AED">
            <w:pPr>
              <w:jc w:val="both"/>
            </w:pPr>
          </w:p>
        </w:tc>
      </w:tr>
      <w:tr w:rsidR="004D5EC7" w:rsidRPr="00011CA0" w:rsidTr="00F81AEA">
        <w:trPr>
          <w:gridBefore w:val="2"/>
          <w:wBefore w:w="34" w:type="dxa"/>
          <w:trHeight w:val="243"/>
        </w:trPr>
        <w:tc>
          <w:tcPr>
            <w:tcW w:w="3083" w:type="dxa"/>
            <w:gridSpan w:val="6"/>
            <w:tcBorders>
              <w:top w:val="nil"/>
              <w:bottom w:val="single" w:sz="4" w:space="0" w:color="auto"/>
            </w:tcBorders>
            <w:shd w:val="clear" w:color="auto" w:fill="F7CAAC"/>
          </w:tcPr>
          <w:p w:rsidR="004D5EC7" w:rsidRPr="00F81AEA" w:rsidRDefault="004D5EC7" w:rsidP="00256AED">
            <w:pPr>
              <w:jc w:val="both"/>
              <w:rPr>
                <w:b/>
              </w:rPr>
            </w:pPr>
            <w:r w:rsidRPr="00F81AEA">
              <w:rPr>
                <w:b/>
              </w:rPr>
              <w:t>Zapojení garanta do výuky předmětu</w:t>
            </w:r>
          </w:p>
        </w:tc>
        <w:tc>
          <w:tcPr>
            <w:tcW w:w="6948" w:type="dxa"/>
            <w:gridSpan w:val="38"/>
            <w:tcBorders>
              <w:top w:val="nil"/>
            </w:tcBorders>
          </w:tcPr>
          <w:p w:rsidR="004D5EC7" w:rsidRPr="00F81AEA" w:rsidRDefault="004D5EC7" w:rsidP="00256AED">
            <w:pPr>
              <w:jc w:val="both"/>
            </w:pPr>
          </w:p>
        </w:tc>
      </w:tr>
      <w:tr w:rsidR="004D5EC7" w:rsidRPr="00011CA0" w:rsidTr="00F81AEA">
        <w:trPr>
          <w:gridBefore w:val="2"/>
          <w:wBefore w:w="34" w:type="dxa"/>
        </w:trPr>
        <w:tc>
          <w:tcPr>
            <w:tcW w:w="3083" w:type="dxa"/>
            <w:gridSpan w:val="6"/>
            <w:tcBorders>
              <w:bottom w:val="single" w:sz="4" w:space="0" w:color="auto"/>
            </w:tcBorders>
            <w:shd w:val="clear" w:color="auto" w:fill="F7CAAC"/>
          </w:tcPr>
          <w:p w:rsidR="004D5EC7" w:rsidRPr="00F81AEA" w:rsidRDefault="004D5EC7" w:rsidP="00256AED">
            <w:pPr>
              <w:jc w:val="both"/>
              <w:rPr>
                <w:b/>
              </w:rPr>
            </w:pPr>
            <w:r w:rsidRPr="00F81AEA">
              <w:rPr>
                <w:b/>
              </w:rPr>
              <w:t>Vyučující</w:t>
            </w:r>
          </w:p>
        </w:tc>
        <w:tc>
          <w:tcPr>
            <w:tcW w:w="6948" w:type="dxa"/>
            <w:gridSpan w:val="38"/>
            <w:tcBorders>
              <w:bottom w:val="nil"/>
            </w:tcBorders>
          </w:tcPr>
          <w:p w:rsidR="004D5EC7" w:rsidRPr="00F81AEA" w:rsidRDefault="004D5EC7" w:rsidP="00256AED">
            <w:pPr>
              <w:jc w:val="both"/>
            </w:pPr>
          </w:p>
        </w:tc>
      </w:tr>
      <w:tr w:rsidR="00F81AEA" w:rsidRPr="00011CA0" w:rsidTr="00F81AEA">
        <w:trPr>
          <w:gridBefore w:val="2"/>
          <w:wBefore w:w="34" w:type="dxa"/>
        </w:trPr>
        <w:tc>
          <w:tcPr>
            <w:tcW w:w="10031" w:type="dxa"/>
            <w:gridSpan w:val="44"/>
            <w:tcBorders>
              <w:top w:val="nil"/>
            </w:tcBorders>
            <w:shd w:val="clear" w:color="auto" w:fill="auto"/>
          </w:tcPr>
          <w:p w:rsidR="00F81AEA" w:rsidRPr="00F81AEA" w:rsidRDefault="00F81AEA" w:rsidP="00F81AEA">
            <w:pPr>
              <w:spacing w:before="60" w:after="60"/>
              <w:jc w:val="both"/>
            </w:pPr>
            <w:r w:rsidRPr="00F81AEA">
              <w:t>RNDr. Marek Ingr, Ph.D. (100% p)</w:t>
            </w:r>
          </w:p>
        </w:tc>
      </w:tr>
      <w:tr w:rsidR="004D5EC7" w:rsidRPr="00011CA0" w:rsidTr="00F81AEA">
        <w:trPr>
          <w:gridBefore w:val="2"/>
          <w:wBefore w:w="34" w:type="dxa"/>
        </w:trPr>
        <w:tc>
          <w:tcPr>
            <w:tcW w:w="3083" w:type="dxa"/>
            <w:gridSpan w:val="6"/>
            <w:shd w:val="clear" w:color="auto" w:fill="F7CAAC"/>
          </w:tcPr>
          <w:p w:rsidR="004D5EC7" w:rsidRPr="00F81AEA" w:rsidRDefault="004D5EC7" w:rsidP="00256AED">
            <w:pPr>
              <w:jc w:val="both"/>
              <w:rPr>
                <w:b/>
              </w:rPr>
            </w:pPr>
            <w:r w:rsidRPr="00F81AEA">
              <w:rPr>
                <w:b/>
              </w:rPr>
              <w:t>Stručná anotace předmětu</w:t>
            </w:r>
          </w:p>
        </w:tc>
        <w:tc>
          <w:tcPr>
            <w:tcW w:w="6948" w:type="dxa"/>
            <w:gridSpan w:val="38"/>
            <w:tcBorders>
              <w:bottom w:val="nil"/>
            </w:tcBorders>
          </w:tcPr>
          <w:p w:rsidR="004D5EC7" w:rsidRPr="00F81AEA" w:rsidRDefault="004D5EC7" w:rsidP="00256AED">
            <w:pPr>
              <w:jc w:val="both"/>
            </w:pPr>
          </w:p>
        </w:tc>
      </w:tr>
      <w:tr w:rsidR="004D5EC7" w:rsidRPr="00011CA0" w:rsidTr="00F81AEA">
        <w:trPr>
          <w:gridBefore w:val="2"/>
          <w:wBefore w:w="34" w:type="dxa"/>
          <w:trHeight w:val="3938"/>
        </w:trPr>
        <w:tc>
          <w:tcPr>
            <w:tcW w:w="10031" w:type="dxa"/>
            <w:gridSpan w:val="44"/>
            <w:tcBorders>
              <w:top w:val="nil"/>
              <w:bottom w:val="single" w:sz="12" w:space="0" w:color="auto"/>
            </w:tcBorders>
          </w:tcPr>
          <w:p w:rsidR="004D5EC7" w:rsidRPr="00F81AEA" w:rsidRDefault="004D5EC7" w:rsidP="00256AED">
            <w:pPr>
              <w:jc w:val="both"/>
            </w:pPr>
            <w:r w:rsidRPr="00F81AEA">
              <w:t xml:space="preserve">Cílem předmětu je studenty seznámit s teoretickými fyzikálně-chemickými základy separačních metod, jakož i s jejich instrumentací a příklady použití. Vybrané metody si studenti prakticky vyzkoušejí v rámci souběžného předmětu Laboratoř separačních metod. Obsah předmětu tvoří tyto tematické celky: </w:t>
            </w:r>
          </w:p>
          <w:p w:rsidR="004D5EC7" w:rsidRPr="00F81AEA" w:rsidRDefault="004D5EC7" w:rsidP="00033E37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F81AEA">
              <w:t xml:space="preserve">Úvod do separačních metod, historický přehled. </w:t>
            </w:r>
          </w:p>
          <w:p w:rsidR="004D5EC7" w:rsidRPr="00F81AEA" w:rsidRDefault="004D5EC7" w:rsidP="00033E37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F81AEA">
              <w:t xml:space="preserve">Principy dělení látek, mezimolekulové interakce a vlastnosti látek z nich vyplývající. </w:t>
            </w:r>
          </w:p>
          <w:p w:rsidR="004D5EC7" w:rsidRPr="00F81AEA" w:rsidRDefault="004D5EC7" w:rsidP="00033E37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F81AEA">
              <w:t xml:space="preserve">Zpracování komplexního biologického materiálu, základní separační metody (filtrace, extrakce, srážení, vysolování). </w:t>
            </w:r>
          </w:p>
          <w:p w:rsidR="004D5EC7" w:rsidRPr="00F81AEA" w:rsidRDefault="004D5EC7" w:rsidP="00033E37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F81AEA">
              <w:t>Elektromigrační separační metody - teoretický základ.</w:t>
            </w:r>
          </w:p>
          <w:p w:rsidR="004D5EC7" w:rsidRPr="00F81AEA" w:rsidRDefault="004D5EC7" w:rsidP="00033E37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F81AEA">
              <w:t>Kapilární zónová elektroforéza, izotachoforéza, izoelektrická fokusace - principy a aplikace.</w:t>
            </w:r>
          </w:p>
          <w:p w:rsidR="004D5EC7" w:rsidRPr="00F81AEA" w:rsidRDefault="004D5EC7" w:rsidP="00033E37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F81AEA">
              <w:t xml:space="preserve">Gelové elektroforézy a speciální elektromigrační metody (sekvenace DNA, MEKC). </w:t>
            </w:r>
          </w:p>
          <w:p w:rsidR="004D5EC7" w:rsidRPr="00F81AEA" w:rsidRDefault="004D5EC7" w:rsidP="00033E37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F81AEA">
              <w:t xml:space="preserve">Sedimentační metody jako nástroj analýzy přírodních látek. Metoda sedimentační rychlosti. </w:t>
            </w:r>
          </w:p>
          <w:p w:rsidR="004D5EC7" w:rsidRPr="00F81AEA" w:rsidRDefault="004D5EC7" w:rsidP="00033E37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F81AEA">
              <w:t>Sedimentační rovnováha, aplikace na rovnováhy oligomerních proteinů a polydisperzní vzorky polymerů. Izopyknická centrifugace.</w:t>
            </w:r>
          </w:p>
          <w:p w:rsidR="004D5EC7" w:rsidRPr="00F81AEA" w:rsidRDefault="004D5EC7" w:rsidP="00033E37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F81AEA">
              <w:t xml:space="preserve">Chromatografické metody - základní principy chromatografie, analýza výsledků, chromatografie prováděné v izokratickém režimu, gelová permeační chromatografie - principy a příklady použití. Kapalinová a plynová chromatografie. </w:t>
            </w:r>
          </w:p>
          <w:p w:rsidR="004D5EC7" w:rsidRPr="00F81AEA" w:rsidRDefault="004D5EC7" w:rsidP="00033E37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F81AEA">
              <w:t>Gradientové chromatografické metody - iontoměničová chromatografie, hydrofobní chromatografie, chromatografie na reverzní fázi, afinitní chromatografie - principy a příklady použití. Tenkovrstevná chromatografie.</w:t>
            </w:r>
          </w:p>
          <w:p w:rsidR="004D5EC7" w:rsidRPr="00F81AEA" w:rsidRDefault="004D5EC7" w:rsidP="00033E37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F81AEA">
              <w:t>Detekční metody v chromatografických a elektromigračních metodách - základy spektrofotometrie a fluorimetrie, detekce v plynové chromatografii.</w:t>
            </w:r>
          </w:p>
          <w:p w:rsidR="004D5EC7" w:rsidRPr="00F81AEA" w:rsidRDefault="004D5EC7" w:rsidP="00033E37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F81AEA">
              <w:t>Refraktometrie, konduktometrie, základy hmotnostní spektrometrie.</w:t>
            </w:r>
          </w:p>
          <w:p w:rsidR="004D5EC7" w:rsidRPr="00F81AEA" w:rsidRDefault="004D5EC7" w:rsidP="00033E37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F81AEA">
              <w:t>Stanovení koncentrací biologicky aktivních látek - kolorimetrická stanovení proteinů, aminokyselinová analýza, sekvenace proteinů, stanovení koncentrace DNA, metoda PCR a qPCR.</w:t>
            </w:r>
          </w:p>
          <w:p w:rsidR="004D5EC7" w:rsidRPr="00F81AEA" w:rsidRDefault="004D5EC7" w:rsidP="00033E37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F81AEA">
              <w:t>Imunologické metody, blotování, ELISA, průtoková cytometrie.</w:t>
            </w:r>
          </w:p>
        </w:tc>
      </w:tr>
      <w:tr w:rsidR="004D5EC7" w:rsidRPr="00011CA0" w:rsidTr="00F81AEA">
        <w:trPr>
          <w:gridBefore w:val="2"/>
          <w:wBefore w:w="34" w:type="dxa"/>
          <w:trHeight w:val="265"/>
        </w:trPr>
        <w:tc>
          <w:tcPr>
            <w:tcW w:w="3650" w:type="dxa"/>
            <w:gridSpan w:val="12"/>
            <w:tcBorders>
              <w:top w:val="nil"/>
            </w:tcBorders>
            <w:shd w:val="clear" w:color="auto" w:fill="F7CAAC"/>
          </w:tcPr>
          <w:p w:rsidR="004D5EC7" w:rsidRPr="00F81AEA" w:rsidRDefault="004D5EC7" w:rsidP="00256AED">
            <w:pPr>
              <w:jc w:val="both"/>
            </w:pPr>
            <w:r w:rsidRPr="00F81AEA">
              <w:rPr>
                <w:b/>
              </w:rPr>
              <w:t>Studijní literatura a studijní pomůcky</w:t>
            </w:r>
          </w:p>
        </w:tc>
        <w:tc>
          <w:tcPr>
            <w:tcW w:w="6381" w:type="dxa"/>
            <w:gridSpan w:val="32"/>
            <w:tcBorders>
              <w:top w:val="nil"/>
              <w:bottom w:val="nil"/>
            </w:tcBorders>
          </w:tcPr>
          <w:p w:rsidR="004D5EC7" w:rsidRPr="00F81AEA" w:rsidRDefault="004D5EC7" w:rsidP="00256AED">
            <w:pPr>
              <w:jc w:val="both"/>
            </w:pPr>
          </w:p>
        </w:tc>
      </w:tr>
      <w:tr w:rsidR="004D5EC7" w:rsidRPr="00011CA0" w:rsidTr="00F81AEA">
        <w:trPr>
          <w:gridBefore w:val="2"/>
          <w:wBefore w:w="34" w:type="dxa"/>
          <w:trHeight w:val="425"/>
        </w:trPr>
        <w:tc>
          <w:tcPr>
            <w:tcW w:w="10031" w:type="dxa"/>
            <w:gridSpan w:val="44"/>
            <w:tcBorders>
              <w:top w:val="nil"/>
            </w:tcBorders>
          </w:tcPr>
          <w:p w:rsidR="004D5EC7" w:rsidRPr="00F81AEA" w:rsidRDefault="004D5EC7" w:rsidP="00256AED">
            <w:pPr>
              <w:jc w:val="both"/>
            </w:pPr>
            <w:r w:rsidRPr="00F81AEA">
              <w:rPr>
                <w:u w:val="single"/>
              </w:rPr>
              <w:t>Povinná literatura</w:t>
            </w:r>
            <w:r w:rsidRPr="00F81AEA">
              <w:t xml:space="preserve">: </w:t>
            </w:r>
          </w:p>
          <w:p w:rsidR="00EB64BF" w:rsidRPr="00F81AEA" w:rsidRDefault="00EB64BF" w:rsidP="00EB64BF">
            <w:pPr>
              <w:jc w:val="both"/>
              <w:rPr>
                <w:u w:val="single"/>
              </w:rPr>
            </w:pPr>
            <w:r w:rsidRPr="00F81AEA">
              <w:t>Výukové materiály v anglickém jazyce poskytnuté vyučujícím.</w:t>
            </w:r>
          </w:p>
          <w:p w:rsidR="004D5EC7" w:rsidRPr="00F81AEA" w:rsidRDefault="004D5EC7" w:rsidP="00256AED">
            <w:pPr>
              <w:jc w:val="both"/>
              <w:rPr>
                <w:u w:val="single"/>
              </w:rPr>
            </w:pPr>
          </w:p>
          <w:p w:rsidR="004D5EC7" w:rsidRPr="00F81AEA" w:rsidRDefault="004D5EC7" w:rsidP="00256AED">
            <w:pPr>
              <w:jc w:val="both"/>
              <w:rPr>
                <w:u w:val="single"/>
              </w:rPr>
            </w:pPr>
            <w:r w:rsidRPr="00F81AEA">
              <w:rPr>
                <w:u w:val="single"/>
              </w:rPr>
              <w:t>Doporučená literatura:</w:t>
            </w:r>
          </w:p>
          <w:p w:rsidR="004D5EC7" w:rsidRPr="00F81AEA" w:rsidRDefault="004D5EC7" w:rsidP="00256AED">
            <w:pPr>
              <w:jc w:val="both"/>
            </w:pPr>
            <w:r w:rsidRPr="00F81AEA">
              <w:rPr>
                <w:caps/>
              </w:rPr>
              <w:t xml:space="preserve">Wilson, I.D. </w:t>
            </w:r>
            <w:r w:rsidRPr="00F81AEA">
              <w:t xml:space="preserve">(Ed.) Encyclopedia of Separation Science. New York: Academic Press, 2000. </w:t>
            </w:r>
          </w:p>
          <w:p w:rsidR="004D5EC7" w:rsidRPr="00F81AEA" w:rsidRDefault="004D5EC7" w:rsidP="00256AED">
            <w:pPr>
              <w:jc w:val="both"/>
            </w:pPr>
            <w:r w:rsidRPr="00F81AEA">
              <w:rPr>
                <w:caps/>
              </w:rPr>
              <w:t>Atkins,</w:t>
            </w:r>
            <w:r w:rsidRPr="00F81AEA">
              <w:t xml:space="preserve"> P.W. </w:t>
            </w:r>
            <w:r w:rsidRPr="00F81AEA">
              <w:rPr>
                <w:iCs/>
              </w:rPr>
              <w:t>Atkins´ Physical Chemistry</w:t>
            </w:r>
            <w:r w:rsidRPr="00F81AEA">
              <w:t>. 10th Ed. New York: Oxford University Press, 2014. ISBN 9780199697403.</w:t>
            </w:r>
          </w:p>
        </w:tc>
      </w:tr>
      <w:tr w:rsidR="004D5EC7" w:rsidRPr="00011CA0" w:rsidTr="00F81AEA">
        <w:trPr>
          <w:gridBefore w:val="2"/>
          <w:wBefore w:w="34" w:type="dxa"/>
        </w:trPr>
        <w:tc>
          <w:tcPr>
            <w:tcW w:w="10031" w:type="dxa"/>
            <w:gridSpan w:val="44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4D5EC7" w:rsidRPr="00F81AEA" w:rsidRDefault="004D5EC7" w:rsidP="00256AED">
            <w:pPr>
              <w:jc w:val="center"/>
              <w:rPr>
                <w:b/>
              </w:rPr>
            </w:pPr>
            <w:r w:rsidRPr="00F81AEA">
              <w:rPr>
                <w:b/>
              </w:rPr>
              <w:t>Informace ke kombinované nebo distanční formě</w:t>
            </w:r>
          </w:p>
        </w:tc>
      </w:tr>
      <w:tr w:rsidR="004D5EC7" w:rsidRPr="00011CA0" w:rsidTr="00F81AEA">
        <w:trPr>
          <w:gridBefore w:val="2"/>
          <w:wBefore w:w="34" w:type="dxa"/>
        </w:trPr>
        <w:tc>
          <w:tcPr>
            <w:tcW w:w="4785" w:type="dxa"/>
            <w:gridSpan w:val="18"/>
            <w:tcBorders>
              <w:top w:val="single" w:sz="2" w:space="0" w:color="auto"/>
            </w:tcBorders>
            <w:shd w:val="clear" w:color="auto" w:fill="F7CAAC"/>
          </w:tcPr>
          <w:p w:rsidR="004D5EC7" w:rsidRPr="00F81AEA" w:rsidRDefault="004D5EC7" w:rsidP="00256AED">
            <w:pPr>
              <w:jc w:val="both"/>
            </w:pPr>
            <w:r w:rsidRPr="00F81AEA"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3"/>
            <w:tcBorders>
              <w:top w:val="single" w:sz="2" w:space="0" w:color="auto"/>
            </w:tcBorders>
          </w:tcPr>
          <w:p w:rsidR="004D5EC7" w:rsidRPr="00F81AEA" w:rsidRDefault="004D5EC7" w:rsidP="00DA2F5C">
            <w:pPr>
              <w:jc w:val="center"/>
            </w:pPr>
          </w:p>
        </w:tc>
        <w:tc>
          <w:tcPr>
            <w:tcW w:w="4357" w:type="dxa"/>
            <w:gridSpan w:val="23"/>
            <w:tcBorders>
              <w:top w:val="single" w:sz="2" w:space="0" w:color="auto"/>
            </w:tcBorders>
            <w:shd w:val="clear" w:color="auto" w:fill="F7CAAC"/>
          </w:tcPr>
          <w:p w:rsidR="004D5EC7" w:rsidRPr="00F81AEA" w:rsidRDefault="004D5EC7" w:rsidP="00256AED">
            <w:pPr>
              <w:jc w:val="both"/>
              <w:rPr>
                <w:b/>
              </w:rPr>
            </w:pPr>
            <w:r w:rsidRPr="00F81AEA">
              <w:rPr>
                <w:b/>
              </w:rPr>
              <w:t xml:space="preserve">hodin </w:t>
            </w:r>
          </w:p>
        </w:tc>
      </w:tr>
      <w:tr w:rsidR="004D5EC7" w:rsidRPr="00011CA0" w:rsidTr="00F81AEA">
        <w:trPr>
          <w:gridBefore w:val="2"/>
          <w:wBefore w:w="34" w:type="dxa"/>
        </w:trPr>
        <w:tc>
          <w:tcPr>
            <w:tcW w:w="10031" w:type="dxa"/>
            <w:gridSpan w:val="44"/>
            <w:shd w:val="clear" w:color="auto" w:fill="F7CAAC"/>
          </w:tcPr>
          <w:p w:rsidR="004D5EC7" w:rsidRPr="00F81AEA" w:rsidRDefault="004D5EC7" w:rsidP="00256AED">
            <w:pPr>
              <w:jc w:val="both"/>
              <w:rPr>
                <w:b/>
              </w:rPr>
            </w:pPr>
            <w:r w:rsidRPr="00F81AEA">
              <w:rPr>
                <w:b/>
              </w:rPr>
              <w:t>Informace o způsobu kontaktu s vyučujícím</w:t>
            </w:r>
          </w:p>
        </w:tc>
      </w:tr>
      <w:tr w:rsidR="004D5EC7" w:rsidRPr="00011CA0" w:rsidTr="00F81AEA">
        <w:trPr>
          <w:gridBefore w:val="2"/>
          <w:wBefore w:w="34" w:type="dxa"/>
          <w:trHeight w:val="283"/>
        </w:trPr>
        <w:tc>
          <w:tcPr>
            <w:tcW w:w="10031" w:type="dxa"/>
            <w:gridSpan w:val="44"/>
          </w:tcPr>
          <w:p w:rsidR="00EB64BF" w:rsidRDefault="00EB64BF" w:rsidP="00256AED">
            <w:pPr>
              <w:jc w:val="both"/>
              <w:rPr>
                <w:sz w:val="19"/>
                <w:szCs w:val="19"/>
              </w:rPr>
            </w:pPr>
          </w:p>
          <w:p w:rsidR="00EB64BF" w:rsidRDefault="00EB64BF" w:rsidP="00256AED">
            <w:pPr>
              <w:jc w:val="both"/>
              <w:rPr>
                <w:sz w:val="19"/>
                <w:szCs w:val="19"/>
              </w:rPr>
            </w:pPr>
          </w:p>
          <w:p w:rsidR="00EB64BF" w:rsidRDefault="00EB64BF" w:rsidP="00256AED">
            <w:pPr>
              <w:jc w:val="both"/>
              <w:rPr>
                <w:sz w:val="19"/>
                <w:szCs w:val="19"/>
              </w:rPr>
            </w:pPr>
          </w:p>
          <w:p w:rsidR="00EB64BF" w:rsidRDefault="00EB64BF" w:rsidP="00256AED">
            <w:pPr>
              <w:jc w:val="both"/>
              <w:rPr>
                <w:sz w:val="19"/>
                <w:szCs w:val="19"/>
              </w:rPr>
            </w:pPr>
          </w:p>
          <w:p w:rsidR="00F81AEA" w:rsidRDefault="00F81AEA" w:rsidP="00256AED">
            <w:pPr>
              <w:jc w:val="both"/>
              <w:rPr>
                <w:sz w:val="19"/>
                <w:szCs w:val="19"/>
              </w:rPr>
            </w:pPr>
          </w:p>
          <w:p w:rsidR="00F81AEA" w:rsidRDefault="00F81AEA" w:rsidP="00256AED">
            <w:pPr>
              <w:jc w:val="both"/>
              <w:rPr>
                <w:sz w:val="19"/>
                <w:szCs w:val="19"/>
              </w:rPr>
            </w:pPr>
          </w:p>
          <w:p w:rsidR="00F81AEA" w:rsidRDefault="00F81AEA" w:rsidP="00256AED">
            <w:pPr>
              <w:jc w:val="both"/>
              <w:rPr>
                <w:sz w:val="19"/>
                <w:szCs w:val="19"/>
              </w:rPr>
            </w:pPr>
          </w:p>
          <w:p w:rsidR="00F81AEA" w:rsidRDefault="00F81AEA" w:rsidP="00256AED">
            <w:pPr>
              <w:jc w:val="both"/>
              <w:rPr>
                <w:sz w:val="19"/>
                <w:szCs w:val="19"/>
              </w:rPr>
            </w:pPr>
          </w:p>
          <w:p w:rsidR="00EB64BF" w:rsidRPr="00011CA0" w:rsidRDefault="00EB64BF" w:rsidP="00256AED">
            <w:pPr>
              <w:jc w:val="both"/>
              <w:rPr>
                <w:sz w:val="19"/>
                <w:szCs w:val="19"/>
              </w:rPr>
            </w:pPr>
          </w:p>
        </w:tc>
      </w:tr>
      <w:tr w:rsidR="00AB19B5" w:rsidTr="00F81AEA">
        <w:trPr>
          <w:gridBefore w:val="2"/>
          <w:wBefore w:w="34" w:type="dxa"/>
        </w:trPr>
        <w:tc>
          <w:tcPr>
            <w:tcW w:w="10031" w:type="dxa"/>
            <w:gridSpan w:val="44"/>
            <w:tcBorders>
              <w:bottom w:val="double" w:sz="4" w:space="0" w:color="auto"/>
            </w:tcBorders>
            <w:shd w:val="clear" w:color="auto" w:fill="BDD6EE"/>
          </w:tcPr>
          <w:p w:rsidR="00AB19B5" w:rsidRDefault="00F81AEA" w:rsidP="00256AED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 w:rsidR="005775EA">
              <w:rPr>
                <w:b/>
                <w:sz w:val="24"/>
                <w:szCs w:val="24"/>
              </w:rPr>
              <w:br w:type="page"/>
            </w:r>
            <w:r w:rsidR="00AB19B5">
              <w:br w:type="page"/>
            </w:r>
            <w:r w:rsidR="00AB19B5">
              <w:rPr>
                <w:b/>
                <w:sz w:val="28"/>
              </w:rPr>
              <w:t>B-III – Charakteristika studijního předmětu</w:t>
            </w:r>
          </w:p>
        </w:tc>
      </w:tr>
      <w:tr w:rsidR="00AB19B5" w:rsidTr="00F81AEA">
        <w:trPr>
          <w:gridBefore w:val="2"/>
          <w:wBefore w:w="34" w:type="dxa"/>
        </w:trPr>
        <w:tc>
          <w:tcPr>
            <w:tcW w:w="3083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:rsidR="00AB19B5" w:rsidRDefault="00AB19B5" w:rsidP="00256AED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948" w:type="dxa"/>
            <w:gridSpan w:val="38"/>
            <w:tcBorders>
              <w:top w:val="double" w:sz="4" w:space="0" w:color="auto"/>
            </w:tcBorders>
          </w:tcPr>
          <w:p w:rsidR="00AB19B5" w:rsidRPr="00AB19B5" w:rsidRDefault="00326646" w:rsidP="00256AED">
            <w:pPr>
              <w:jc w:val="both"/>
              <w:rPr>
                <w:b/>
              </w:rPr>
            </w:pPr>
            <w:bookmarkStart w:id="40" w:name="Odb_stáž"/>
            <w:bookmarkEnd w:id="40"/>
            <w:r>
              <w:rPr>
                <w:b/>
              </w:rPr>
              <w:t>Practice</w:t>
            </w:r>
          </w:p>
        </w:tc>
      </w:tr>
      <w:tr w:rsidR="00AB19B5" w:rsidTr="00F81AEA">
        <w:trPr>
          <w:gridBefore w:val="2"/>
          <w:wBefore w:w="34" w:type="dxa"/>
        </w:trPr>
        <w:tc>
          <w:tcPr>
            <w:tcW w:w="3083" w:type="dxa"/>
            <w:gridSpan w:val="6"/>
            <w:shd w:val="clear" w:color="auto" w:fill="F7CAAC"/>
          </w:tcPr>
          <w:p w:rsidR="00AB19B5" w:rsidRDefault="00AB19B5" w:rsidP="00256AED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7" w:type="dxa"/>
            <w:gridSpan w:val="19"/>
          </w:tcPr>
          <w:p w:rsidR="00AB19B5" w:rsidRDefault="00AA776D" w:rsidP="00256AED">
            <w:pPr>
              <w:jc w:val="both"/>
            </w:pPr>
            <w:r>
              <w:t>povinně volitelný</w:t>
            </w:r>
          </w:p>
        </w:tc>
        <w:tc>
          <w:tcPr>
            <w:tcW w:w="2695" w:type="dxa"/>
            <w:gridSpan w:val="13"/>
            <w:shd w:val="clear" w:color="auto" w:fill="F7CAAC"/>
          </w:tcPr>
          <w:p w:rsidR="00AB19B5" w:rsidRDefault="00AB19B5" w:rsidP="00256AED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846" w:type="dxa"/>
            <w:gridSpan w:val="6"/>
          </w:tcPr>
          <w:p w:rsidR="00AB19B5" w:rsidRDefault="00AB19B5" w:rsidP="00256AED">
            <w:pPr>
              <w:jc w:val="both"/>
            </w:pPr>
            <w:r>
              <w:t>2/ZS</w:t>
            </w:r>
          </w:p>
        </w:tc>
      </w:tr>
      <w:tr w:rsidR="00AB19B5" w:rsidTr="00F81AEA">
        <w:trPr>
          <w:gridBefore w:val="2"/>
          <w:wBefore w:w="34" w:type="dxa"/>
        </w:trPr>
        <w:tc>
          <w:tcPr>
            <w:tcW w:w="3083" w:type="dxa"/>
            <w:gridSpan w:val="6"/>
            <w:shd w:val="clear" w:color="auto" w:fill="F7CAAC"/>
          </w:tcPr>
          <w:p w:rsidR="00AB19B5" w:rsidRDefault="00AB19B5" w:rsidP="00256AED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2" w:type="dxa"/>
            <w:gridSpan w:val="12"/>
          </w:tcPr>
          <w:p w:rsidR="00AB19B5" w:rsidRDefault="008F1F46" w:rsidP="00256AED">
            <w:pPr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>
              <w:t>56l</w:t>
            </w:r>
          </w:p>
        </w:tc>
        <w:tc>
          <w:tcPr>
            <w:tcW w:w="889" w:type="dxa"/>
            <w:gridSpan w:val="3"/>
            <w:shd w:val="clear" w:color="auto" w:fill="F7CAAC"/>
          </w:tcPr>
          <w:p w:rsidR="00AB19B5" w:rsidRDefault="00AB19B5" w:rsidP="00256AED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4"/>
          </w:tcPr>
          <w:p w:rsidR="00AB19B5" w:rsidRDefault="008F1F46" w:rsidP="00256AED">
            <w:pPr>
              <w:jc w:val="both"/>
            </w:pPr>
            <w:r>
              <w:t>56</w:t>
            </w:r>
          </w:p>
        </w:tc>
        <w:tc>
          <w:tcPr>
            <w:tcW w:w="2156" w:type="dxa"/>
            <w:gridSpan w:val="9"/>
            <w:shd w:val="clear" w:color="auto" w:fill="F7CAAC"/>
          </w:tcPr>
          <w:p w:rsidR="00AB19B5" w:rsidRDefault="00AB19B5" w:rsidP="00256AED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385" w:type="dxa"/>
            <w:gridSpan w:val="10"/>
          </w:tcPr>
          <w:p w:rsidR="00AB19B5" w:rsidRDefault="00AB19B5" w:rsidP="00256AED">
            <w:pPr>
              <w:jc w:val="both"/>
            </w:pPr>
            <w:r>
              <w:t>3</w:t>
            </w:r>
          </w:p>
        </w:tc>
      </w:tr>
      <w:tr w:rsidR="00AB19B5" w:rsidTr="00F81AEA">
        <w:trPr>
          <w:gridBefore w:val="2"/>
          <w:wBefore w:w="34" w:type="dxa"/>
        </w:trPr>
        <w:tc>
          <w:tcPr>
            <w:tcW w:w="3083" w:type="dxa"/>
            <w:gridSpan w:val="6"/>
            <w:shd w:val="clear" w:color="auto" w:fill="F7CAAC"/>
          </w:tcPr>
          <w:p w:rsidR="00AB19B5" w:rsidRDefault="00AB19B5" w:rsidP="00256AED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948" w:type="dxa"/>
            <w:gridSpan w:val="38"/>
          </w:tcPr>
          <w:p w:rsidR="00AB19B5" w:rsidRDefault="00AB19B5" w:rsidP="00256AED">
            <w:pPr>
              <w:jc w:val="both"/>
            </w:pPr>
          </w:p>
        </w:tc>
      </w:tr>
      <w:tr w:rsidR="00AB19B5" w:rsidTr="00F81AEA">
        <w:trPr>
          <w:gridBefore w:val="2"/>
          <w:wBefore w:w="34" w:type="dxa"/>
        </w:trPr>
        <w:tc>
          <w:tcPr>
            <w:tcW w:w="3083" w:type="dxa"/>
            <w:gridSpan w:val="6"/>
            <w:shd w:val="clear" w:color="auto" w:fill="F7CAAC"/>
          </w:tcPr>
          <w:p w:rsidR="00AB19B5" w:rsidRDefault="00AB19B5" w:rsidP="00256AED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7" w:type="dxa"/>
            <w:gridSpan w:val="19"/>
          </w:tcPr>
          <w:p w:rsidR="00AB19B5" w:rsidRDefault="00AB19B5" w:rsidP="00256AED">
            <w:pPr>
              <w:jc w:val="both"/>
            </w:pPr>
            <w:r>
              <w:t>zápočet</w:t>
            </w:r>
          </w:p>
        </w:tc>
        <w:tc>
          <w:tcPr>
            <w:tcW w:w="1554" w:type="dxa"/>
            <w:gridSpan w:val="5"/>
            <w:shd w:val="clear" w:color="auto" w:fill="F7CAAC"/>
          </w:tcPr>
          <w:p w:rsidR="00AB19B5" w:rsidRDefault="00AB19B5" w:rsidP="00256AED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987" w:type="dxa"/>
            <w:gridSpan w:val="14"/>
          </w:tcPr>
          <w:p w:rsidR="00AB19B5" w:rsidRDefault="00AB19B5" w:rsidP="00AB19B5">
            <w:pPr>
              <w:jc w:val="both"/>
            </w:pPr>
            <w:r>
              <w:t>laboratorní cvičení</w:t>
            </w:r>
          </w:p>
        </w:tc>
      </w:tr>
      <w:tr w:rsidR="00AB19B5" w:rsidTr="00F81AEA">
        <w:trPr>
          <w:gridBefore w:val="2"/>
          <w:wBefore w:w="34" w:type="dxa"/>
        </w:trPr>
        <w:tc>
          <w:tcPr>
            <w:tcW w:w="3083" w:type="dxa"/>
            <w:gridSpan w:val="6"/>
            <w:shd w:val="clear" w:color="auto" w:fill="F7CAAC"/>
          </w:tcPr>
          <w:p w:rsidR="00AB19B5" w:rsidRDefault="00AB19B5" w:rsidP="00256AED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948" w:type="dxa"/>
            <w:gridSpan w:val="38"/>
            <w:tcBorders>
              <w:bottom w:val="single" w:sz="4" w:space="0" w:color="auto"/>
            </w:tcBorders>
          </w:tcPr>
          <w:p w:rsidR="00AB19B5" w:rsidRDefault="00AB19B5" w:rsidP="00256AED">
            <w:pPr>
              <w:jc w:val="both"/>
            </w:pPr>
            <w:r>
              <w:t>100% účast na odborné stáži, vypracování zprávy a prezentace činnosti.</w:t>
            </w:r>
          </w:p>
        </w:tc>
      </w:tr>
      <w:tr w:rsidR="00AB19B5" w:rsidTr="00F81AEA">
        <w:trPr>
          <w:gridBefore w:val="2"/>
          <w:wBefore w:w="34" w:type="dxa"/>
          <w:trHeight w:val="197"/>
        </w:trPr>
        <w:tc>
          <w:tcPr>
            <w:tcW w:w="3083" w:type="dxa"/>
            <w:gridSpan w:val="6"/>
            <w:tcBorders>
              <w:top w:val="nil"/>
            </w:tcBorders>
            <w:shd w:val="clear" w:color="auto" w:fill="F7CAAC"/>
          </w:tcPr>
          <w:p w:rsidR="00AB19B5" w:rsidRDefault="00AB19B5" w:rsidP="00256AED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948" w:type="dxa"/>
            <w:gridSpan w:val="38"/>
            <w:tcBorders>
              <w:top w:val="single" w:sz="4" w:space="0" w:color="auto"/>
            </w:tcBorders>
          </w:tcPr>
          <w:p w:rsidR="00AB19B5" w:rsidRDefault="00AB19B5" w:rsidP="00256AED">
            <w:pPr>
              <w:jc w:val="both"/>
            </w:pPr>
            <w:r>
              <w:t xml:space="preserve"> </w:t>
            </w:r>
          </w:p>
        </w:tc>
      </w:tr>
      <w:tr w:rsidR="00AB19B5" w:rsidTr="00F81AEA">
        <w:trPr>
          <w:gridBefore w:val="2"/>
          <w:wBefore w:w="34" w:type="dxa"/>
          <w:trHeight w:val="243"/>
        </w:trPr>
        <w:tc>
          <w:tcPr>
            <w:tcW w:w="3083" w:type="dxa"/>
            <w:gridSpan w:val="6"/>
            <w:tcBorders>
              <w:top w:val="nil"/>
            </w:tcBorders>
            <w:shd w:val="clear" w:color="auto" w:fill="F7CAAC"/>
          </w:tcPr>
          <w:p w:rsidR="00AB19B5" w:rsidRDefault="00AB19B5" w:rsidP="00256AED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948" w:type="dxa"/>
            <w:gridSpan w:val="38"/>
            <w:tcBorders>
              <w:top w:val="nil"/>
            </w:tcBorders>
          </w:tcPr>
          <w:p w:rsidR="00AB19B5" w:rsidRDefault="00AB19B5" w:rsidP="00256AED">
            <w:pPr>
              <w:jc w:val="both"/>
            </w:pPr>
          </w:p>
        </w:tc>
      </w:tr>
      <w:tr w:rsidR="00AB19B5" w:rsidTr="00F81AEA">
        <w:trPr>
          <w:gridBefore w:val="2"/>
          <w:wBefore w:w="34" w:type="dxa"/>
        </w:trPr>
        <w:tc>
          <w:tcPr>
            <w:tcW w:w="3083" w:type="dxa"/>
            <w:gridSpan w:val="6"/>
            <w:shd w:val="clear" w:color="auto" w:fill="F7CAAC"/>
          </w:tcPr>
          <w:p w:rsidR="00AB19B5" w:rsidRDefault="00AB19B5" w:rsidP="00256AED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948" w:type="dxa"/>
            <w:gridSpan w:val="38"/>
            <w:tcBorders>
              <w:bottom w:val="nil"/>
            </w:tcBorders>
          </w:tcPr>
          <w:p w:rsidR="00AB19B5" w:rsidRDefault="00AB19B5" w:rsidP="00256AED">
            <w:pPr>
              <w:jc w:val="both"/>
            </w:pPr>
          </w:p>
        </w:tc>
      </w:tr>
      <w:tr w:rsidR="00AB19B5" w:rsidTr="00F81AEA">
        <w:trPr>
          <w:gridBefore w:val="2"/>
          <w:wBefore w:w="34" w:type="dxa"/>
          <w:trHeight w:val="292"/>
        </w:trPr>
        <w:tc>
          <w:tcPr>
            <w:tcW w:w="10031" w:type="dxa"/>
            <w:gridSpan w:val="44"/>
            <w:tcBorders>
              <w:top w:val="nil"/>
            </w:tcBorders>
          </w:tcPr>
          <w:p w:rsidR="00C84F55" w:rsidRDefault="00AB19B5" w:rsidP="00AB19B5">
            <w:pPr>
              <w:spacing w:before="60" w:after="60"/>
              <w:jc w:val="both"/>
            </w:pPr>
            <w:r>
              <w:t>Ing. Eva Lorenco</w:t>
            </w:r>
            <w:r w:rsidR="00394B59">
              <w:t>vá, Ph.D. (100</w:t>
            </w:r>
            <w:r>
              <w:t xml:space="preserve">% l)    </w:t>
            </w:r>
          </w:p>
          <w:p w:rsidR="00AB19B5" w:rsidRDefault="00C84F55" w:rsidP="00AB19B5">
            <w:pPr>
              <w:spacing w:before="60" w:after="60"/>
              <w:jc w:val="both"/>
            </w:pPr>
            <w:r w:rsidRPr="00117A25">
              <w:t>bude zajištěno ve spolupracujících organizacích</w:t>
            </w:r>
            <w:r w:rsidR="00AB19B5">
              <w:t xml:space="preserve">                                                                                                                       </w:t>
            </w:r>
          </w:p>
        </w:tc>
      </w:tr>
      <w:tr w:rsidR="00AB19B5" w:rsidTr="00F81AEA">
        <w:trPr>
          <w:gridBefore w:val="2"/>
          <w:wBefore w:w="34" w:type="dxa"/>
        </w:trPr>
        <w:tc>
          <w:tcPr>
            <w:tcW w:w="3083" w:type="dxa"/>
            <w:gridSpan w:val="6"/>
            <w:shd w:val="clear" w:color="auto" w:fill="F7CAAC"/>
          </w:tcPr>
          <w:p w:rsidR="00AB19B5" w:rsidRDefault="00AB19B5" w:rsidP="00256AED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948" w:type="dxa"/>
            <w:gridSpan w:val="38"/>
            <w:tcBorders>
              <w:bottom w:val="nil"/>
            </w:tcBorders>
          </w:tcPr>
          <w:p w:rsidR="00AB19B5" w:rsidRDefault="00AB19B5" w:rsidP="00256AED">
            <w:pPr>
              <w:jc w:val="both"/>
            </w:pPr>
          </w:p>
        </w:tc>
      </w:tr>
      <w:tr w:rsidR="00AB19B5" w:rsidTr="00F81AEA">
        <w:trPr>
          <w:gridBefore w:val="2"/>
          <w:wBefore w:w="34" w:type="dxa"/>
          <w:trHeight w:val="2810"/>
        </w:trPr>
        <w:tc>
          <w:tcPr>
            <w:tcW w:w="10031" w:type="dxa"/>
            <w:gridSpan w:val="44"/>
            <w:tcBorders>
              <w:top w:val="nil"/>
              <w:bottom w:val="single" w:sz="12" w:space="0" w:color="auto"/>
            </w:tcBorders>
          </w:tcPr>
          <w:p w:rsidR="00AB19B5" w:rsidRDefault="00AB19B5" w:rsidP="00AB19B5">
            <w:pPr>
              <w:jc w:val="both"/>
            </w:pPr>
            <w:r>
              <w:t>Cílem předmětu je přiblížit studentům reálnou výrobu potravin a rozšířit jejich komplexní znalosti o procesu přípravy výroby potravin, její vlastní realizaci a analýze výsledné potraviny. Obsahem předmětu je výkon odborné stáže u vybraného producenta potravin. Konkrétní seznam možných výrobních podniků bude sestaven na základě aktuální domluvy se spolupracujícími organizacemi.</w:t>
            </w:r>
          </w:p>
          <w:p w:rsidR="007D6F63" w:rsidRDefault="007D6F63" w:rsidP="00AB19B5">
            <w:pPr>
              <w:jc w:val="both"/>
            </w:pPr>
          </w:p>
          <w:p w:rsidR="007D6F63" w:rsidRDefault="007D6F63" w:rsidP="00AB19B5">
            <w:pPr>
              <w:jc w:val="both"/>
            </w:pPr>
          </w:p>
          <w:p w:rsidR="007D6F63" w:rsidRDefault="007D6F63" w:rsidP="00AB19B5">
            <w:pPr>
              <w:jc w:val="both"/>
            </w:pPr>
          </w:p>
          <w:p w:rsidR="007D6F63" w:rsidRDefault="007D6F63" w:rsidP="00AB19B5">
            <w:pPr>
              <w:jc w:val="both"/>
            </w:pPr>
          </w:p>
          <w:p w:rsidR="007D6F63" w:rsidRDefault="007D6F63" w:rsidP="00AB19B5">
            <w:pPr>
              <w:jc w:val="both"/>
            </w:pPr>
          </w:p>
          <w:p w:rsidR="007D6F63" w:rsidRDefault="007D6F63" w:rsidP="00AB19B5">
            <w:pPr>
              <w:jc w:val="both"/>
            </w:pPr>
          </w:p>
          <w:p w:rsidR="00EB64BF" w:rsidRDefault="00EB64BF" w:rsidP="00AB19B5">
            <w:pPr>
              <w:jc w:val="both"/>
            </w:pPr>
          </w:p>
          <w:p w:rsidR="00EB64BF" w:rsidRDefault="00EB64BF" w:rsidP="00AB19B5">
            <w:pPr>
              <w:jc w:val="both"/>
            </w:pPr>
          </w:p>
          <w:p w:rsidR="007D6F63" w:rsidRPr="00462F34" w:rsidRDefault="007D6F63" w:rsidP="00AB19B5">
            <w:pPr>
              <w:jc w:val="both"/>
            </w:pPr>
          </w:p>
        </w:tc>
      </w:tr>
      <w:tr w:rsidR="00AB19B5" w:rsidTr="00F81AEA">
        <w:trPr>
          <w:gridBefore w:val="2"/>
          <w:wBefore w:w="34" w:type="dxa"/>
          <w:trHeight w:val="265"/>
        </w:trPr>
        <w:tc>
          <w:tcPr>
            <w:tcW w:w="3650" w:type="dxa"/>
            <w:gridSpan w:val="12"/>
            <w:tcBorders>
              <w:top w:val="nil"/>
            </w:tcBorders>
            <w:shd w:val="clear" w:color="auto" w:fill="F7CAAC"/>
          </w:tcPr>
          <w:p w:rsidR="00AB19B5" w:rsidRDefault="00AB19B5" w:rsidP="00F81AE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381" w:type="dxa"/>
            <w:gridSpan w:val="32"/>
            <w:tcBorders>
              <w:top w:val="nil"/>
              <w:bottom w:val="nil"/>
            </w:tcBorders>
          </w:tcPr>
          <w:p w:rsidR="00AB19B5" w:rsidRDefault="00AB19B5" w:rsidP="00256AED">
            <w:pPr>
              <w:jc w:val="both"/>
            </w:pPr>
          </w:p>
        </w:tc>
      </w:tr>
      <w:tr w:rsidR="00AB19B5" w:rsidTr="00F81AEA">
        <w:trPr>
          <w:gridBefore w:val="2"/>
          <w:wBefore w:w="34" w:type="dxa"/>
          <w:trHeight w:val="1304"/>
        </w:trPr>
        <w:tc>
          <w:tcPr>
            <w:tcW w:w="10031" w:type="dxa"/>
            <w:gridSpan w:val="44"/>
            <w:tcBorders>
              <w:top w:val="nil"/>
            </w:tcBorders>
          </w:tcPr>
          <w:p w:rsidR="007D6F63" w:rsidRDefault="007D6F63" w:rsidP="007D6F63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caps/>
                <w:color w:val="212121"/>
                <w:sz w:val="20"/>
                <w:szCs w:val="20"/>
              </w:rPr>
            </w:pPr>
            <w:r w:rsidRPr="007D6F63">
              <w:rPr>
                <w:sz w:val="20"/>
                <w:szCs w:val="20"/>
                <w:u w:val="single"/>
              </w:rPr>
              <w:t>Doporučená literatura:</w:t>
            </w:r>
            <w:r w:rsidRPr="001E7F99">
              <w:rPr>
                <w:caps/>
                <w:color w:val="212121"/>
                <w:sz w:val="20"/>
                <w:szCs w:val="20"/>
              </w:rPr>
              <w:t xml:space="preserve"> </w:t>
            </w:r>
          </w:p>
          <w:p w:rsidR="007D6F63" w:rsidRPr="00232D66" w:rsidRDefault="007D6F63" w:rsidP="007D6F63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  <w:sz w:val="20"/>
                <w:szCs w:val="20"/>
              </w:rPr>
            </w:pPr>
            <w:r>
              <w:rPr>
                <w:color w:val="212121"/>
                <w:sz w:val="20"/>
                <w:szCs w:val="20"/>
              </w:rPr>
              <w:t>GRIFFITHS, M.</w:t>
            </w:r>
            <w:r w:rsidRPr="00232D66">
              <w:rPr>
                <w:color w:val="212121"/>
                <w:sz w:val="20"/>
                <w:szCs w:val="20"/>
              </w:rPr>
              <w:t> </w:t>
            </w:r>
            <w:r w:rsidRPr="00232D66">
              <w:rPr>
                <w:iCs/>
                <w:color w:val="212121"/>
                <w:sz w:val="20"/>
                <w:szCs w:val="20"/>
              </w:rPr>
              <w:t xml:space="preserve">Improving the </w:t>
            </w:r>
            <w:r>
              <w:rPr>
                <w:iCs/>
                <w:color w:val="212121"/>
                <w:sz w:val="20"/>
                <w:szCs w:val="20"/>
              </w:rPr>
              <w:t>S</w:t>
            </w:r>
            <w:r w:rsidRPr="00232D66">
              <w:rPr>
                <w:iCs/>
                <w:color w:val="212121"/>
                <w:sz w:val="20"/>
                <w:szCs w:val="20"/>
              </w:rPr>
              <w:t xml:space="preserve">afety and </w:t>
            </w:r>
            <w:r>
              <w:rPr>
                <w:iCs/>
                <w:color w:val="212121"/>
                <w:sz w:val="20"/>
                <w:szCs w:val="20"/>
              </w:rPr>
              <w:t>Q</w:t>
            </w:r>
            <w:r w:rsidRPr="00232D66">
              <w:rPr>
                <w:iCs/>
                <w:color w:val="212121"/>
                <w:sz w:val="20"/>
                <w:szCs w:val="20"/>
              </w:rPr>
              <w:t xml:space="preserve">uality of </w:t>
            </w:r>
            <w:r>
              <w:rPr>
                <w:iCs/>
                <w:color w:val="212121"/>
                <w:sz w:val="20"/>
                <w:szCs w:val="20"/>
              </w:rPr>
              <w:t>M</w:t>
            </w:r>
            <w:r w:rsidRPr="00232D66">
              <w:rPr>
                <w:iCs/>
                <w:color w:val="212121"/>
                <w:sz w:val="20"/>
                <w:szCs w:val="20"/>
              </w:rPr>
              <w:t xml:space="preserve">ilk. Improving </w:t>
            </w:r>
            <w:r>
              <w:rPr>
                <w:iCs/>
                <w:color w:val="212121"/>
                <w:sz w:val="20"/>
                <w:szCs w:val="20"/>
              </w:rPr>
              <w:t>Q</w:t>
            </w:r>
            <w:r w:rsidRPr="00232D66">
              <w:rPr>
                <w:iCs/>
                <w:color w:val="212121"/>
                <w:sz w:val="20"/>
                <w:szCs w:val="20"/>
              </w:rPr>
              <w:t xml:space="preserve">uality in </w:t>
            </w:r>
            <w:r>
              <w:rPr>
                <w:iCs/>
                <w:color w:val="212121"/>
                <w:sz w:val="20"/>
                <w:szCs w:val="20"/>
              </w:rPr>
              <w:t>M</w:t>
            </w:r>
            <w:r w:rsidRPr="00232D66">
              <w:rPr>
                <w:iCs/>
                <w:color w:val="212121"/>
                <w:sz w:val="20"/>
                <w:szCs w:val="20"/>
              </w:rPr>
              <w:t xml:space="preserve">ilk </w:t>
            </w:r>
            <w:r>
              <w:rPr>
                <w:iCs/>
                <w:color w:val="212121"/>
                <w:sz w:val="20"/>
                <w:szCs w:val="20"/>
              </w:rPr>
              <w:t>P</w:t>
            </w:r>
            <w:r w:rsidRPr="00232D66">
              <w:rPr>
                <w:iCs/>
                <w:color w:val="212121"/>
                <w:sz w:val="20"/>
                <w:szCs w:val="20"/>
              </w:rPr>
              <w:t>roducts</w:t>
            </w:r>
            <w:r w:rsidRPr="00232D66">
              <w:rPr>
                <w:color w:val="212121"/>
                <w:sz w:val="20"/>
                <w:szCs w:val="20"/>
              </w:rPr>
              <w:t>. Cambridge: Woodhead Pub</w:t>
            </w:r>
            <w:r>
              <w:rPr>
                <w:color w:val="212121"/>
                <w:sz w:val="20"/>
                <w:szCs w:val="20"/>
              </w:rPr>
              <w:t>.</w:t>
            </w:r>
            <w:r w:rsidRPr="00232D66">
              <w:rPr>
                <w:color w:val="212121"/>
                <w:sz w:val="20"/>
                <w:szCs w:val="20"/>
              </w:rPr>
              <w:t>, 2010. ISBN 9781845699437.</w:t>
            </w:r>
          </w:p>
          <w:p w:rsidR="007D6F63" w:rsidRPr="00232D66" w:rsidRDefault="007D6F63" w:rsidP="007D6F63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  <w:sz w:val="20"/>
                <w:szCs w:val="20"/>
              </w:rPr>
            </w:pPr>
            <w:r w:rsidRPr="00232D66">
              <w:rPr>
                <w:color w:val="212121"/>
                <w:sz w:val="20"/>
                <w:szCs w:val="20"/>
              </w:rPr>
              <w:t>RANKEN, M.D.</w:t>
            </w:r>
            <w:r>
              <w:rPr>
                <w:color w:val="212121"/>
                <w:sz w:val="20"/>
                <w:szCs w:val="20"/>
              </w:rPr>
              <w:t xml:space="preserve">, KILL, R.C., </w:t>
            </w:r>
            <w:r w:rsidRPr="00232D66">
              <w:rPr>
                <w:color w:val="212121"/>
                <w:sz w:val="20"/>
                <w:szCs w:val="20"/>
              </w:rPr>
              <w:t xml:space="preserve">BAKER, C. (Eds.) </w:t>
            </w:r>
            <w:r w:rsidRPr="00232D66">
              <w:rPr>
                <w:iCs/>
                <w:color w:val="212121"/>
                <w:sz w:val="20"/>
                <w:szCs w:val="20"/>
              </w:rPr>
              <w:t>Food Industries Manual</w:t>
            </w:r>
            <w:r w:rsidRPr="00232D66">
              <w:rPr>
                <w:color w:val="212121"/>
                <w:sz w:val="20"/>
                <w:szCs w:val="20"/>
              </w:rPr>
              <w:t>. London, 1997. ISBN 9780751404043.</w:t>
            </w:r>
          </w:p>
          <w:p w:rsidR="007D6F63" w:rsidRPr="007D6F63" w:rsidRDefault="007D6F63" w:rsidP="007D6F63">
            <w:pPr>
              <w:jc w:val="both"/>
              <w:rPr>
                <w:u w:val="single"/>
              </w:rPr>
            </w:pPr>
            <w:r w:rsidRPr="001E7F99">
              <w:rPr>
                <w:color w:val="212121"/>
              </w:rPr>
              <w:t>FEINER, G. </w:t>
            </w:r>
            <w:r w:rsidRPr="001E7F99">
              <w:rPr>
                <w:iCs/>
                <w:color w:val="212121"/>
              </w:rPr>
              <w:t>Meat Products Handbook: Practical Science and Technology</w:t>
            </w:r>
            <w:r w:rsidRPr="001E7F99">
              <w:rPr>
                <w:color w:val="212121"/>
              </w:rPr>
              <w:t>. Cambridge: Woodhead Pub., 2008. ISBN 9781845690502.</w:t>
            </w:r>
          </w:p>
        </w:tc>
      </w:tr>
      <w:tr w:rsidR="00AB19B5" w:rsidTr="00F81AEA">
        <w:trPr>
          <w:gridBefore w:val="2"/>
          <w:wBefore w:w="34" w:type="dxa"/>
        </w:trPr>
        <w:tc>
          <w:tcPr>
            <w:tcW w:w="10031" w:type="dxa"/>
            <w:gridSpan w:val="44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AB19B5" w:rsidRDefault="00AB19B5" w:rsidP="00256AED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AB19B5" w:rsidTr="00F81AEA">
        <w:trPr>
          <w:gridBefore w:val="2"/>
          <w:wBefore w:w="34" w:type="dxa"/>
        </w:trPr>
        <w:tc>
          <w:tcPr>
            <w:tcW w:w="4785" w:type="dxa"/>
            <w:gridSpan w:val="18"/>
            <w:tcBorders>
              <w:top w:val="single" w:sz="2" w:space="0" w:color="auto"/>
            </w:tcBorders>
            <w:shd w:val="clear" w:color="auto" w:fill="F7CAAC"/>
          </w:tcPr>
          <w:p w:rsidR="00AB19B5" w:rsidRDefault="00AB19B5" w:rsidP="00256AED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3"/>
            <w:tcBorders>
              <w:top w:val="single" w:sz="2" w:space="0" w:color="auto"/>
            </w:tcBorders>
          </w:tcPr>
          <w:p w:rsidR="00AB19B5" w:rsidRDefault="00AB19B5" w:rsidP="00256AED">
            <w:pPr>
              <w:jc w:val="both"/>
            </w:pPr>
          </w:p>
        </w:tc>
        <w:tc>
          <w:tcPr>
            <w:tcW w:w="4357" w:type="dxa"/>
            <w:gridSpan w:val="23"/>
            <w:tcBorders>
              <w:top w:val="single" w:sz="2" w:space="0" w:color="auto"/>
            </w:tcBorders>
            <w:shd w:val="clear" w:color="auto" w:fill="F7CAAC"/>
          </w:tcPr>
          <w:p w:rsidR="00AB19B5" w:rsidRDefault="00AB19B5" w:rsidP="00256AED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AB19B5" w:rsidTr="00F81AEA">
        <w:trPr>
          <w:gridBefore w:val="2"/>
          <w:wBefore w:w="34" w:type="dxa"/>
        </w:trPr>
        <w:tc>
          <w:tcPr>
            <w:tcW w:w="10031" w:type="dxa"/>
            <w:gridSpan w:val="44"/>
            <w:shd w:val="clear" w:color="auto" w:fill="F7CAAC"/>
          </w:tcPr>
          <w:p w:rsidR="00AB19B5" w:rsidRDefault="00AB19B5" w:rsidP="00256AED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AB19B5" w:rsidTr="00F81AEA">
        <w:trPr>
          <w:gridBefore w:val="2"/>
          <w:wBefore w:w="34" w:type="dxa"/>
          <w:trHeight w:val="1373"/>
        </w:trPr>
        <w:tc>
          <w:tcPr>
            <w:tcW w:w="10031" w:type="dxa"/>
            <w:gridSpan w:val="44"/>
          </w:tcPr>
          <w:p w:rsidR="00AB19B5" w:rsidRDefault="00AB19B5" w:rsidP="00256AED">
            <w:pPr>
              <w:jc w:val="both"/>
            </w:pPr>
          </w:p>
          <w:p w:rsidR="00AB19B5" w:rsidRDefault="00AB19B5" w:rsidP="00256AED">
            <w:pPr>
              <w:jc w:val="both"/>
            </w:pPr>
          </w:p>
          <w:p w:rsidR="00AB19B5" w:rsidRDefault="00AB19B5" w:rsidP="00256AED">
            <w:pPr>
              <w:jc w:val="both"/>
            </w:pPr>
          </w:p>
          <w:p w:rsidR="00AB19B5" w:rsidRDefault="00AB19B5" w:rsidP="00256AED">
            <w:pPr>
              <w:jc w:val="both"/>
            </w:pPr>
          </w:p>
          <w:p w:rsidR="00EB64BF" w:rsidRDefault="00EB64BF" w:rsidP="00256AED">
            <w:pPr>
              <w:jc w:val="both"/>
            </w:pPr>
          </w:p>
          <w:p w:rsidR="00EB64BF" w:rsidRDefault="00EB64BF" w:rsidP="00256AED">
            <w:pPr>
              <w:jc w:val="both"/>
            </w:pPr>
          </w:p>
          <w:p w:rsidR="00EB64BF" w:rsidRDefault="00EB64BF" w:rsidP="00256AED">
            <w:pPr>
              <w:jc w:val="both"/>
            </w:pPr>
          </w:p>
          <w:p w:rsidR="00EB64BF" w:rsidRDefault="00EB64BF" w:rsidP="00256AED">
            <w:pPr>
              <w:jc w:val="both"/>
            </w:pPr>
          </w:p>
          <w:p w:rsidR="007D6F63" w:rsidRDefault="007D6F63" w:rsidP="00256AED">
            <w:pPr>
              <w:jc w:val="both"/>
            </w:pPr>
          </w:p>
          <w:p w:rsidR="00AB19B5" w:rsidRDefault="00AB19B5" w:rsidP="00256AED">
            <w:pPr>
              <w:jc w:val="both"/>
            </w:pPr>
          </w:p>
          <w:p w:rsidR="00EB64BF" w:rsidRDefault="00EB64BF" w:rsidP="00256AED">
            <w:pPr>
              <w:jc w:val="both"/>
            </w:pPr>
          </w:p>
          <w:p w:rsidR="00EB64BF" w:rsidRDefault="00EB64BF" w:rsidP="00256AED">
            <w:pPr>
              <w:jc w:val="both"/>
            </w:pPr>
          </w:p>
          <w:p w:rsidR="00F81AEA" w:rsidRDefault="00F81AEA" w:rsidP="00256AED">
            <w:pPr>
              <w:jc w:val="both"/>
            </w:pPr>
          </w:p>
          <w:p w:rsidR="002E604A" w:rsidRDefault="002E604A" w:rsidP="00256AED">
            <w:pPr>
              <w:jc w:val="both"/>
            </w:pPr>
          </w:p>
          <w:p w:rsidR="00EB64BF" w:rsidRDefault="00EB64BF" w:rsidP="00256AED">
            <w:pPr>
              <w:jc w:val="both"/>
            </w:pPr>
          </w:p>
          <w:p w:rsidR="00AB19B5" w:rsidRDefault="00AB19B5" w:rsidP="00256AED">
            <w:pPr>
              <w:jc w:val="both"/>
            </w:pPr>
          </w:p>
          <w:p w:rsidR="00EB64BF" w:rsidRDefault="00EB64BF" w:rsidP="00256AED">
            <w:pPr>
              <w:jc w:val="both"/>
            </w:pPr>
          </w:p>
        </w:tc>
      </w:tr>
      <w:tr w:rsidR="00AB19B5" w:rsidTr="00F81AEA">
        <w:trPr>
          <w:gridBefore w:val="2"/>
          <w:wBefore w:w="34" w:type="dxa"/>
          <w:trHeight w:val="283"/>
        </w:trPr>
        <w:tc>
          <w:tcPr>
            <w:tcW w:w="10031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AB19B5" w:rsidRPr="00AB19B5" w:rsidRDefault="00AB19B5" w:rsidP="00256AED">
            <w:pPr>
              <w:jc w:val="both"/>
              <w:rPr>
                <w:b/>
                <w:sz w:val="28"/>
                <w:szCs w:val="28"/>
              </w:rPr>
            </w:pPr>
            <w:r>
              <w:lastRenderedPageBreak/>
              <w:br w:type="page"/>
            </w:r>
            <w:r w:rsidRPr="00AB19B5">
              <w:rPr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AB19B5" w:rsidRPr="00900F3D" w:rsidTr="00F81AEA">
        <w:trPr>
          <w:gridBefore w:val="2"/>
          <w:wBefore w:w="34" w:type="dxa"/>
        </w:trPr>
        <w:tc>
          <w:tcPr>
            <w:tcW w:w="3083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:rsidR="00AB19B5" w:rsidRPr="00EB64BF" w:rsidRDefault="00AB19B5" w:rsidP="00256AED">
            <w:pPr>
              <w:jc w:val="both"/>
              <w:rPr>
                <w:b/>
              </w:rPr>
            </w:pPr>
            <w:r w:rsidRPr="00EB64BF">
              <w:rPr>
                <w:b/>
              </w:rPr>
              <w:t>Název studijního předmětu</w:t>
            </w:r>
          </w:p>
        </w:tc>
        <w:tc>
          <w:tcPr>
            <w:tcW w:w="6948" w:type="dxa"/>
            <w:gridSpan w:val="38"/>
            <w:tcBorders>
              <w:top w:val="double" w:sz="4" w:space="0" w:color="auto"/>
            </w:tcBorders>
          </w:tcPr>
          <w:p w:rsidR="00AB19B5" w:rsidRPr="00EB64BF" w:rsidRDefault="00326646" w:rsidP="00256AED">
            <w:pPr>
              <w:jc w:val="both"/>
              <w:rPr>
                <w:b/>
              </w:rPr>
            </w:pPr>
            <w:bookmarkStart w:id="41" w:name="Podn_akt_II"/>
            <w:bookmarkEnd w:id="41"/>
            <w:r w:rsidRPr="00EB64BF">
              <w:rPr>
                <w:b/>
              </w:rPr>
              <w:t>Business Activities</w:t>
            </w:r>
            <w:r w:rsidR="00AB19B5" w:rsidRPr="00EB64BF">
              <w:rPr>
                <w:b/>
              </w:rPr>
              <w:t xml:space="preserve"> II</w:t>
            </w:r>
          </w:p>
        </w:tc>
      </w:tr>
      <w:tr w:rsidR="00AB19B5" w:rsidTr="00F81AEA">
        <w:trPr>
          <w:gridBefore w:val="2"/>
          <w:wBefore w:w="34" w:type="dxa"/>
        </w:trPr>
        <w:tc>
          <w:tcPr>
            <w:tcW w:w="3083" w:type="dxa"/>
            <w:gridSpan w:val="6"/>
            <w:shd w:val="clear" w:color="auto" w:fill="F7CAAC"/>
          </w:tcPr>
          <w:p w:rsidR="00AB19B5" w:rsidRPr="00EB64BF" w:rsidRDefault="00AB19B5" w:rsidP="00256AED">
            <w:pPr>
              <w:jc w:val="both"/>
              <w:rPr>
                <w:b/>
              </w:rPr>
            </w:pPr>
            <w:r w:rsidRPr="00EB64BF">
              <w:rPr>
                <w:b/>
              </w:rPr>
              <w:t>Typ předmětu</w:t>
            </w:r>
          </w:p>
        </w:tc>
        <w:tc>
          <w:tcPr>
            <w:tcW w:w="3407" w:type="dxa"/>
            <w:gridSpan w:val="19"/>
          </w:tcPr>
          <w:p w:rsidR="00AB19B5" w:rsidRPr="00EB64BF" w:rsidRDefault="00AB19B5" w:rsidP="00256AED">
            <w:pPr>
              <w:jc w:val="both"/>
            </w:pPr>
            <w:r w:rsidRPr="00EB64BF">
              <w:t>povinně volitelný</w:t>
            </w:r>
          </w:p>
        </w:tc>
        <w:tc>
          <w:tcPr>
            <w:tcW w:w="2695" w:type="dxa"/>
            <w:gridSpan w:val="13"/>
            <w:shd w:val="clear" w:color="auto" w:fill="F7CAAC"/>
          </w:tcPr>
          <w:p w:rsidR="00AB19B5" w:rsidRPr="00EB64BF" w:rsidRDefault="00AB19B5" w:rsidP="00256AED">
            <w:pPr>
              <w:jc w:val="both"/>
            </w:pPr>
            <w:r w:rsidRPr="00EB64BF">
              <w:rPr>
                <w:b/>
              </w:rPr>
              <w:t>doporučený ročník / semestr</w:t>
            </w:r>
          </w:p>
        </w:tc>
        <w:tc>
          <w:tcPr>
            <w:tcW w:w="846" w:type="dxa"/>
            <w:gridSpan w:val="6"/>
          </w:tcPr>
          <w:p w:rsidR="00AB19B5" w:rsidRPr="00EB64BF" w:rsidRDefault="00AB19B5" w:rsidP="00256AED">
            <w:pPr>
              <w:jc w:val="both"/>
            </w:pPr>
            <w:r w:rsidRPr="00EB64BF">
              <w:t>2/ZS</w:t>
            </w:r>
          </w:p>
        </w:tc>
      </w:tr>
      <w:tr w:rsidR="00AB19B5" w:rsidTr="00F81AEA">
        <w:trPr>
          <w:gridBefore w:val="2"/>
          <w:wBefore w:w="34" w:type="dxa"/>
        </w:trPr>
        <w:tc>
          <w:tcPr>
            <w:tcW w:w="3083" w:type="dxa"/>
            <w:gridSpan w:val="6"/>
            <w:shd w:val="clear" w:color="auto" w:fill="F7CAAC"/>
          </w:tcPr>
          <w:p w:rsidR="00AB19B5" w:rsidRPr="00EB64BF" w:rsidRDefault="00AB19B5" w:rsidP="00256AED">
            <w:pPr>
              <w:jc w:val="both"/>
              <w:rPr>
                <w:b/>
              </w:rPr>
            </w:pPr>
            <w:r w:rsidRPr="00EB64BF">
              <w:rPr>
                <w:b/>
              </w:rPr>
              <w:t>Rozsah studijního předmětu</w:t>
            </w:r>
          </w:p>
        </w:tc>
        <w:tc>
          <w:tcPr>
            <w:tcW w:w="1702" w:type="dxa"/>
            <w:gridSpan w:val="12"/>
          </w:tcPr>
          <w:p w:rsidR="00AB19B5" w:rsidRPr="00EB64BF" w:rsidRDefault="00AB19B5" w:rsidP="00256AED">
            <w:pPr>
              <w:jc w:val="both"/>
            </w:pPr>
            <w:r w:rsidRPr="00EB64BF">
              <w:t>14p+14s+0l</w:t>
            </w:r>
          </w:p>
        </w:tc>
        <w:tc>
          <w:tcPr>
            <w:tcW w:w="889" w:type="dxa"/>
            <w:gridSpan w:val="3"/>
            <w:shd w:val="clear" w:color="auto" w:fill="F7CAAC"/>
          </w:tcPr>
          <w:p w:rsidR="00AB19B5" w:rsidRPr="00EB64BF" w:rsidRDefault="00AB19B5" w:rsidP="00256AED">
            <w:pPr>
              <w:jc w:val="both"/>
              <w:rPr>
                <w:b/>
              </w:rPr>
            </w:pPr>
            <w:r w:rsidRPr="00EB64BF"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4"/>
          </w:tcPr>
          <w:p w:rsidR="00AB19B5" w:rsidRPr="00EB64BF" w:rsidRDefault="00AB19B5" w:rsidP="00256AED">
            <w:pPr>
              <w:jc w:val="both"/>
            </w:pPr>
            <w:r w:rsidRPr="00EB64BF">
              <w:t>28</w:t>
            </w:r>
          </w:p>
        </w:tc>
        <w:tc>
          <w:tcPr>
            <w:tcW w:w="2156" w:type="dxa"/>
            <w:gridSpan w:val="9"/>
            <w:shd w:val="clear" w:color="auto" w:fill="F7CAAC"/>
          </w:tcPr>
          <w:p w:rsidR="00AB19B5" w:rsidRPr="00EB64BF" w:rsidRDefault="00AB19B5" w:rsidP="00256AED">
            <w:pPr>
              <w:jc w:val="both"/>
              <w:rPr>
                <w:b/>
              </w:rPr>
            </w:pPr>
            <w:r w:rsidRPr="00EB64BF">
              <w:rPr>
                <w:b/>
              </w:rPr>
              <w:t>kreditů</w:t>
            </w:r>
          </w:p>
        </w:tc>
        <w:tc>
          <w:tcPr>
            <w:tcW w:w="1385" w:type="dxa"/>
            <w:gridSpan w:val="10"/>
          </w:tcPr>
          <w:p w:rsidR="00AB19B5" w:rsidRPr="00EB64BF" w:rsidRDefault="00AB19B5" w:rsidP="00256AED">
            <w:pPr>
              <w:jc w:val="both"/>
            </w:pPr>
            <w:r w:rsidRPr="00EB64BF">
              <w:t>2</w:t>
            </w:r>
          </w:p>
        </w:tc>
      </w:tr>
      <w:tr w:rsidR="00AB19B5" w:rsidTr="00F81AEA">
        <w:trPr>
          <w:gridBefore w:val="2"/>
          <w:wBefore w:w="34" w:type="dxa"/>
        </w:trPr>
        <w:tc>
          <w:tcPr>
            <w:tcW w:w="3083" w:type="dxa"/>
            <w:gridSpan w:val="6"/>
            <w:shd w:val="clear" w:color="auto" w:fill="F7CAAC"/>
          </w:tcPr>
          <w:p w:rsidR="00AB19B5" w:rsidRPr="00EB64BF" w:rsidRDefault="00AB19B5" w:rsidP="00256AED">
            <w:pPr>
              <w:jc w:val="both"/>
              <w:rPr>
                <w:b/>
              </w:rPr>
            </w:pPr>
            <w:r w:rsidRPr="00EB64BF">
              <w:rPr>
                <w:b/>
              </w:rPr>
              <w:t>Prerekvizity, korekvizity, ekvivalence</w:t>
            </w:r>
          </w:p>
        </w:tc>
        <w:tc>
          <w:tcPr>
            <w:tcW w:w="6948" w:type="dxa"/>
            <w:gridSpan w:val="38"/>
          </w:tcPr>
          <w:p w:rsidR="00AB19B5" w:rsidRPr="00EB64BF" w:rsidRDefault="00AB19B5" w:rsidP="00256AED">
            <w:pPr>
              <w:jc w:val="both"/>
            </w:pPr>
          </w:p>
        </w:tc>
      </w:tr>
      <w:tr w:rsidR="00AB19B5" w:rsidTr="00F81AEA">
        <w:trPr>
          <w:gridBefore w:val="2"/>
          <w:wBefore w:w="34" w:type="dxa"/>
        </w:trPr>
        <w:tc>
          <w:tcPr>
            <w:tcW w:w="3083" w:type="dxa"/>
            <w:gridSpan w:val="6"/>
            <w:shd w:val="clear" w:color="auto" w:fill="F7CAAC"/>
          </w:tcPr>
          <w:p w:rsidR="00AB19B5" w:rsidRPr="00EB64BF" w:rsidRDefault="00AB19B5" w:rsidP="00256AED">
            <w:pPr>
              <w:jc w:val="both"/>
              <w:rPr>
                <w:b/>
              </w:rPr>
            </w:pPr>
            <w:r w:rsidRPr="00EB64BF">
              <w:rPr>
                <w:b/>
              </w:rPr>
              <w:t>Způsob ověření studijních výsledků</w:t>
            </w:r>
          </w:p>
        </w:tc>
        <w:tc>
          <w:tcPr>
            <w:tcW w:w="3407" w:type="dxa"/>
            <w:gridSpan w:val="19"/>
          </w:tcPr>
          <w:p w:rsidR="00AB19B5" w:rsidRPr="00EB64BF" w:rsidRDefault="00AB19B5" w:rsidP="00256AED">
            <w:pPr>
              <w:jc w:val="both"/>
            </w:pPr>
            <w:r w:rsidRPr="00EB64BF">
              <w:t>klasifikovaný zápočet</w:t>
            </w:r>
          </w:p>
        </w:tc>
        <w:tc>
          <w:tcPr>
            <w:tcW w:w="1554" w:type="dxa"/>
            <w:gridSpan w:val="5"/>
            <w:shd w:val="clear" w:color="auto" w:fill="F7CAAC"/>
          </w:tcPr>
          <w:p w:rsidR="00AB19B5" w:rsidRPr="00EB64BF" w:rsidRDefault="00AB19B5" w:rsidP="00256AED">
            <w:pPr>
              <w:jc w:val="both"/>
              <w:rPr>
                <w:b/>
              </w:rPr>
            </w:pPr>
            <w:r w:rsidRPr="00EB64BF">
              <w:rPr>
                <w:b/>
              </w:rPr>
              <w:t>Forma výuky</w:t>
            </w:r>
          </w:p>
        </w:tc>
        <w:tc>
          <w:tcPr>
            <w:tcW w:w="1987" w:type="dxa"/>
            <w:gridSpan w:val="14"/>
          </w:tcPr>
          <w:p w:rsidR="00AB19B5" w:rsidRPr="00EB64BF" w:rsidRDefault="00AB19B5" w:rsidP="00256AED">
            <w:pPr>
              <w:jc w:val="both"/>
            </w:pPr>
            <w:r w:rsidRPr="00EB64BF">
              <w:t>přednášky, semináře</w:t>
            </w:r>
          </w:p>
        </w:tc>
      </w:tr>
      <w:tr w:rsidR="00AB19B5" w:rsidTr="00F81AEA">
        <w:trPr>
          <w:gridBefore w:val="2"/>
          <w:wBefore w:w="34" w:type="dxa"/>
        </w:trPr>
        <w:tc>
          <w:tcPr>
            <w:tcW w:w="3083" w:type="dxa"/>
            <w:gridSpan w:val="6"/>
            <w:shd w:val="clear" w:color="auto" w:fill="F7CAAC"/>
          </w:tcPr>
          <w:p w:rsidR="00AB19B5" w:rsidRPr="00EB64BF" w:rsidRDefault="00AB19B5" w:rsidP="00256AED">
            <w:pPr>
              <w:jc w:val="both"/>
              <w:rPr>
                <w:b/>
              </w:rPr>
            </w:pPr>
            <w:r w:rsidRPr="00EB64BF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948" w:type="dxa"/>
            <w:gridSpan w:val="38"/>
            <w:tcBorders>
              <w:bottom w:val="single" w:sz="4" w:space="0" w:color="auto"/>
            </w:tcBorders>
          </w:tcPr>
          <w:p w:rsidR="00AB19B5" w:rsidRPr="00EB64BF" w:rsidRDefault="00AB19B5" w:rsidP="00256AED">
            <w:pPr>
              <w:jc w:val="both"/>
            </w:pPr>
            <w:r w:rsidRPr="00EB64BF">
              <w:t>Písemná forma; vypracování podnikatelského plánu.</w:t>
            </w:r>
          </w:p>
        </w:tc>
      </w:tr>
      <w:tr w:rsidR="00AB19B5" w:rsidTr="00F81AEA">
        <w:trPr>
          <w:gridBefore w:val="2"/>
          <w:wBefore w:w="34" w:type="dxa"/>
          <w:trHeight w:val="197"/>
        </w:trPr>
        <w:tc>
          <w:tcPr>
            <w:tcW w:w="3083" w:type="dxa"/>
            <w:gridSpan w:val="6"/>
            <w:tcBorders>
              <w:top w:val="nil"/>
            </w:tcBorders>
            <w:shd w:val="clear" w:color="auto" w:fill="F7CAAC"/>
          </w:tcPr>
          <w:p w:rsidR="00AB19B5" w:rsidRPr="00EB64BF" w:rsidRDefault="00AB19B5" w:rsidP="00256AED">
            <w:pPr>
              <w:jc w:val="both"/>
              <w:rPr>
                <w:b/>
              </w:rPr>
            </w:pPr>
            <w:r w:rsidRPr="00EB64BF">
              <w:rPr>
                <w:b/>
              </w:rPr>
              <w:t>Garant předmětu</w:t>
            </w:r>
          </w:p>
        </w:tc>
        <w:tc>
          <w:tcPr>
            <w:tcW w:w="6948" w:type="dxa"/>
            <w:gridSpan w:val="38"/>
            <w:tcBorders>
              <w:top w:val="single" w:sz="4" w:space="0" w:color="auto"/>
            </w:tcBorders>
          </w:tcPr>
          <w:p w:rsidR="00AB19B5" w:rsidRPr="00EB64BF" w:rsidRDefault="00AB19B5" w:rsidP="00256AED">
            <w:pPr>
              <w:jc w:val="both"/>
            </w:pPr>
          </w:p>
        </w:tc>
      </w:tr>
      <w:tr w:rsidR="00AB19B5" w:rsidTr="00F81AEA">
        <w:trPr>
          <w:gridBefore w:val="2"/>
          <w:wBefore w:w="34" w:type="dxa"/>
          <w:trHeight w:val="243"/>
        </w:trPr>
        <w:tc>
          <w:tcPr>
            <w:tcW w:w="3083" w:type="dxa"/>
            <w:gridSpan w:val="6"/>
            <w:tcBorders>
              <w:top w:val="nil"/>
            </w:tcBorders>
            <w:shd w:val="clear" w:color="auto" w:fill="F7CAAC"/>
          </w:tcPr>
          <w:p w:rsidR="00AB19B5" w:rsidRPr="00EB64BF" w:rsidRDefault="00AB19B5" w:rsidP="00256AED">
            <w:pPr>
              <w:jc w:val="both"/>
              <w:rPr>
                <w:b/>
              </w:rPr>
            </w:pPr>
            <w:r w:rsidRPr="00EB64BF">
              <w:rPr>
                <w:b/>
              </w:rPr>
              <w:t>Zapojení garanta do výuky předmětu</w:t>
            </w:r>
          </w:p>
        </w:tc>
        <w:tc>
          <w:tcPr>
            <w:tcW w:w="6948" w:type="dxa"/>
            <w:gridSpan w:val="38"/>
            <w:tcBorders>
              <w:top w:val="nil"/>
            </w:tcBorders>
          </w:tcPr>
          <w:p w:rsidR="00AB19B5" w:rsidRPr="00EB64BF" w:rsidRDefault="00AB19B5" w:rsidP="00256AED">
            <w:pPr>
              <w:jc w:val="both"/>
            </w:pPr>
          </w:p>
        </w:tc>
      </w:tr>
      <w:tr w:rsidR="00AB19B5" w:rsidTr="00F81AEA">
        <w:trPr>
          <w:gridBefore w:val="2"/>
          <w:wBefore w:w="34" w:type="dxa"/>
        </w:trPr>
        <w:tc>
          <w:tcPr>
            <w:tcW w:w="3083" w:type="dxa"/>
            <w:gridSpan w:val="6"/>
            <w:shd w:val="clear" w:color="auto" w:fill="F7CAAC"/>
          </w:tcPr>
          <w:p w:rsidR="00AB19B5" w:rsidRPr="00EB64BF" w:rsidRDefault="00AB19B5" w:rsidP="00256AED">
            <w:pPr>
              <w:jc w:val="both"/>
              <w:rPr>
                <w:b/>
              </w:rPr>
            </w:pPr>
            <w:r w:rsidRPr="00EB64BF">
              <w:rPr>
                <w:b/>
              </w:rPr>
              <w:t>Vyučující</w:t>
            </w:r>
          </w:p>
        </w:tc>
        <w:tc>
          <w:tcPr>
            <w:tcW w:w="6948" w:type="dxa"/>
            <w:gridSpan w:val="38"/>
            <w:tcBorders>
              <w:bottom w:val="nil"/>
            </w:tcBorders>
          </w:tcPr>
          <w:p w:rsidR="00AB19B5" w:rsidRPr="00EB64BF" w:rsidRDefault="00AB19B5" w:rsidP="00256AED">
            <w:pPr>
              <w:jc w:val="both"/>
            </w:pPr>
          </w:p>
        </w:tc>
      </w:tr>
      <w:tr w:rsidR="00AB19B5" w:rsidTr="00F81AEA">
        <w:trPr>
          <w:gridBefore w:val="2"/>
          <w:wBefore w:w="34" w:type="dxa"/>
          <w:trHeight w:val="304"/>
        </w:trPr>
        <w:tc>
          <w:tcPr>
            <w:tcW w:w="10031" w:type="dxa"/>
            <w:gridSpan w:val="44"/>
            <w:tcBorders>
              <w:top w:val="nil"/>
            </w:tcBorders>
          </w:tcPr>
          <w:p w:rsidR="00AB19B5" w:rsidRPr="00EB64BF" w:rsidRDefault="00AB19B5" w:rsidP="002E604A">
            <w:pPr>
              <w:spacing w:before="60" w:after="60"/>
              <w:jc w:val="both"/>
            </w:pPr>
            <w:r w:rsidRPr="00EB64BF">
              <w:rPr>
                <w:i/>
              </w:rPr>
              <w:t>Předmět má pro zaměření SP doplňující charakter.</w:t>
            </w:r>
          </w:p>
        </w:tc>
      </w:tr>
      <w:tr w:rsidR="00AB19B5" w:rsidTr="00F81AEA">
        <w:trPr>
          <w:gridBefore w:val="2"/>
          <w:wBefore w:w="34" w:type="dxa"/>
        </w:trPr>
        <w:tc>
          <w:tcPr>
            <w:tcW w:w="3083" w:type="dxa"/>
            <w:gridSpan w:val="6"/>
            <w:shd w:val="clear" w:color="auto" w:fill="F7CAAC"/>
          </w:tcPr>
          <w:p w:rsidR="00AB19B5" w:rsidRPr="00EB64BF" w:rsidRDefault="00AB19B5" w:rsidP="00256AED">
            <w:pPr>
              <w:jc w:val="both"/>
              <w:rPr>
                <w:b/>
              </w:rPr>
            </w:pPr>
            <w:r w:rsidRPr="00EB64BF">
              <w:rPr>
                <w:b/>
              </w:rPr>
              <w:t>Stručná anotace předmětu</w:t>
            </w:r>
          </w:p>
        </w:tc>
        <w:tc>
          <w:tcPr>
            <w:tcW w:w="6948" w:type="dxa"/>
            <w:gridSpan w:val="38"/>
            <w:tcBorders>
              <w:bottom w:val="nil"/>
            </w:tcBorders>
          </w:tcPr>
          <w:p w:rsidR="00AB19B5" w:rsidRPr="00EB64BF" w:rsidRDefault="00AB19B5" w:rsidP="00256AED">
            <w:pPr>
              <w:jc w:val="both"/>
            </w:pPr>
          </w:p>
        </w:tc>
      </w:tr>
      <w:tr w:rsidR="00AB19B5" w:rsidRPr="0067005E" w:rsidTr="00F81AEA">
        <w:trPr>
          <w:gridBefore w:val="2"/>
          <w:wBefore w:w="34" w:type="dxa"/>
          <w:trHeight w:val="3938"/>
        </w:trPr>
        <w:tc>
          <w:tcPr>
            <w:tcW w:w="10031" w:type="dxa"/>
            <w:gridSpan w:val="44"/>
            <w:tcBorders>
              <w:top w:val="nil"/>
              <w:bottom w:val="single" w:sz="12" w:space="0" w:color="auto"/>
            </w:tcBorders>
          </w:tcPr>
          <w:p w:rsidR="00AB19B5" w:rsidRPr="00EB64BF" w:rsidRDefault="00AB19B5" w:rsidP="00256AED">
            <w:pPr>
              <w:jc w:val="both"/>
            </w:pPr>
            <w:r w:rsidRPr="00EB64BF">
              <w:t>Cílem předmětu je seznámit studenty s podnikatelským prostředím v České republice a v Evropské unii. Studenti získají základní znalosti z oblasti podnikání, zakládání vlastních podnikatelských subjektů a řízení takto vzniklých subjektů. Budou se orientovat v problematice tvorby podnikatelského plánu, právním minimu pro založení a vznik firmy, a to jak fyzické osoby, tak právnické osoby. Budou dále znát základní ekonomické vazby a fungování firem. Studenti budou schopni vytvořit si vlastní podnikání, založit vlastní podnikatelský subjekt a spočítat jeho ekonomickou efektivnost. Obsah předmětu tvoří tyto tematické celky:</w:t>
            </w:r>
          </w:p>
          <w:p w:rsidR="00AB19B5" w:rsidRPr="00EB64BF" w:rsidRDefault="00AB19B5" w:rsidP="00AB19B5">
            <w:pPr>
              <w:pStyle w:val="Odstavecseseznamem"/>
              <w:numPr>
                <w:ilvl w:val="0"/>
                <w:numId w:val="36"/>
              </w:numPr>
              <w:ind w:left="284" w:hanging="57"/>
              <w:jc w:val="both"/>
            </w:pPr>
            <w:r w:rsidRPr="00EB64BF">
              <w:t>Úvod do podnikání, podnikatelské prostředí.</w:t>
            </w:r>
          </w:p>
          <w:p w:rsidR="00AB19B5" w:rsidRPr="00EB64BF" w:rsidRDefault="00AB19B5" w:rsidP="00AB19B5">
            <w:pPr>
              <w:pStyle w:val="Odstavecseseznamem"/>
              <w:numPr>
                <w:ilvl w:val="0"/>
                <w:numId w:val="36"/>
              </w:numPr>
              <w:ind w:left="284" w:hanging="57"/>
              <w:jc w:val="both"/>
            </w:pPr>
            <w:r w:rsidRPr="00EB64BF">
              <w:t>Podnikatelské prostředí v Evropské unii.</w:t>
            </w:r>
          </w:p>
          <w:p w:rsidR="00AB19B5" w:rsidRPr="00EB64BF" w:rsidRDefault="00AB19B5" w:rsidP="00AB19B5">
            <w:pPr>
              <w:pStyle w:val="Odstavecseseznamem"/>
              <w:numPr>
                <w:ilvl w:val="0"/>
                <w:numId w:val="36"/>
              </w:numPr>
              <w:ind w:left="284" w:hanging="57"/>
              <w:jc w:val="both"/>
            </w:pPr>
            <w:r w:rsidRPr="00EB64BF">
              <w:t>Právní aspekty podnikání a právní formy podnikání v ČR.</w:t>
            </w:r>
          </w:p>
          <w:p w:rsidR="00AB19B5" w:rsidRPr="00EB64BF" w:rsidRDefault="00AB19B5" w:rsidP="00AB19B5">
            <w:pPr>
              <w:pStyle w:val="Odstavecseseznamem"/>
              <w:numPr>
                <w:ilvl w:val="0"/>
                <w:numId w:val="36"/>
              </w:numPr>
              <w:ind w:left="284" w:hanging="57"/>
              <w:jc w:val="both"/>
            </w:pPr>
            <w:r w:rsidRPr="00EB64BF">
              <w:t xml:space="preserve">Životní cyklus podniku, vznik a zánik podniku. </w:t>
            </w:r>
          </w:p>
          <w:p w:rsidR="00AB19B5" w:rsidRPr="00EB64BF" w:rsidRDefault="00AB19B5" w:rsidP="00AB19B5">
            <w:pPr>
              <w:pStyle w:val="Odstavecseseznamem"/>
              <w:numPr>
                <w:ilvl w:val="0"/>
                <w:numId w:val="36"/>
              </w:numPr>
              <w:ind w:left="284" w:hanging="57"/>
              <w:jc w:val="both"/>
            </w:pPr>
            <w:r w:rsidRPr="00EB64BF">
              <w:t>Živnostenské právo.</w:t>
            </w:r>
          </w:p>
          <w:p w:rsidR="00AB19B5" w:rsidRPr="00EB64BF" w:rsidRDefault="00AB19B5" w:rsidP="00AB19B5">
            <w:pPr>
              <w:pStyle w:val="Odstavecseseznamem"/>
              <w:numPr>
                <w:ilvl w:val="0"/>
                <w:numId w:val="36"/>
              </w:numPr>
              <w:ind w:left="284" w:hanging="57"/>
              <w:jc w:val="both"/>
            </w:pPr>
            <w:r w:rsidRPr="00EB64BF">
              <w:t>Založení fyzické a právnické osoby.</w:t>
            </w:r>
          </w:p>
          <w:p w:rsidR="00AB19B5" w:rsidRPr="00EB64BF" w:rsidRDefault="00AB19B5" w:rsidP="00AB19B5">
            <w:pPr>
              <w:pStyle w:val="Odstavecseseznamem"/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hanging="57"/>
              <w:jc w:val="both"/>
            </w:pPr>
            <w:r w:rsidRPr="00EB64BF">
              <w:t>Podpora podnikání.</w:t>
            </w:r>
          </w:p>
          <w:p w:rsidR="00AB19B5" w:rsidRPr="00EB64BF" w:rsidRDefault="00AB19B5" w:rsidP="00AB19B5">
            <w:pPr>
              <w:pStyle w:val="Odstavecseseznamem"/>
              <w:numPr>
                <w:ilvl w:val="0"/>
                <w:numId w:val="36"/>
              </w:numPr>
              <w:ind w:left="284" w:hanging="57"/>
              <w:jc w:val="both"/>
            </w:pPr>
            <w:r w:rsidRPr="00EB64BF">
              <w:t xml:space="preserve">Základy podnikové ekonomiky. </w:t>
            </w:r>
          </w:p>
          <w:p w:rsidR="00AB19B5" w:rsidRPr="00EB64BF" w:rsidRDefault="00AB19B5" w:rsidP="00AB19B5">
            <w:pPr>
              <w:pStyle w:val="Odstavecseseznamem"/>
              <w:numPr>
                <w:ilvl w:val="0"/>
                <w:numId w:val="36"/>
              </w:numPr>
              <w:ind w:left="284" w:hanging="57"/>
              <w:jc w:val="both"/>
            </w:pPr>
            <w:r w:rsidRPr="00EB64BF">
              <w:t>Řízení nákladů, výnosů a výsledku hospodaření.</w:t>
            </w:r>
          </w:p>
          <w:p w:rsidR="00AB19B5" w:rsidRPr="00EB64BF" w:rsidRDefault="00AB19B5" w:rsidP="00AB19B5">
            <w:pPr>
              <w:pStyle w:val="Odstavecseseznamem"/>
              <w:numPr>
                <w:ilvl w:val="0"/>
                <w:numId w:val="36"/>
              </w:numPr>
              <w:ind w:left="284" w:hanging="57"/>
              <w:jc w:val="both"/>
            </w:pPr>
            <w:r w:rsidRPr="00EB64BF">
              <w:t>Majetková a kapitálová struktura podniku.</w:t>
            </w:r>
          </w:p>
          <w:p w:rsidR="00AB19B5" w:rsidRPr="00EB64BF" w:rsidRDefault="00AB19B5" w:rsidP="00AB19B5">
            <w:pPr>
              <w:pStyle w:val="Odstavecseseznamem"/>
              <w:numPr>
                <w:ilvl w:val="0"/>
                <w:numId w:val="36"/>
              </w:numPr>
              <w:ind w:left="284" w:hanging="57"/>
              <w:jc w:val="both"/>
            </w:pPr>
            <w:r w:rsidRPr="00EB64BF">
              <w:t xml:space="preserve">Základy financí a finančního řízení v podniku. </w:t>
            </w:r>
          </w:p>
          <w:p w:rsidR="00AB19B5" w:rsidRPr="00EB64BF" w:rsidRDefault="00AB19B5" w:rsidP="00AB19B5">
            <w:pPr>
              <w:pStyle w:val="Odstavecseseznamem"/>
              <w:numPr>
                <w:ilvl w:val="0"/>
                <w:numId w:val="36"/>
              </w:numPr>
              <w:ind w:left="284" w:hanging="57"/>
              <w:jc w:val="both"/>
            </w:pPr>
            <w:r w:rsidRPr="00EB64BF">
              <w:t>Daňové aspekty v podnikání.</w:t>
            </w:r>
          </w:p>
          <w:p w:rsidR="00AB19B5" w:rsidRPr="00EB64BF" w:rsidRDefault="008707F4" w:rsidP="00AB19B5">
            <w:pPr>
              <w:pStyle w:val="Odstavecseseznamem"/>
              <w:numPr>
                <w:ilvl w:val="0"/>
                <w:numId w:val="36"/>
              </w:numPr>
              <w:ind w:left="284" w:hanging="57"/>
              <w:jc w:val="both"/>
            </w:pPr>
            <w:r w:rsidRPr="00EB64BF">
              <w:t>Tvorba podnikatelského plánu.</w:t>
            </w:r>
          </w:p>
          <w:p w:rsidR="00AB19B5" w:rsidRPr="00EB64BF" w:rsidRDefault="00AB19B5" w:rsidP="00AB19B5">
            <w:pPr>
              <w:pStyle w:val="Odstavecseseznamem"/>
              <w:numPr>
                <w:ilvl w:val="0"/>
                <w:numId w:val="36"/>
              </w:numPr>
              <w:suppressAutoHyphens/>
              <w:ind w:left="284" w:hanging="57"/>
            </w:pPr>
            <w:r w:rsidRPr="00EB64BF">
              <w:t>Bankovní soustava a pojišťovny v České republice.</w:t>
            </w:r>
          </w:p>
        </w:tc>
      </w:tr>
      <w:tr w:rsidR="00AB19B5" w:rsidTr="00F81AEA">
        <w:trPr>
          <w:gridBefore w:val="2"/>
          <w:wBefore w:w="34" w:type="dxa"/>
          <w:trHeight w:val="265"/>
        </w:trPr>
        <w:tc>
          <w:tcPr>
            <w:tcW w:w="3650" w:type="dxa"/>
            <w:gridSpan w:val="12"/>
            <w:tcBorders>
              <w:top w:val="nil"/>
            </w:tcBorders>
            <w:shd w:val="clear" w:color="auto" w:fill="F7CAAC"/>
          </w:tcPr>
          <w:p w:rsidR="00AB19B5" w:rsidRPr="00EB64BF" w:rsidRDefault="00AB19B5" w:rsidP="00256AED">
            <w:pPr>
              <w:jc w:val="both"/>
            </w:pPr>
            <w:r w:rsidRPr="00EB64BF">
              <w:rPr>
                <w:b/>
              </w:rPr>
              <w:t>Studijní literatura a studijní pomůcky</w:t>
            </w:r>
          </w:p>
        </w:tc>
        <w:tc>
          <w:tcPr>
            <w:tcW w:w="6381" w:type="dxa"/>
            <w:gridSpan w:val="32"/>
            <w:tcBorders>
              <w:top w:val="nil"/>
              <w:bottom w:val="nil"/>
            </w:tcBorders>
          </w:tcPr>
          <w:p w:rsidR="00AB19B5" w:rsidRPr="00EB64BF" w:rsidRDefault="00AB19B5" w:rsidP="00256AED">
            <w:pPr>
              <w:jc w:val="both"/>
            </w:pPr>
          </w:p>
        </w:tc>
      </w:tr>
      <w:tr w:rsidR="00AB19B5" w:rsidTr="00F81AEA">
        <w:trPr>
          <w:gridBefore w:val="2"/>
          <w:wBefore w:w="34" w:type="dxa"/>
          <w:trHeight w:val="555"/>
        </w:trPr>
        <w:tc>
          <w:tcPr>
            <w:tcW w:w="10031" w:type="dxa"/>
            <w:gridSpan w:val="44"/>
            <w:tcBorders>
              <w:top w:val="nil"/>
            </w:tcBorders>
          </w:tcPr>
          <w:p w:rsidR="00AB19B5" w:rsidRDefault="00AB19B5" w:rsidP="00256AED">
            <w:pPr>
              <w:jc w:val="both"/>
            </w:pPr>
            <w:r w:rsidRPr="00EB64BF">
              <w:rPr>
                <w:u w:val="single"/>
              </w:rPr>
              <w:t>Povinná literatura</w:t>
            </w:r>
            <w:r w:rsidRPr="00EB64BF">
              <w:t>:</w:t>
            </w:r>
          </w:p>
          <w:p w:rsidR="002E604A" w:rsidRDefault="002E604A" w:rsidP="002E604A">
            <w:pPr>
              <w:jc w:val="both"/>
              <w:rPr>
                <w:u w:val="single"/>
              </w:rPr>
            </w:pPr>
            <w:r w:rsidRPr="0029786C">
              <w:t>Výukové materiály v anglickém jazyce poskytnuté vyučujícím.</w:t>
            </w:r>
          </w:p>
          <w:p w:rsidR="00AB19B5" w:rsidRPr="00EB64BF" w:rsidRDefault="00AB19B5" w:rsidP="00256AED">
            <w:pPr>
              <w:jc w:val="both"/>
              <w:rPr>
                <w:shd w:val="clear" w:color="auto" w:fill="FFFFFF"/>
              </w:rPr>
            </w:pPr>
            <w:r w:rsidRPr="00EB64BF">
              <w:rPr>
                <w:shd w:val="clear" w:color="auto" w:fill="FFFFFF"/>
              </w:rPr>
              <w:t>MOSEY, S., NOKE, H., KIRKHAM, P. Building an Entrepreneurial Organisation. London: Routledge, Taylor &amp; Francis Group, 2017. 138 s. Routledge Masters in Entrepreneurship. ISBN 978-1-138-86113-8.</w:t>
            </w:r>
          </w:p>
          <w:p w:rsidR="00AB19B5" w:rsidRPr="00EB64BF" w:rsidRDefault="00AB19B5" w:rsidP="00256AED">
            <w:pPr>
              <w:jc w:val="both"/>
            </w:pPr>
            <w:r w:rsidRPr="00EB64BF">
              <w:rPr>
                <w:shd w:val="clear" w:color="auto" w:fill="FFFFFF"/>
              </w:rPr>
              <w:t>SHELTON, H. The Secrets to Writing a Successful Business Plan: A Pro Shares a Step-by-Step Guide to Creating a Plan that Gets Results. Upd. and Exp. Ed. Rockville: Summit Valley Press, 2017. 312 s. ISBN 978-0-9899460-3-2.</w:t>
            </w:r>
          </w:p>
          <w:p w:rsidR="00AB19B5" w:rsidRPr="00EB64BF" w:rsidRDefault="00AB19B5" w:rsidP="00256AED">
            <w:pPr>
              <w:jc w:val="both"/>
            </w:pPr>
          </w:p>
          <w:p w:rsidR="00AB19B5" w:rsidRPr="00EB64BF" w:rsidRDefault="00AB19B5" w:rsidP="00256AED">
            <w:pPr>
              <w:jc w:val="both"/>
            </w:pPr>
            <w:r w:rsidRPr="00EB64BF">
              <w:rPr>
                <w:u w:val="single"/>
              </w:rPr>
              <w:t>Doporučená literatura</w:t>
            </w:r>
            <w:r w:rsidRPr="00EB64BF">
              <w:t>:</w:t>
            </w:r>
          </w:p>
          <w:p w:rsidR="00AB19B5" w:rsidRPr="00EB64BF" w:rsidRDefault="00AB19B5" w:rsidP="00256AED">
            <w:pPr>
              <w:jc w:val="both"/>
            </w:pPr>
            <w:r w:rsidRPr="00EB64BF">
              <w:rPr>
                <w:shd w:val="clear" w:color="auto" w:fill="FFFFFF"/>
              </w:rPr>
              <w:t>JOHN, V. How to Run a Business without Risk: The Truth Revealed about Business Risk: Ten Interviews with Experienced Entrepreneurs and Advisors. London: Meriglobe Business Academy, 2017. 247 s. ISBN 978-1-911511-14-4.</w:t>
            </w:r>
          </w:p>
        </w:tc>
      </w:tr>
      <w:tr w:rsidR="00AB19B5" w:rsidTr="00F81AEA">
        <w:trPr>
          <w:gridBefore w:val="2"/>
          <w:wBefore w:w="34" w:type="dxa"/>
        </w:trPr>
        <w:tc>
          <w:tcPr>
            <w:tcW w:w="10031" w:type="dxa"/>
            <w:gridSpan w:val="44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AB19B5" w:rsidRPr="00EB64BF" w:rsidRDefault="00AB19B5" w:rsidP="00256AED">
            <w:pPr>
              <w:jc w:val="center"/>
              <w:rPr>
                <w:b/>
              </w:rPr>
            </w:pPr>
            <w:r w:rsidRPr="00EB64BF">
              <w:rPr>
                <w:b/>
              </w:rPr>
              <w:t>Informace ke kombinované nebo distanční formě</w:t>
            </w:r>
          </w:p>
        </w:tc>
      </w:tr>
      <w:tr w:rsidR="00AB19B5" w:rsidTr="00F81AEA">
        <w:trPr>
          <w:gridBefore w:val="2"/>
          <w:wBefore w:w="34" w:type="dxa"/>
        </w:trPr>
        <w:tc>
          <w:tcPr>
            <w:tcW w:w="4785" w:type="dxa"/>
            <w:gridSpan w:val="18"/>
            <w:tcBorders>
              <w:top w:val="single" w:sz="2" w:space="0" w:color="auto"/>
            </w:tcBorders>
            <w:shd w:val="clear" w:color="auto" w:fill="F7CAAC"/>
          </w:tcPr>
          <w:p w:rsidR="00AB19B5" w:rsidRPr="00EB64BF" w:rsidRDefault="00AB19B5" w:rsidP="00256AED">
            <w:pPr>
              <w:jc w:val="both"/>
            </w:pPr>
            <w:r w:rsidRPr="00EB64BF"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3"/>
            <w:tcBorders>
              <w:top w:val="single" w:sz="2" w:space="0" w:color="auto"/>
            </w:tcBorders>
          </w:tcPr>
          <w:p w:rsidR="00AB19B5" w:rsidRPr="00EB64BF" w:rsidRDefault="00AB19B5" w:rsidP="00256AED">
            <w:pPr>
              <w:jc w:val="center"/>
            </w:pPr>
          </w:p>
        </w:tc>
        <w:tc>
          <w:tcPr>
            <w:tcW w:w="4357" w:type="dxa"/>
            <w:gridSpan w:val="23"/>
            <w:tcBorders>
              <w:top w:val="single" w:sz="2" w:space="0" w:color="auto"/>
            </w:tcBorders>
            <w:shd w:val="clear" w:color="auto" w:fill="F7CAAC"/>
          </w:tcPr>
          <w:p w:rsidR="00AB19B5" w:rsidRPr="00EB64BF" w:rsidRDefault="00AB19B5" w:rsidP="00256AED">
            <w:pPr>
              <w:jc w:val="both"/>
              <w:rPr>
                <w:b/>
              </w:rPr>
            </w:pPr>
            <w:r w:rsidRPr="00EB64BF">
              <w:rPr>
                <w:b/>
              </w:rPr>
              <w:t xml:space="preserve">hodin </w:t>
            </w:r>
          </w:p>
        </w:tc>
      </w:tr>
      <w:tr w:rsidR="00AB19B5" w:rsidTr="00F81AEA">
        <w:trPr>
          <w:gridBefore w:val="2"/>
          <w:wBefore w:w="34" w:type="dxa"/>
        </w:trPr>
        <w:tc>
          <w:tcPr>
            <w:tcW w:w="10031" w:type="dxa"/>
            <w:gridSpan w:val="44"/>
            <w:shd w:val="clear" w:color="auto" w:fill="F7CAAC"/>
          </w:tcPr>
          <w:p w:rsidR="00AB19B5" w:rsidRPr="00EB64BF" w:rsidRDefault="00AB19B5" w:rsidP="00256AED">
            <w:pPr>
              <w:jc w:val="both"/>
              <w:rPr>
                <w:b/>
              </w:rPr>
            </w:pPr>
            <w:r w:rsidRPr="00EB64BF">
              <w:rPr>
                <w:b/>
              </w:rPr>
              <w:t>Informace o způsobu kontaktu s vyučujícím</w:t>
            </w:r>
          </w:p>
        </w:tc>
      </w:tr>
      <w:tr w:rsidR="00AB19B5" w:rsidTr="00F81AEA">
        <w:trPr>
          <w:gridBefore w:val="2"/>
          <w:wBefore w:w="34" w:type="dxa"/>
          <w:trHeight w:val="696"/>
        </w:trPr>
        <w:tc>
          <w:tcPr>
            <w:tcW w:w="10031" w:type="dxa"/>
            <w:gridSpan w:val="44"/>
          </w:tcPr>
          <w:p w:rsidR="00AB19B5" w:rsidRDefault="00AB19B5" w:rsidP="00256AED">
            <w:pPr>
              <w:spacing w:before="60"/>
              <w:jc w:val="both"/>
            </w:pPr>
          </w:p>
          <w:p w:rsidR="00EB64BF" w:rsidRDefault="00EB64BF" w:rsidP="00256AED">
            <w:pPr>
              <w:spacing w:before="60"/>
              <w:jc w:val="both"/>
            </w:pPr>
          </w:p>
          <w:p w:rsidR="00EB64BF" w:rsidRDefault="00EB64BF" w:rsidP="00256AED">
            <w:pPr>
              <w:spacing w:before="60"/>
              <w:jc w:val="both"/>
            </w:pPr>
          </w:p>
          <w:p w:rsidR="00EB64BF" w:rsidRDefault="00EB64BF" w:rsidP="00256AED">
            <w:pPr>
              <w:spacing w:before="60"/>
              <w:jc w:val="both"/>
            </w:pPr>
          </w:p>
          <w:p w:rsidR="00EB64BF" w:rsidRDefault="00EB64BF" w:rsidP="00256AED">
            <w:pPr>
              <w:spacing w:before="60"/>
              <w:jc w:val="both"/>
            </w:pPr>
          </w:p>
          <w:p w:rsidR="00EB64BF" w:rsidRDefault="00EB64BF" w:rsidP="00256AED">
            <w:pPr>
              <w:spacing w:before="60"/>
              <w:jc w:val="both"/>
            </w:pPr>
          </w:p>
        </w:tc>
      </w:tr>
      <w:tr w:rsidR="001E1E5D" w:rsidTr="004226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5"/>
          <w:wBefore w:w="34" w:type="dxa"/>
          <w:wAfter w:w="784" w:type="dxa"/>
          <w:trHeight w:val="323"/>
        </w:trPr>
        <w:tc>
          <w:tcPr>
            <w:tcW w:w="9247" w:type="dxa"/>
            <w:gridSpan w:val="39"/>
            <w:tcBorders>
              <w:bottom w:val="double" w:sz="1" w:space="0" w:color="000000"/>
            </w:tcBorders>
            <w:shd w:val="clear" w:color="auto" w:fill="BCD5ED"/>
          </w:tcPr>
          <w:p w:rsidR="001E1E5D" w:rsidRPr="001E1E5D" w:rsidRDefault="001E1E5D" w:rsidP="001E1E5D">
            <w:pPr>
              <w:pStyle w:val="TableParagraph"/>
              <w:spacing w:before="20" w:after="20" w:line="304" w:lineRule="exact"/>
              <w:jc w:val="center"/>
              <w:rPr>
                <w:b/>
                <w:sz w:val="28"/>
                <w:szCs w:val="28"/>
              </w:rPr>
            </w:pPr>
            <w:r w:rsidRPr="001E1E5D">
              <w:rPr>
                <w:sz w:val="20"/>
                <w:szCs w:val="20"/>
              </w:rPr>
              <w:lastRenderedPageBreak/>
              <w:br w:type="page"/>
            </w:r>
            <w:r w:rsidRPr="001E1E5D">
              <w:rPr>
                <w:sz w:val="20"/>
                <w:szCs w:val="20"/>
              </w:rPr>
              <w:br w:type="page"/>
            </w:r>
            <w:r w:rsidRPr="001E1E5D">
              <w:rPr>
                <w:b/>
                <w:sz w:val="28"/>
                <w:szCs w:val="28"/>
              </w:rPr>
              <w:t>Personální zabezpečení – přehled vyučujících</w:t>
            </w:r>
          </w:p>
        </w:tc>
      </w:tr>
      <w:tr w:rsidR="001E1E5D" w:rsidTr="004226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5"/>
          <w:wBefore w:w="34" w:type="dxa"/>
          <w:wAfter w:w="784" w:type="dxa"/>
          <w:trHeight w:val="229"/>
        </w:trPr>
        <w:tc>
          <w:tcPr>
            <w:tcW w:w="2866" w:type="dxa"/>
            <w:gridSpan w:val="3"/>
            <w:tcBorders>
              <w:top w:val="double" w:sz="1" w:space="0" w:color="000000"/>
            </w:tcBorders>
            <w:shd w:val="clear" w:color="auto" w:fill="F7C9AC"/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b/>
                <w:sz w:val="21"/>
                <w:szCs w:val="21"/>
              </w:rPr>
            </w:pPr>
            <w:r w:rsidRPr="00C674D2">
              <w:rPr>
                <w:b/>
                <w:sz w:val="21"/>
                <w:szCs w:val="21"/>
              </w:rPr>
              <w:t>Vysoká škola</w:t>
            </w:r>
          </w:p>
        </w:tc>
        <w:tc>
          <w:tcPr>
            <w:tcW w:w="6381" w:type="dxa"/>
            <w:gridSpan w:val="36"/>
            <w:tcBorders>
              <w:top w:val="double" w:sz="1" w:space="0" w:color="000000"/>
            </w:tcBorders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sz w:val="21"/>
                <w:szCs w:val="21"/>
              </w:rPr>
            </w:pPr>
            <w:r w:rsidRPr="00C674D2">
              <w:rPr>
                <w:sz w:val="21"/>
                <w:szCs w:val="21"/>
              </w:rPr>
              <w:t>Univerzita Tomáše Bati ve Zlíně</w:t>
            </w:r>
          </w:p>
        </w:tc>
      </w:tr>
      <w:tr w:rsidR="001E1E5D" w:rsidTr="004226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5"/>
          <w:wBefore w:w="34" w:type="dxa"/>
          <w:wAfter w:w="784" w:type="dxa"/>
          <w:trHeight w:val="230"/>
        </w:trPr>
        <w:tc>
          <w:tcPr>
            <w:tcW w:w="2866" w:type="dxa"/>
            <w:gridSpan w:val="3"/>
            <w:shd w:val="clear" w:color="auto" w:fill="F7C9AC"/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b/>
                <w:sz w:val="21"/>
                <w:szCs w:val="21"/>
              </w:rPr>
            </w:pPr>
            <w:r w:rsidRPr="00C674D2">
              <w:rPr>
                <w:b/>
                <w:sz w:val="21"/>
                <w:szCs w:val="21"/>
              </w:rPr>
              <w:t>Součást vysoké školy</w:t>
            </w:r>
          </w:p>
        </w:tc>
        <w:tc>
          <w:tcPr>
            <w:tcW w:w="6381" w:type="dxa"/>
            <w:gridSpan w:val="36"/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sz w:val="21"/>
                <w:szCs w:val="21"/>
              </w:rPr>
            </w:pPr>
            <w:r w:rsidRPr="00C674D2">
              <w:rPr>
                <w:sz w:val="21"/>
                <w:szCs w:val="21"/>
              </w:rPr>
              <w:t>Fakulta technologická</w:t>
            </w:r>
          </w:p>
        </w:tc>
      </w:tr>
      <w:tr w:rsidR="001E1E5D" w:rsidTr="004226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5"/>
          <w:wBefore w:w="34" w:type="dxa"/>
          <w:wAfter w:w="784" w:type="dxa"/>
          <w:trHeight w:val="230"/>
        </w:trPr>
        <w:tc>
          <w:tcPr>
            <w:tcW w:w="2866" w:type="dxa"/>
            <w:gridSpan w:val="3"/>
            <w:shd w:val="clear" w:color="auto" w:fill="F7C9AC"/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b/>
                <w:sz w:val="21"/>
                <w:szCs w:val="21"/>
              </w:rPr>
            </w:pPr>
            <w:r w:rsidRPr="00C674D2">
              <w:rPr>
                <w:b/>
                <w:sz w:val="21"/>
                <w:szCs w:val="21"/>
              </w:rPr>
              <w:t>Název studijního programu</w:t>
            </w:r>
          </w:p>
        </w:tc>
        <w:tc>
          <w:tcPr>
            <w:tcW w:w="6381" w:type="dxa"/>
            <w:gridSpan w:val="36"/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b/>
                <w:sz w:val="21"/>
                <w:szCs w:val="21"/>
              </w:rPr>
            </w:pPr>
            <w:r w:rsidRPr="00C674D2">
              <w:rPr>
                <w:b/>
                <w:sz w:val="21"/>
                <w:szCs w:val="21"/>
              </w:rPr>
              <w:t>Technologie potravin</w:t>
            </w:r>
          </w:p>
        </w:tc>
      </w:tr>
      <w:tr w:rsidR="001E1E5D" w:rsidTr="004226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5"/>
          <w:wBefore w:w="34" w:type="dxa"/>
          <w:wAfter w:w="784" w:type="dxa"/>
          <w:trHeight w:val="215"/>
        </w:trPr>
        <w:tc>
          <w:tcPr>
            <w:tcW w:w="9247" w:type="dxa"/>
            <w:gridSpan w:val="39"/>
            <w:shd w:val="clear" w:color="auto" w:fill="F7C9AC"/>
          </w:tcPr>
          <w:p w:rsidR="001E1E5D" w:rsidRPr="00C674D2" w:rsidRDefault="00355FBB" w:rsidP="00C674D2">
            <w:pPr>
              <w:pStyle w:val="TableParagraph"/>
              <w:spacing w:before="40" w:after="40" w:line="252" w:lineRule="auto"/>
              <w:ind w:left="3924" w:right="3187"/>
              <w:jc w:val="center"/>
              <w:rPr>
                <w:b/>
                <w:sz w:val="21"/>
                <w:szCs w:val="21"/>
              </w:rPr>
            </w:pPr>
            <w:r w:rsidRPr="00C674D2">
              <w:rPr>
                <w:b/>
                <w:sz w:val="21"/>
                <w:szCs w:val="21"/>
              </w:rPr>
              <w:t>Jmenný seznam</w:t>
            </w:r>
          </w:p>
        </w:tc>
      </w:tr>
      <w:tr w:rsidR="001E1E5D" w:rsidTr="004226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5"/>
          <w:wBefore w:w="34" w:type="dxa"/>
          <w:wAfter w:w="784" w:type="dxa"/>
          <w:trHeight w:val="230"/>
        </w:trPr>
        <w:tc>
          <w:tcPr>
            <w:tcW w:w="2866" w:type="dxa"/>
            <w:gridSpan w:val="3"/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b/>
                <w:sz w:val="21"/>
                <w:szCs w:val="21"/>
              </w:rPr>
            </w:pPr>
            <w:r w:rsidRPr="00C674D2">
              <w:rPr>
                <w:b/>
                <w:sz w:val="21"/>
                <w:szCs w:val="21"/>
              </w:rPr>
              <w:t>Příjmení</w:t>
            </w:r>
          </w:p>
        </w:tc>
        <w:tc>
          <w:tcPr>
            <w:tcW w:w="2977" w:type="dxa"/>
            <w:gridSpan w:val="19"/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b/>
                <w:sz w:val="21"/>
                <w:szCs w:val="21"/>
              </w:rPr>
            </w:pPr>
            <w:r w:rsidRPr="00C674D2">
              <w:rPr>
                <w:b/>
                <w:sz w:val="21"/>
                <w:szCs w:val="21"/>
              </w:rPr>
              <w:t>Jméno</w:t>
            </w:r>
          </w:p>
        </w:tc>
        <w:tc>
          <w:tcPr>
            <w:tcW w:w="3404" w:type="dxa"/>
            <w:gridSpan w:val="17"/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b/>
                <w:sz w:val="21"/>
                <w:szCs w:val="21"/>
              </w:rPr>
            </w:pPr>
            <w:r w:rsidRPr="00C674D2">
              <w:rPr>
                <w:b/>
                <w:sz w:val="21"/>
                <w:szCs w:val="21"/>
              </w:rPr>
              <w:t>Tituly</w:t>
            </w:r>
          </w:p>
        </w:tc>
      </w:tr>
      <w:tr w:rsidR="001E1E5D" w:rsidTr="004226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5"/>
          <w:wBefore w:w="34" w:type="dxa"/>
          <w:wAfter w:w="784" w:type="dxa"/>
          <w:trHeight w:val="230"/>
        </w:trPr>
        <w:tc>
          <w:tcPr>
            <w:tcW w:w="2866" w:type="dxa"/>
            <w:gridSpan w:val="3"/>
            <w:vAlign w:val="center"/>
          </w:tcPr>
          <w:p w:rsidR="001E1E5D" w:rsidRPr="00C674D2" w:rsidRDefault="00892828" w:rsidP="00C674D2">
            <w:pPr>
              <w:spacing w:before="20" w:after="20" w:line="252" w:lineRule="auto"/>
              <w:rPr>
                <w:color w:val="000000"/>
                <w:sz w:val="21"/>
                <w:szCs w:val="21"/>
              </w:rPr>
            </w:pPr>
            <w:hyperlink w:anchor="Bučková" w:history="1">
              <w:r w:rsidR="001E1E5D" w:rsidRPr="00C674D2">
                <w:rPr>
                  <w:rStyle w:val="Hypertextovodkaz"/>
                  <w:sz w:val="21"/>
                  <w:szCs w:val="21"/>
                </w:rPr>
                <w:t>Bučková</w:t>
              </w:r>
            </w:hyperlink>
          </w:p>
        </w:tc>
        <w:tc>
          <w:tcPr>
            <w:tcW w:w="2977" w:type="dxa"/>
            <w:gridSpan w:val="19"/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sz w:val="21"/>
                <w:szCs w:val="21"/>
              </w:rPr>
            </w:pPr>
            <w:r w:rsidRPr="00C674D2">
              <w:rPr>
                <w:sz w:val="21"/>
                <w:szCs w:val="21"/>
              </w:rPr>
              <w:t>Martina</w:t>
            </w:r>
          </w:p>
        </w:tc>
        <w:tc>
          <w:tcPr>
            <w:tcW w:w="3404" w:type="dxa"/>
            <w:gridSpan w:val="17"/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sz w:val="21"/>
                <w:szCs w:val="21"/>
              </w:rPr>
            </w:pPr>
            <w:r w:rsidRPr="00C674D2">
              <w:rPr>
                <w:sz w:val="21"/>
                <w:szCs w:val="21"/>
              </w:rPr>
              <w:t>Mgr., Ph.D.</w:t>
            </w:r>
          </w:p>
        </w:tc>
      </w:tr>
      <w:tr w:rsidR="001E1E5D" w:rsidTr="004226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5"/>
          <w:wBefore w:w="34" w:type="dxa"/>
          <w:wAfter w:w="784" w:type="dxa"/>
          <w:trHeight w:val="230"/>
        </w:trPr>
        <w:tc>
          <w:tcPr>
            <w:tcW w:w="2866" w:type="dxa"/>
            <w:gridSpan w:val="3"/>
            <w:vAlign w:val="center"/>
          </w:tcPr>
          <w:p w:rsidR="001E1E5D" w:rsidRPr="00C674D2" w:rsidRDefault="00892828" w:rsidP="00C674D2">
            <w:pPr>
              <w:spacing w:before="20" w:after="20" w:line="252" w:lineRule="auto"/>
              <w:rPr>
                <w:color w:val="000000"/>
                <w:sz w:val="21"/>
                <w:szCs w:val="21"/>
              </w:rPr>
            </w:pPr>
            <w:hyperlink w:anchor="Buňka" w:history="1">
              <w:r w:rsidR="001E1E5D" w:rsidRPr="00C674D2">
                <w:rPr>
                  <w:rStyle w:val="Hypertextovodkaz"/>
                  <w:sz w:val="21"/>
                  <w:szCs w:val="21"/>
                </w:rPr>
                <w:t>Buňka</w:t>
              </w:r>
            </w:hyperlink>
          </w:p>
        </w:tc>
        <w:tc>
          <w:tcPr>
            <w:tcW w:w="2977" w:type="dxa"/>
            <w:gridSpan w:val="19"/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sz w:val="21"/>
                <w:szCs w:val="21"/>
              </w:rPr>
            </w:pPr>
            <w:r w:rsidRPr="00C674D2">
              <w:rPr>
                <w:sz w:val="21"/>
                <w:szCs w:val="21"/>
              </w:rPr>
              <w:t>František</w:t>
            </w:r>
          </w:p>
        </w:tc>
        <w:tc>
          <w:tcPr>
            <w:tcW w:w="3404" w:type="dxa"/>
            <w:gridSpan w:val="17"/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sz w:val="21"/>
                <w:szCs w:val="21"/>
              </w:rPr>
            </w:pPr>
            <w:r w:rsidRPr="00C674D2">
              <w:rPr>
                <w:sz w:val="21"/>
                <w:szCs w:val="21"/>
              </w:rPr>
              <w:t>doc. Ing., Ph.D.</w:t>
            </w:r>
          </w:p>
        </w:tc>
      </w:tr>
      <w:tr w:rsidR="001E1E5D" w:rsidTr="004226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5"/>
          <w:wBefore w:w="34" w:type="dxa"/>
          <w:wAfter w:w="784" w:type="dxa"/>
          <w:trHeight w:val="230"/>
        </w:trPr>
        <w:tc>
          <w:tcPr>
            <w:tcW w:w="2866" w:type="dxa"/>
            <w:gridSpan w:val="3"/>
            <w:vAlign w:val="center"/>
          </w:tcPr>
          <w:p w:rsidR="001E1E5D" w:rsidRPr="00C674D2" w:rsidRDefault="00892828" w:rsidP="00C674D2">
            <w:pPr>
              <w:spacing w:before="20" w:after="20" w:line="252" w:lineRule="auto"/>
              <w:rPr>
                <w:color w:val="000000"/>
                <w:sz w:val="21"/>
                <w:szCs w:val="21"/>
              </w:rPr>
            </w:pPr>
            <w:hyperlink w:anchor="Buňková" w:history="1">
              <w:r w:rsidR="001E1E5D" w:rsidRPr="00C674D2">
                <w:rPr>
                  <w:rStyle w:val="Hypertextovodkaz"/>
                  <w:sz w:val="21"/>
                  <w:szCs w:val="21"/>
                </w:rPr>
                <w:t>Buňková</w:t>
              </w:r>
            </w:hyperlink>
          </w:p>
        </w:tc>
        <w:tc>
          <w:tcPr>
            <w:tcW w:w="2977" w:type="dxa"/>
            <w:gridSpan w:val="19"/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sz w:val="21"/>
                <w:szCs w:val="21"/>
              </w:rPr>
            </w:pPr>
            <w:r w:rsidRPr="00C674D2">
              <w:rPr>
                <w:color w:val="000000"/>
                <w:sz w:val="21"/>
                <w:szCs w:val="21"/>
              </w:rPr>
              <w:t>Leona</w:t>
            </w:r>
          </w:p>
        </w:tc>
        <w:tc>
          <w:tcPr>
            <w:tcW w:w="3404" w:type="dxa"/>
            <w:gridSpan w:val="17"/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sz w:val="21"/>
                <w:szCs w:val="21"/>
              </w:rPr>
            </w:pPr>
            <w:r w:rsidRPr="00C674D2">
              <w:rPr>
                <w:sz w:val="21"/>
                <w:szCs w:val="21"/>
              </w:rPr>
              <w:t>doc. RNDr., Ph.D.</w:t>
            </w:r>
          </w:p>
        </w:tc>
      </w:tr>
      <w:tr w:rsidR="001E1E5D" w:rsidTr="004226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5"/>
          <w:wBefore w:w="34" w:type="dxa"/>
          <w:wAfter w:w="784" w:type="dxa"/>
          <w:trHeight w:val="230"/>
        </w:trPr>
        <w:tc>
          <w:tcPr>
            <w:tcW w:w="2866" w:type="dxa"/>
            <w:gridSpan w:val="3"/>
            <w:vAlign w:val="center"/>
          </w:tcPr>
          <w:p w:rsidR="001E1E5D" w:rsidRPr="00C674D2" w:rsidRDefault="00892828" w:rsidP="00C674D2">
            <w:pPr>
              <w:spacing w:before="20" w:after="20" w:line="252" w:lineRule="auto"/>
              <w:rPr>
                <w:color w:val="000000"/>
                <w:sz w:val="21"/>
                <w:szCs w:val="21"/>
              </w:rPr>
            </w:pPr>
            <w:hyperlink w:anchor="Burešová" w:history="1">
              <w:r w:rsidR="001E1E5D" w:rsidRPr="00C674D2">
                <w:rPr>
                  <w:rStyle w:val="Hypertextovodkaz"/>
                  <w:sz w:val="21"/>
                  <w:szCs w:val="21"/>
                </w:rPr>
                <w:t>Burešová</w:t>
              </w:r>
            </w:hyperlink>
          </w:p>
        </w:tc>
        <w:tc>
          <w:tcPr>
            <w:tcW w:w="2977" w:type="dxa"/>
            <w:gridSpan w:val="19"/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sz w:val="21"/>
                <w:szCs w:val="21"/>
                <w:highlight w:val="cyan"/>
              </w:rPr>
            </w:pPr>
            <w:r w:rsidRPr="00C674D2">
              <w:rPr>
                <w:sz w:val="21"/>
                <w:szCs w:val="21"/>
              </w:rPr>
              <w:t>Iva</w:t>
            </w:r>
          </w:p>
        </w:tc>
        <w:tc>
          <w:tcPr>
            <w:tcW w:w="3404" w:type="dxa"/>
            <w:gridSpan w:val="17"/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sz w:val="21"/>
                <w:szCs w:val="21"/>
              </w:rPr>
            </w:pPr>
            <w:r w:rsidRPr="00C674D2">
              <w:rPr>
                <w:sz w:val="21"/>
                <w:szCs w:val="21"/>
              </w:rPr>
              <w:t>doc. RNDr., Ph.D.</w:t>
            </w:r>
          </w:p>
        </w:tc>
      </w:tr>
      <w:tr w:rsidR="001E1E5D" w:rsidTr="004226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5"/>
          <w:wBefore w:w="34" w:type="dxa"/>
          <w:wAfter w:w="784" w:type="dxa"/>
          <w:trHeight w:val="230"/>
        </w:trPr>
        <w:tc>
          <w:tcPr>
            <w:tcW w:w="2866" w:type="dxa"/>
            <w:gridSpan w:val="3"/>
            <w:vAlign w:val="center"/>
          </w:tcPr>
          <w:p w:rsidR="001E1E5D" w:rsidRPr="00C674D2" w:rsidRDefault="00892828" w:rsidP="00C674D2">
            <w:pPr>
              <w:spacing w:before="20" w:after="20" w:line="252" w:lineRule="auto"/>
              <w:rPr>
                <w:color w:val="000000"/>
                <w:sz w:val="21"/>
                <w:szCs w:val="21"/>
              </w:rPr>
            </w:pPr>
            <w:hyperlink w:anchor="Černíková" w:history="1">
              <w:r w:rsidR="001E1E5D" w:rsidRPr="00C674D2">
                <w:rPr>
                  <w:rStyle w:val="Hypertextovodkaz"/>
                  <w:sz w:val="21"/>
                  <w:szCs w:val="21"/>
                </w:rPr>
                <w:t>Černíková</w:t>
              </w:r>
            </w:hyperlink>
          </w:p>
        </w:tc>
        <w:tc>
          <w:tcPr>
            <w:tcW w:w="2977" w:type="dxa"/>
            <w:gridSpan w:val="19"/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sz w:val="21"/>
                <w:szCs w:val="21"/>
              </w:rPr>
            </w:pPr>
            <w:r w:rsidRPr="00C674D2">
              <w:rPr>
                <w:sz w:val="21"/>
                <w:szCs w:val="21"/>
              </w:rPr>
              <w:t>Michaela</w:t>
            </w:r>
          </w:p>
        </w:tc>
        <w:tc>
          <w:tcPr>
            <w:tcW w:w="3404" w:type="dxa"/>
            <w:gridSpan w:val="17"/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sz w:val="21"/>
                <w:szCs w:val="21"/>
              </w:rPr>
            </w:pPr>
            <w:r w:rsidRPr="00C674D2">
              <w:rPr>
                <w:sz w:val="21"/>
                <w:szCs w:val="21"/>
              </w:rPr>
              <w:t>MVDr., Ph.D.</w:t>
            </w:r>
          </w:p>
        </w:tc>
      </w:tr>
      <w:tr w:rsidR="001E1E5D" w:rsidTr="004226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5"/>
          <w:wBefore w:w="34" w:type="dxa"/>
          <w:wAfter w:w="784" w:type="dxa"/>
          <w:trHeight w:val="229"/>
        </w:trPr>
        <w:tc>
          <w:tcPr>
            <w:tcW w:w="2866" w:type="dxa"/>
            <w:gridSpan w:val="3"/>
            <w:vAlign w:val="center"/>
          </w:tcPr>
          <w:p w:rsidR="001E1E5D" w:rsidRPr="00C674D2" w:rsidRDefault="00892828" w:rsidP="00C674D2">
            <w:pPr>
              <w:spacing w:before="20" w:after="20" w:line="252" w:lineRule="auto"/>
              <w:rPr>
                <w:color w:val="000000"/>
                <w:sz w:val="21"/>
                <w:szCs w:val="21"/>
              </w:rPr>
            </w:pPr>
            <w:hyperlink w:anchor="Fišera" w:history="1">
              <w:r w:rsidR="001E1E5D" w:rsidRPr="00C674D2">
                <w:rPr>
                  <w:rStyle w:val="Hypertextovodkaz"/>
                  <w:sz w:val="21"/>
                  <w:szCs w:val="21"/>
                </w:rPr>
                <w:t>Fišera</w:t>
              </w:r>
            </w:hyperlink>
          </w:p>
        </w:tc>
        <w:tc>
          <w:tcPr>
            <w:tcW w:w="2977" w:type="dxa"/>
            <w:gridSpan w:val="19"/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sz w:val="21"/>
                <w:szCs w:val="21"/>
              </w:rPr>
            </w:pPr>
            <w:r w:rsidRPr="00C674D2">
              <w:rPr>
                <w:color w:val="000000"/>
                <w:sz w:val="21"/>
                <w:szCs w:val="21"/>
              </w:rPr>
              <w:t>Miroslav</w:t>
            </w:r>
          </w:p>
        </w:tc>
        <w:tc>
          <w:tcPr>
            <w:tcW w:w="3404" w:type="dxa"/>
            <w:gridSpan w:val="17"/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sz w:val="21"/>
                <w:szCs w:val="21"/>
              </w:rPr>
            </w:pPr>
            <w:r w:rsidRPr="00C674D2">
              <w:rPr>
                <w:sz w:val="21"/>
                <w:szCs w:val="21"/>
              </w:rPr>
              <w:t>doc. Ing., CSc.</w:t>
            </w:r>
          </w:p>
        </w:tc>
      </w:tr>
      <w:tr w:rsidR="001E1E5D" w:rsidTr="004226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5"/>
          <w:wBefore w:w="34" w:type="dxa"/>
          <w:wAfter w:w="784" w:type="dxa"/>
          <w:trHeight w:val="230"/>
        </w:trPr>
        <w:tc>
          <w:tcPr>
            <w:tcW w:w="2866" w:type="dxa"/>
            <w:gridSpan w:val="3"/>
            <w:vAlign w:val="center"/>
          </w:tcPr>
          <w:p w:rsidR="001E1E5D" w:rsidRPr="00C674D2" w:rsidRDefault="00892828" w:rsidP="00C674D2">
            <w:pPr>
              <w:spacing w:before="20" w:after="20" w:line="252" w:lineRule="auto"/>
              <w:rPr>
                <w:color w:val="000000"/>
                <w:sz w:val="21"/>
                <w:szCs w:val="21"/>
              </w:rPr>
            </w:pPr>
            <w:hyperlink w:anchor="Gál" w:history="1">
              <w:r w:rsidR="001E1E5D" w:rsidRPr="00C674D2">
                <w:rPr>
                  <w:rStyle w:val="Hypertextovodkaz"/>
                  <w:sz w:val="21"/>
                  <w:szCs w:val="21"/>
                </w:rPr>
                <w:t>Gál</w:t>
              </w:r>
            </w:hyperlink>
          </w:p>
        </w:tc>
        <w:tc>
          <w:tcPr>
            <w:tcW w:w="2977" w:type="dxa"/>
            <w:gridSpan w:val="19"/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sz w:val="21"/>
                <w:szCs w:val="21"/>
              </w:rPr>
            </w:pPr>
            <w:r w:rsidRPr="00C674D2">
              <w:rPr>
                <w:sz w:val="21"/>
                <w:szCs w:val="21"/>
              </w:rPr>
              <w:t>Robert</w:t>
            </w:r>
          </w:p>
        </w:tc>
        <w:tc>
          <w:tcPr>
            <w:tcW w:w="3404" w:type="dxa"/>
            <w:gridSpan w:val="17"/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sz w:val="21"/>
                <w:szCs w:val="21"/>
              </w:rPr>
            </w:pPr>
            <w:r w:rsidRPr="00C674D2">
              <w:rPr>
                <w:sz w:val="21"/>
                <w:szCs w:val="21"/>
              </w:rPr>
              <w:t>Ing., Ph.D.</w:t>
            </w:r>
          </w:p>
        </w:tc>
      </w:tr>
      <w:tr w:rsidR="001E1E5D" w:rsidTr="004226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5"/>
          <w:wBefore w:w="34" w:type="dxa"/>
          <w:wAfter w:w="784" w:type="dxa"/>
          <w:trHeight w:val="230"/>
        </w:trPr>
        <w:tc>
          <w:tcPr>
            <w:tcW w:w="2866" w:type="dxa"/>
            <w:gridSpan w:val="3"/>
            <w:vAlign w:val="center"/>
          </w:tcPr>
          <w:p w:rsidR="001E1E5D" w:rsidRPr="00C674D2" w:rsidRDefault="00892828" w:rsidP="00C674D2">
            <w:pPr>
              <w:spacing w:before="20" w:after="20" w:line="252" w:lineRule="auto"/>
              <w:rPr>
                <w:color w:val="000000"/>
                <w:sz w:val="21"/>
                <w:szCs w:val="21"/>
              </w:rPr>
            </w:pPr>
            <w:hyperlink w:anchor="Ingr" w:history="1">
              <w:r w:rsidR="001E1E5D" w:rsidRPr="00C674D2">
                <w:rPr>
                  <w:rStyle w:val="Hypertextovodkaz"/>
                  <w:sz w:val="21"/>
                  <w:szCs w:val="21"/>
                </w:rPr>
                <w:t>Ingr</w:t>
              </w:r>
            </w:hyperlink>
          </w:p>
        </w:tc>
        <w:tc>
          <w:tcPr>
            <w:tcW w:w="2977" w:type="dxa"/>
            <w:gridSpan w:val="19"/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sz w:val="21"/>
                <w:szCs w:val="21"/>
              </w:rPr>
            </w:pPr>
            <w:r w:rsidRPr="00C674D2">
              <w:rPr>
                <w:color w:val="000000"/>
                <w:sz w:val="21"/>
                <w:szCs w:val="21"/>
              </w:rPr>
              <w:t>Marek</w:t>
            </w:r>
          </w:p>
        </w:tc>
        <w:tc>
          <w:tcPr>
            <w:tcW w:w="3404" w:type="dxa"/>
            <w:gridSpan w:val="17"/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sz w:val="21"/>
                <w:szCs w:val="21"/>
              </w:rPr>
            </w:pPr>
            <w:r w:rsidRPr="00C674D2">
              <w:rPr>
                <w:sz w:val="21"/>
                <w:szCs w:val="21"/>
              </w:rPr>
              <w:t>RNDr., Ph.D.</w:t>
            </w:r>
          </w:p>
        </w:tc>
      </w:tr>
      <w:tr w:rsidR="001E1E5D" w:rsidTr="004226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5"/>
          <w:wBefore w:w="34" w:type="dxa"/>
          <w:wAfter w:w="784" w:type="dxa"/>
          <w:trHeight w:val="230"/>
        </w:trPr>
        <w:tc>
          <w:tcPr>
            <w:tcW w:w="2866" w:type="dxa"/>
            <w:gridSpan w:val="3"/>
            <w:vAlign w:val="center"/>
          </w:tcPr>
          <w:p w:rsidR="001E1E5D" w:rsidRPr="00C674D2" w:rsidRDefault="00892828" w:rsidP="00C674D2">
            <w:pPr>
              <w:spacing w:before="20" w:after="20" w:line="252" w:lineRule="auto"/>
              <w:rPr>
                <w:color w:val="000000"/>
                <w:sz w:val="21"/>
                <w:szCs w:val="21"/>
              </w:rPr>
            </w:pPr>
            <w:hyperlink w:anchor="Janalíková" w:history="1">
              <w:r w:rsidR="001E1E5D" w:rsidRPr="00C674D2">
                <w:rPr>
                  <w:rStyle w:val="Hypertextovodkaz"/>
                  <w:sz w:val="21"/>
                  <w:szCs w:val="21"/>
                </w:rPr>
                <w:t>Janalíková</w:t>
              </w:r>
            </w:hyperlink>
          </w:p>
        </w:tc>
        <w:tc>
          <w:tcPr>
            <w:tcW w:w="2977" w:type="dxa"/>
            <w:gridSpan w:val="19"/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sz w:val="21"/>
                <w:szCs w:val="21"/>
              </w:rPr>
            </w:pPr>
            <w:r w:rsidRPr="00C674D2">
              <w:rPr>
                <w:color w:val="000000"/>
                <w:sz w:val="21"/>
                <w:szCs w:val="21"/>
              </w:rPr>
              <w:t>Magda</w:t>
            </w:r>
          </w:p>
        </w:tc>
        <w:tc>
          <w:tcPr>
            <w:tcW w:w="3404" w:type="dxa"/>
            <w:gridSpan w:val="17"/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sz w:val="21"/>
                <w:szCs w:val="21"/>
              </w:rPr>
            </w:pPr>
            <w:r w:rsidRPr="00C674D2">
              <w:rPr>
                <w:sz w:val="21"/>
                <w:szCs w:val="21"/>
              </w:rPr>
              <w:t>Mgr., Ph.D.</w:t>
            </w:r>
          </w:p>
        </w:tc>
      </w:tr>
      <w:tr w:rsidR="001E1E5D" w:rsidTr="004226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5"/>
          <w:wBefore w:w="34" w:type="dxa"/>
          <w:wAfter w:w="784" w:type="dxa"/>
          <w:trHeight w:val="230"/>
        </w:trPr>
        <w:tc>
          <w:tcPr>
            <w:tcW w:w="2866" w:type="dxa"/>
            <w:gridSpan w:val="3"/>
            <w:vAlign w:val="center"/>
          </w:tcPr>
          <w:p w:rsidR="001E1E5D" w:rsidRPr="00C674D2" w:rsidRDefault="00892828" w:rsidP="00C674D2">
            <w:pPr>
              <w:spacing w:before="20" w:after="20" w:line="252" w:lineRule="auto"/>
              <w:rPr>
                <w:color w:val="000000"/>
                <w:sz w:val="21"/>
                <w:szCs w:val="21"/>
              </w:rPr>
            </w:pPr>
            <w:hyperlink w:anchor="Kašpárková" w:history="1">
              <w:r w:rsidR="001E1E5D" w:rsidRPr="00C674D2">
                <w:rPr>
                  <w:rStyle w:val="Hypertextovodkaz"/>
                  <w:sz w:val="21"/>
                  <w:szCs w:val="21"/>
                </w:rPr>
                <w:t>Kašpárková</w:t>
              </w:r>
            </w:hyperlink>
          </w:p>
        </w:tc>
        <w:tc>
          <w:tcPr>
            <w:tcW w:w="2977" w:type="dxa"/>
            <w:gridSpan w:val="19"/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sz w:val="21"/>
                <w:szCs w:val="21"/>
              </w:rPr>
            </w:pPr>
            <w:r w:rsidRPr="00C674D2">
              <w:rPr>
                <w:color w:val="000000"/>
                <w:sz w:val="21"/>
                <w:szCs w:val="21"/>
              </w:rPr>
              <w:t>Věra</w:t>
            </w:r>
          </w:p>
        </w:tc>
        <w:tc>
          <w:tcPr>
            <w:tcW w:w="3404" w:type="dxa"/>
            <w:gridSpan w:val="17"/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sz w:val="21"/>
                <w:szCs w:val="21"/>
              </w:rPr>
            </w:pPr>
            <w:r w:rsidRPr="00C674D2">
              <w:rPr>
                <w:sz w:val="21"/>
                <w:szCs w:val="21"/>
              </w:rPr>
              <w:t>doc. Ing., CSc.</w:t>
            </w:r>
          </w:p>
        </w:tc>
      </w:tr>
      <w:tr w:rsidR="001E1E5D" w:rsidTr="004226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5"/>
          <w:wBefore w:w="34" w:type="dxa"/>
          <w:wAfter w:w="784" w:type="dxa"/>
          <w:trHeight w:val="230"/>
        </w:trPr>
        <w:tc>
          <w:tcPr>
            <w:tcW w:w="2866" w:type="dxa"/>
            <w:gridSpan w:val="3"/>
            <w:vAlign w:val="center"/>
          </w:tcPr>
          <w:p w:rsidR="001E1E5D" w:rsidRPr="00C674D2" w:rsidRDefault="00892828" w:rsidP="00C674D2">
            <w:pPr>
              <w:spacing w:before="20" w:after="20" w:line="252" w:lineRule="auto"/>
              <w:rPr>
                <w:color w:val="000000"/>
                <w:sz w:val="21"/>
                <w:szCs w:val="21"/>
              </w:rPr>
            </w:pPr>
            <w:hyperlink w:anchor="Lapčík" w:history="1">
              <w:r w:rsidR="001E1E5D" w:rsidRPr="00C674D2">
                <w:rPr>
                  <w:rStyle w:val="Hypertextovodkaz"/>
                  <w:sz w:val="21"/>
                  <w:szCs w:val="21"/>
                </w:rPr>
                <w:t>Lapčík</w:t>
              </w:r>
            </w:hyperlink>
          </w:p>
        </w:tc>
        <w:tc>
          <w:tcPr>
            <w:tcW w:w="2977" w:type="dxa"/>
            <w:gridSpan w:val="19"/>
            <w:vAlign w:val="center"/>
          </w:tcPr>
          <w:p w:rsidR="001E1E5D" w:rsidRPr="00C674D2" w:rsidRDefault="001E1E5D" w:rsidP="00C674D2">
            <w:pPr>
              <w:spacing w:before="20" w:after="20" w:line="252" w:lineRule="auto"/>
              <w:rPr>
                <w:sz w:val="21"/>
                <w:szCs w:val="21"/>
              </w:rPr>
            </w:pPr>
            <w:r w:rsidRPr="00C674D2">
              <w:rPr>
                <w:sz w:val="21"/>
                <w:szCs w:val="21"/>
              </w:rPr>
              <w:t>Lubomír</w:t>
            </w:r>
          </w:p>
        </w:tc>
        <w:tc>
          <w:tcPr>
            <w:tcW w:w="3404" w:type="dxa"/>
            <w:gridSpan w:val="17"/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sz w:val="21"/>
                <w:szCs w:val="21"/>
              </w:rPr>
            </w:pPr>
            <w:r w:rsidRPr="00C674D2">
              <w:rPr>
                <w:sz w:val="21"/>
                <w:szCs w:val="21"/>
              </w:rPr>
              <w:t>prof. Ing., CSc.</w:t>
            </w:r>
          </w:p>
        </w:tc>
      </w:tr>
      <w:tr w:rsidR="001E1E5D" w:rsidTr="004226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5"/>
          <w:wBefore w:w="34" w:type="dxa"/>
          <w:wAfter w:w="784" w:type="dxa"/>
          <w:trHeight w:val="230"/>
        </w:trPr>
        <w:tc>
          <w:tcPr>
            <w:tcW w:w="2866" w:type="dxa"/>
            <w:gridSpan w:val="3"/>
            <w:vAlign w:val="center"/>
          </w:tcPr>
          <w:p w:rsidR="001E1E5D" w:rsidRPr="00C674D2" w:rsidRDefault="00892828" w:rsidP="00C674D2">
            <w:pPr>
              <w:spacing w:before="20" w:after="20" w:line="252" w:lineRule="auto"/>
              <w:rPr>
                <w:color w:val="000000"/>
                <w:sz w:val="21"/>
                <w:szCs w:val="21"/>
              </w:rPr>
            </w:pPr>
            <w:hyperlink w:anchor="Lapčíková" w:history="1">
              <w:r w:rsidR="001E1E5D" w:rsidRPr="00C674D2">
                <w:rPr>
                  <w:rStyle w:val="Hypertextovodkaz"/>
                  <w:sz w:val="21"/>
                  <w:szCs w:val="21"/>
                </w:rPr>
                <w:t>Lapčíková</w:t>
              </w:r>
            </w:hyperlink>
          </w:p>
        </w:tc>
        <w:tc>
          <w:tcPr>
            <w:tcW w:w="2977" w:type="dxa"/>
            <w:gridSpan w:val="19"/>
            <w:vAlign w:val="center"/>
          </w:tcPr>
          <w:p w:rsidR="001E1E5D" w:rsidRPr="00C674D2" w:rsidRDefault="001E1E5D" w:rsidP="00C674D2">
            <w:pPr>
              <w:spacing w:before="20" w:after="20" w:line="252" w:lineRule="auto"/>
              <w:rPr>
                <w:color w:val="000000"/>
                <w:sz w:val="21"/>
                <w:szCs w:val="21"/>
              </w:rPr>
            </w:pPr>
            <w:r w:rsidRPr="00C674D2">
              <w:rPr>
                <w:color w:val="000000"/>
                <w:sz w:val="21"/>
                <w:szCs w:val="21"/>
              </w:rPr>
              <w:t>Barbora</w:t>
            </w:r>
          </w:p>
        </w:tc>
        <w:tc>
          <w:tcPr>
            <w:tcW w:w="3404" w:type="dxa"/>
            <w:gridSpan w:val="17"/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sz w:val="21"/>
                <w:szCs w:val="21"/>
              </w:rPr>
            </w:pPr>
            <w:r w:rsidRPr="00C674D2">
              <w:rPr>
                <w:sz w:val="21"/>
                <w:szCs w:val="21"/>
              </w:rPr>
              <w:t>doc. Mgr., Ph.D.</w:t>
            </w:r>
          </w:p>
        </w:tc>
      </w:tr>
      <w:tr w:rsidR="001E1E5D" w:rsidTr="004226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5"/>
          <w:wBefore w:w="34" w:type="dxa"/>
          <w:wAfter w:w="784" w:type="dxa"/>
          <w:trHeight w:val="230"/>
        </w:trPr>
        <w:tc>
          <w:tcPr>
            <w:tcW w:w="2866" w:type="dxa"/>
            <w:gridSpan w:val="3"/>
            <w:vAlign w:val="center"/>
          </w:tcPr>
          <w:p w:rsidR="001E1E5D" w:rsidRPr="00C674D2" w:rsidRDefault="00892828" w:rsidP="00C674D2">
            <w:pPr>
              <w:spacing w:before="20" w:after="20" w:line="252" w:lineRule="auto"/>
              <w:rPr>
                <w:color w:val="000000"/>
                <w:sz w:val="21"/>
                <w:szCs w:val="21"/>
              </w:rPr>
            </w:pPr>
            <w:hyperlink w:anchor="Lazárková" w:history="1">
              <w:r w:rsidR="001E1E5D" w:rsidRPr="00C674D2">
                <w:rPr>
                  <w:rStyle w:val="Hypertextovodkaz"/>
                  <w:sz w:val="21"/>
                  <w:szCs w:val="21"/>
                </w:rPr>
                <w:t>Lazárková</w:t>
              </w:r>
            </w:hyperlink>
          </w:p>
        </w:tc>
        <w:tc>
          <w:tcPr>
            <w:tcW w:w="2977" w:type="dxa"/>
            <w:gridSpan w:val="19"/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sz w:val="21"/>
                <w:szCs w:val="21"/>
              </w:rPr>
            </w:pPr>
            <w:r w:rsidRPr="00C674D2">
              <w:rPr>
                <w:sz w:val="21"/>
                <w:szCs w:val="21"/>
              </w:rPr>
              <w:t>Zuzana</w:t>
            </w:r>
          </w:p>
        </w:tc>
        <w:tc>
          <w:tcPr>
            <w:tcW w:w="3404" w:type="dxa"/>
            <w:gridSpan w:val="17"/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sz w:val="21"/>
                <w:szCs w:val="21"/>
              </w:rPr>
            </w:pPr>
            <w:r w:rsidRPr="00C674D2">
              <w:rPr>
                <w:sz w:val="21"/>
                <w:szCs w:val="21"/>
              </w:rPr>
              <w:t>Ing., Ph.D.</w:t>
            </w:r>
          </w:p>
        </w:tc>
      </w:tr>
      <w:tr w:rsidR="001E1E5D" w:rsidTr="004226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5"/>
          <w:wBefore w:w="34" w:type="dxa"/>
          <w:wAfter w:w="784" w:type="dxa"/>
          <w:trHeight w:val="230"/>
        </w:trPr>
        <w:tc>
          <w:tcPr>
            <w:tcW w:w="2866" w:type="dxa"/>
            <w:gridSpan w:val="3"/>
            <w:vAlign w:val="center"/>
          </w:tcPr>
          <w:p w:rsidR="001E1E5D" w:rsidRPr="00C674D2" w:rsidRDefault="00892828" w:rsidP="00C674D2">
            <w:pPr>
              <w:spacing w:before="20" w:after="20" w:line="252" w:lineRule="auto"/>
              <w:rPr>
                <w:color w:val="000000"/>
                <w:sz w:val="21"/>
                <w:szCs w:val="21"/>
              </w:rPr>
            </w:pPr>
            <w:hyperlink w:anchor="Lorencová" w:history="1">
              <w:r w:rsidR="001E1E5D" w:rsidRPr="00C674D2">
                <w:rPr>
                  <w:rStyle w:val="Hypertextovodkaz"/>
                  <w:sz w:val="21"/>
                  <w:szCs w:val="21"/>
                </w:rPr>
                <w:t>Lorencová</w:t>
              </w:r>
            </w:hyperlink>
          </w:p>
        </w:tc>
        <w:tc>
          <w:tcPr>
            <w:tcW w:w="2977" w:type="dxa"/>
            <w:gridSpan w:val="19"/>
            <w:vAlign w:val="center"/>
          </w:tcPr>
          <w:p w:rsidR="001E1E5D" w:rsidRPr="00C674D2" w:rsidRDefault="001E1E5D" w:rsidP="00C674D2">
            <w:pPr>
              <w:spacing w:before="20" w:after="20" w:line="252" w:lineRule="auto"/>
              <w:rPr>
                <w:color w:val="FF0000"/>
                <w:sz w:val="21"/>
                <w:szCs w:val="21"/>
              </w:rPr>
            </w:pPr>
            <w:r w:rsidRPr="00C674D2">
              <w:rPr>
                <w:sz w:val="21"/>
                <w:szCs w:val="21"/>
              </w:rPr>
              <w:t>Eva</w:t>
            </w:r>
          </w:p>
        </w:tc>
        <w:tc>
          <w:tcPr>
            <w:tcW w:w="3404" w:type="dxa"/>
            <w:gridSpan w:val="17"/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sz w:val="21"/>
                <w:szCs w:val="21"/>
              </w:rPr>
            </w:pPr>
            <w:r w:rsidRPr="00C674D2">
              <w:rPr>
                <w:sz w:val="21"/>
                <w:szCs w:val="21"/>
              </w:rPr>
              <w:t>Ing., Ph.D.</w:t>
            </w:r>
          </w:p>
        </w:tc>
      </w:tr>
      <w:tr w:rsidR="001E1E5D" w:rsidTr="004226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5"/>
          <w:wBefore w:w="34" w:type="dxa"/>
          <w:wAfter w:w="784" w:type="dxa"/>
          <w:trHeight w:val="230"/>
        </w:trPr>
        <w:tc>
          <w:tcPr>
            <w:tcW w:w="2866" w:type="dxa"/>
            <w:gridSpan w:val="3"/>
            <w:vAlign w:val="center"/>
          </w:tcPr>
          <w:p w:rsidR="001E1E5D" w:rsidRPr="00C674D2" w:rsidRDefault="00892828" w:rsidP="00C674D2">
            <w:pPr>
              <w:spacing w:before="20" w:after="20" w:line="252" w:lineRule="auto"/>
              <w:rPr>
                <w:color w:val="000000"/>
                <w:sz w:val="21"/>
                <w:szCs w:val="21"/>
              </w:rPr>
            </w:pPr>
            <w:hyperlink w:anchor="Mlček" w:history="1">
              <w:r w:rsidR="001E1E5D" w:rsidRPr="00C674D2">
                <w:rPr>
                  <w:rStyle w:val="Hypertextovodkaz"/>
                  <w:sz w:val="21"/>
                  <w:szCs w:val="21"/>
                </w:rPr>
                <w:t>Mlček</w:t>
              </w:r>
            </w:hyperlink>
          </w:p>
        </w:tc>
        <w:tc>
          <w:tcPr>
            <w:tcW w:w="2977" w:type="dxa"/>
            <w:gridSpan w:val="19"/>
            <w:vAlign w:val="center"/>
          </w:tcPr>
          <w:p w:rsidR="001E1E5D" w:rsidRPr="00C674D2" w:rsidRDefault="001E1E5D" w:rsidP="00C674D2">
            <w:pPr>
              <w:spacing w:before="20" w:after="20" w:line="252" w:lineRule="auto"/>
              <w:rPr>
                <w:color w:val="000000"/>
                <w:sz w:val="21"/>
                <w:szCs w:val="21"/>
              </w:rPr>
            </w:pPr>
            <w:r w:rsidRPr="00C674D2">
              <w:rPr>
                <w:color w:val="000000"/>
                <w:sz w:val="21"/>
                <w:szCs w:val="21"/>
              </w:rPr>
              <w:t>Jiří</w:t>
            </w:r>
          </w:p>
        </w:tc>
        <w:tc>
          <w:tcPr>
            <w:tcW w:w="3404" w:type="dxa"/>
            <w:gridSpan w:val="17"/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sz w:val="21"/>
                <w:szCs w:val="21"/>
              </w:rPr>
            </w:pPr>
            <w:r w:rsidRPr="00C674D2">
              <w:rPr>
                <w:sz w:val="21"/>
                <w:szCs w:val="21"/>
              </w:rPr>
              <w:t>doc. Ing., Ph.D.</w:t>
            </w:r>
          </w:p>
        </w:tc>
      </w:tr>
      <w:tr w:rsidR="001E1E5D" w:rsidTr="004226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5"/>
          <w:wBefore w:w="34" w:type="dxa"/>
          <w:wAfter w:w="784" w:type="dxa"/>
          <w:trHeight w:val="230"/>
        </w:trPr>
        <w:tc>
          <w:tcPr>
            <w:tcW w:w="2866" w:type="dxa"/>
            <w:gridSpan w:val="3"/>
            <w:vAlign w:val="center"/>
          </w:tcPr>
          <w:p w:rsidR="001E1E5D" w:rsidRPr="00C674D2" w:rsidRDefault="00892828" w:rsidP="00C674D2">
            <w:pPr>
              <w:spacing w:before="20" w:after="20" w:line="252" w:lineRule="auto"/>
              <w:rPr>
                <w:color w:val="000000"/>
                <w:sz w:val="21"/>
                <w:szCs w:val="21"/>
              </w:rPr>
            </w:pPr>
            <w:hyperlink w:anchor="Pachlová" w:history="1">
              <w:r w:rsidR="001E1E5D" w:rsidRPr="00C674D2">
                <w:rPr>
                  <w:rStyle w:val="Hypertextovodkaz"/>
                  <w:sz w:val="21"/>
                  <w:szCs w:val="21"/>
                </w:rPr>
                <w:t>Pachlová</w:t>
              </w:r>
            </w:hyperlink>
          </w:p>
        </w:tc>
        <w:tc>
          <w:tcPr>
            <w:tcW w:w="2977" w:type="dxa"/>
            <w:gridSpan w:val="19"/>
            <w:vAlign w:val="center"/>
          </w:tcPr>
          <w:p w:rsidR="001E1E5D" w:rsidRPr="00C674D2" w:rsidRDefault="001E1E5D" w:rsidP="00C674D2">
            <w:pPr>
              <w:spacing w:before="20" w:after="20" w:line="252" w:lineRule="auto"/>
              <w:rPr>
                <w:color w:val="000000"/>
                <w:sz w:val="21"/>
                <w:szCs w:val="21"/>
              </w:rPr>
            </w:pPr>
            <w:r w:rsidRPr="00C674D2">
              <w:rPr>
                <w:color w:val="000000"/>
                <w:sz w:val="21"/>
                <w:szCs w:val="21"/>
              </w:rPr>
              <w:t>Vendula</w:t>
            </w:r>
          </w:p>
        </w:tc>
        <w:tc>
          <w:tcPr>
            <w:tcW w:w="3404" w:type="dxa"/>
            <w:gridSpan w:val="17"/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sz w:val="21"/>
                <w:szCs w:val="21"/>
              </w:rPr>
            </w:pPr>
            <w:r w:rsidRPr="00C674D2">
              <w:rPr>
                <w:sz w:val="21"/>
                <w:szCs w:val="21"/>
              </w:rPr>
              <w:t>doc. Ing., Ph.D.</w:t>
            </w:r>
          </w:p>
        </w:tc>
      </w:tr>
      <w:tr w:rsidR="001E1E5D" w:rsidTr="004226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5"/>
          <w:wBefore w:w="34" w:type="dxa"/>
          <w:wAfter w:w="784" w:type="dxa"/>
          <w:trHeight w:val="230"/>
        </w:trPr>
        <w:tc>
          <w:tcPr>
            <w:tcW w:w="2866" w:type="dxa"/>
            <w:gridSpan w:val="3"/>
            <w:vAlign w:val="center"/>
          </w:tcPr>
          <w:p w:rsidR="001E1E5D" w:rsidRPr="00C674D2" w:rsidRDefault="00892828" w:rsidP="00C674D2">
            <w:pPr>
              <w:spacing w:before="20" w:after="20" w:line="252" w:lineRule="auto"/>
              <w:rPr>
                <w:color w:val="000000"/>
                <w:sz w:val="21"/>
                <w:szCs w:val="21"/>
              </w:rPr>
            </w:pPr>
            <w:hyperlink w:anchor="Polášek" w:history="1">
              <w:r w:rsidR="001E1E5D" w:rsidRPr="00C674D2">
                <w:rPr>
                  <w:rStyle w:val="Hypertextovodkaz"/>
                  <w:sz w:val="21"/>
                  <w:szCs w:val="21"/>
                </w:rPr>
                <w:t>Polášek</w:t>
              </w:r>
            </w:hyperlink>
          </w:p>
        </w:tc>
        <w:tc>
          <w:tcPr>
            <w:tcW w:w="2977" w:type="dxa"/>
            <w:gridSpan w:val="19"/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sz w:val="21"/>
                <w:szCs w:val="21"/>
              </w:rPr>
            </w:pPr>
            <w:r w:rsidRPr="00C674D2">
              <w:rPr>
                <w:sz w:val="21"/>
                <w:szCs w:val="21"/>
              </w:rPr>
              <w:t>Zdeněk</w:t>
            </w:r>
          </w:p>
        </w:tc>
        <w:tc>
          <w:tcPr>
            <w:tcW w:w="3404" w:type="dxa"/>
            <w:gridSpan w:val="17"/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sz w:val="21"/>
                <w:szCs w:val="21"/>
              </w:rPr>
            </w:pPr>
            <w:r w:rsidRPr="00C674D2">
              <w:rPr>
                <w:sz w:val="21"/>
                <w:szCs w:val="21"/>
              </w:rPr>
              <w:t>MVDr.</w:t>
            </w:r>
          </w:p>
        </w:tc>
      </w:tr>
      <w:tr w:rsidR="001E1E5D" w:rsidTr="004226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5"/>
          <w:wBefore w:w="34" w:type="dxa"/>
          <w:wAfter w:w="784" w:type="dxa"/>
          <w:trHeight w:val="230"/>
        </w:trPr>
        <w:tc>
          <w:tcPr>
            <w:tcW w:w="2866" w:type="dxa"/>
            <w:gridSpan w:val="3"/>
            <w:vAlign w:val="center"/>
          </w:tcPr>
          <w:p w:rsidR="001E1E5D" w:rsidRPr="00C674D2" w:rsidRDefault="00892828" w:rsidP="00C674D2">
            <w:pPr>
              <w:spacing w:before="20" w:after="20" w:line="252" w:lineRule="auto"/>
              <w:rPr>
                <w:color w:val="000000"/>
                <w:sz w:val="21"/>
                <w:szCs w:val="21"/>
              </w:rPr>
            </w:pPr>
            <w:hyperlink w:anchor="Ponížil" w:history="1">
              <w:r w:rsidR="001E1E5D" w:rsidRPr="00C674D2">
                <w:rPr>
                  <w:rStyle w:val="Hypertextovodkaz"/>
                  <w:sz w:val="21"/>
                  <w:szCs w:val="21"/>
                </w:rPr>
                <w:t>Ponížil</w:t>
              </w:r>
            </w:hyperlink>
          </w:p>
        </w:tc>
        <w:tc>
          <w:tcPr>
            <w:tcW w:w="2977" w:type="dxa"/>
            <w:gridSpan w:val="19"/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sz w:val="21"/>
                <w:szCs w:val="21"/>
              </w:rPr>
            </w:pPr>
            <w:r w:rsidRPr="00C674D2">
              <w:rPr>
                <w:color w:val="000000"/>
                <w:sz w:val="21"/>
                <w:szCs w:val="21"/>
              </w:rPr>
              <w:t>Petr</w:t>
            </w:r>
          </w:p>
        </w:tc>
        <w:tc>
          <w:tcPr>
            <w:tcW w:w="3404" w:type="dxa"/>
            <w:gridSpan w:val="17"/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sz w:val="21"/>
                <w:szCs w:val="21"/>
              </w:rPr>
            </w:pPr>
            <w:r w:rsidRPr="00C674D2">
              <w:rPr>
                <w:sz w:val="21"/>
                <w:szCs w:val="21"/>
              </w:rPr>
              <w:t>doc. RNDr., Ph.D.</w:t>
            </w:r>
          </w:p>
        </w:tc>
      </w:tr>
      <w:tr w:rsidR="001E1E5D" w:rsidTr="004226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5"/>
          <w:wBefore w:w="34" w:type="dxa"/>
          <w:wAfter w:w="784" w:type="dxa"/>
          <w:trHeight w:val="230"/>
        </w:trPr>
        <w:tc>
          <w:tcPr>
            <w:tcW w:w="2866" w:type="dxa"/>
            <w:gridSpan w:val="3"/>
            <w:vAlign w:val="center"/>
          </w:tcPr>
          <w:p w:rsidR="001E1E5D" w:rsidRPr="00C674D2" w:rsidRDefault="00892828" w:rsidP="00C674D2">
            <w:pPr>
              <w:spacing w:before="20" w:after="20" w:line="252" w:lineRule="auto"/>
              <w:rPr>
                <w:color w:val="000000"/>
                <w:sz w:val="21"/>
                <w:szCs w:val="21"/>
              </w:rPr>
            </w:pPr>
            <w:hyperlink w:anchor="Salek" w:history="1">
              <w:r w:rsidR="001E1E5D" w:rsidRPr="00C674D2">
                <w:rPr>
                  <w:rStyle w:val="Hypertextovodkaz"/>
                  <w:sz w:val="21"/>
                  <w:szCs w:val="21"/>
                </w:rPr>
                <w:t>Salek</w:t>
              </w:r>
            </w:hyperlink>
          </w:p>
        </w:tc>
        <w:tc>
          <w:tcPr>
            <w:tcW w:w="2977" w:type="dxa"/>
            <w:gridSpan w:val="19"/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sz w:val="21"/>
                <w:szCs w:val="21"/>
              </w:rPr>
            </w:pPr>
            <w:r w:rsidRPr="00C674D2">
              <w:rPr>
                <w:sz w:val="21"/>
                <w:szCs w:val="21"/>
              </w:rPr>
              <w:t>Richardos Nikolaos</w:t>
            </w:r>
          </w:p>
        </w:tc>
        <w:tc>
          <w:tcPr>
            <w:tcW w:w="3404" w:type="dxa"/>
            <w:gridSpan w:val="17"/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sz w:val="21"/>
                <w:szCs w:val="21"/>
              </w:rPr>
            </w:pPr>
            <w:r w:rsidRPr="00C674D2">
              <w:rPr>
                <w:sz w:val="21"/>
                <w:szCs w:val="21"/>
              </w:rPr>
              <w:t>Ing., Ph.D.</w:t>
            </w:r>
          </w:p>
        </w:tc>
      </w:tr>
      <w:tr w:rsidR="001E1E5D" w:rsidTr="004226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5"/>
          <w:wBefore w:w="34" w:type="dxa"/>
          <w:wAfter w:w="784" w:type="dxa"/>
          <w:trHeight w:val="230"/>
        </w:trPr>
        <w:tc>
          <w:tcPr>
            <w:tcW w:w="2866" w:type="dxa"/>
            <w:gridSpan w:val="3"/>
            <w:vAlign w:val="center"/>
          </w:tcPr>
          <w:p w:rsidR="001E1E5D" w:rsidRPr="00C674D2" w:rsidRDefault="00892828" w:rsidP="00C674D2">
            <w:pPr>
              <w:spacing w:before="20" w:after="20" w:line="252" w:lineRule="auto"/>
              <w:rPr>
                <w:sz w:val="21"/>
                <w:szCs w:val="21"/>
                <w:highlight w:val="green"/>
              </w:rPr>
            </w:pPr>
            <w:hyperlink w:anchor="Sedlaříková" w:history="1">
              <w:r w:rsidR="001E1E5D" w:rsidRPr="00C674D2">
                <w:rPr>
                  <w:rStyle w:val="Hypertextovodkaz"/>
                  <w:sz w:val="21"/>
                  <w:szCs w:val="21"/>
                </w:rPr>
                <w:t>Sedlaříková</w:t>
              </w:r>
            </w:hyperlink>
          </w:p>
        </w:tc>
        <w:tc>
          <w:tcPr>
            <w:tcW w:w="2977" w:type="dxa"/>
            <w:gridSpan w:val="19"/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sz w:val="21"/>
                <w:szCs w:val="21"/>
              </w:rPr>
            </w:pPr>
            <w:r w:rsidRPr="00C674D2">
              <w:rPr>
                <w:sz w:val="21"/>
                <w:szCs w:val="21"/>
              </w:rPr>
              <w:t>Jana</w:t>
            </w:r>
          </w:p>
        </w:tc>
        <w:tc>
          <w:tcPr>
            <w:tcW w:w="3404" w:type="dxa"/>
            <w:gridSpan w:val="17"/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sz w:val="21"/>
                <w:szCs w:val="21"/>
              </w:rPr>
            </w:pPr>
            <w:r w:rsidRPr="00C674D2">
              <w:rPr>
                <w:sz w:val="21"/>
                <w:szCs w:val="21"/>
              </w:rPr>
              <w:t>Ing., Ph.D.</w:t>
            </w:r>
          </w:p>
        </w:tc>
      </w:tr>
      <w:tr w:rsidR="001E1E5D" w:rsidTr="004226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5"/>
          <w:wBefore w:w="34" w:type="dxa"/>
          <w:wAfter w:w="784" w:type="dxa"/>
          <w:trHeight w:val="230"/>
        </w:trPr>
        <w:tc>
          <w:tcPr>
            <w:tcW w:w="2866" w:type="dxa"/>
            <w:gridSpan w:val="3"/>
            <w:vAlign w:val="center"/>
          </w:tcPr>
          <w:p w:rsidR="001E1E5D" w:rsidRPr="00C674D2" w:rsidRDefault="00892828" w:rsidP="00C674D2">
            <w:pPr>
              <w:spacing w:before="20" w:after="20" w:line="252" w:lineRule="auto"/>
              <w:rPr>
                <w:sz w:val="21"/>
                <w:szCs w:val="21"/>
              </w:rPr>
            </w:pPr>
            <w:hyperlink w:anchor="Sumczynski" w:history="1">
              <w:r w:rsidR="001E1E5D" w:rsidRPr="00C674D2">
                <w:rPr>
                  <w:rStyle w:val="Hypertextovodkaz"/>
                  <w:sz w:val="21"/>
                  <w:szCs w:val="21"/>
                </w:rPr>
                <w:t>Sumczynski</w:t>
              </w:r>
            </w:hyperlink>
          </w:p>
        </w:tc>
        <w:tc>
          <w:tcPr>
            <w:tcW w:w="2977" w:type="dxa"/>
            <w:gridSpan w:val="19"/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sz w:val="21"/>
                <w:szCs w:val="21"/>
              </w:rPr>
            </w:pPr>
            <w:r w:rsidRPr="00C674D2">
              <w:rPr>
                <w:sz w:val="21"/>
                <w:szCs w:val="21"/>
              </w:rPr>
              <w:t>Daniela</w:t>
            </w:r>
          </w:p>
        </w:tc>
        <w:tc>
          <w:tcPr>
            <w:tcW w:w="3404" w:type="dxa"/>
            <w:gridSpan w:val="17"/>
          </w:tcPr>
          <w:p w:rsidR="001E1E5D" w:rsidRPr="00C674D2" w:rsidRDefault="001E1E5D" w:rsidP="00C674D2">
            <w:pPr>
              <w:pStyle w:val="TableParagraph"/>
              <w:spacing w:before="20" w:after="20" w:line="252" w:lineRule="auto"/>
              <w:ind w:left="0"/>
              <w:rPr>
                <w:sz w:val="21"/>
                <w:szCs w:val="21"/>
              </w:rPr>
            </w:pPr>
            <w:r w:rsidRPr="00C674D2">
              <w:rPr>
                <w:sz w:val="21"/>
                <w:szCs w:val="21"/>
              </w:rPr>
              <w:t>doc. Ing., Ph.D.</w:t>
            </w:r>
          </w:p>
        </w:tc>
      </w:tr>
    </w:tbl>
    <w:p w:rsidR="00D14B24" w:rsidRDefault="00D14B24" w:rsidP="00D14B24">
      <w:pPr>
        <w:jc w:val="center"/>
        <w:rPr>
          <w:b/>
          <w:bCs/>
          <w:sz w:val="28"/>
          <w:szCs w:val="28"/>
          <w:u w:val="single"/>
        </w:rPr>
      </w:pPr>
    </w:p>
    <w:p w:rsidR="00D14B24" w:rsidRPr="00826E43" w:rsidRDefault="00D14B24" w:rsidP="00246CD6">
      <w:pPr>
        <w:pStyle w:val="Zkladntext"/>
        <w:spacing w:line="288" w:lineRule="auto"/>
        <w:ind w:left="-142"/>
        <w:rPr>
          <w:b/>
          <w:sz w:val="21"/>
          <w:szCs w:val="21"/>
          <w:lang w:val="cs-CZ"/>
          <w:rPrChange w:id="42" w:author="Simona Mrkvičková" w:date="2018-04-13T09:25:00Z">
            <w:rPr>
              <w:b/>
              <w:sz w:val="21"/>
              <w:szCs w:val="21"/>
            </w:rPr>
          </w:rPrChange>
        </w:rPr>
      </w:pPr>
      <w:r w:rsidRPr="00826E43">
        <w:rPr>
          <w:b/>
          <w:sz w:val="21"/>
          <w:szCs w:val="21"/>
          <w:lang w:val="cs-CZ"/>
          <w:rPrChange w:id="43" w:author="Simona Mrkvičková" w:date="2018-04-13T09:25:00Z">
            <w:rPr>
              <w:b/>
              <w:sz w:val="21"/>
              <w:szCs w:val="21"/>
            </w:rPr>
          </w:rPrChange>
        </w:rPr>
        <w:t>Prohlašujeme, že u pracovníků, jejichž pracovní smlouva je aktuálně sjednána na dobu určitou, jsme připraveni pracovní smlouvy prodloužit tak, aby po dobu platnosti akreditace bylo zajištěno odpovídající personální zabezpečení studijního programu i po skončení platnosti současných smluv.</w:t>
      </w:r>
    </w:p>
    <w:p w:rsidR="00D14B24" w:rsidRDefault="00D14B24" w:rsidP="0081551A">
      <w:pPr>
        <w:spacing w:after="200" w:line="288" w:lineRule="auto"/>
        <w:rPr>
          <w:b/>
          <w:bCs/>
          <w:sz w:val="28"/>
          <w:szCs w:val="28"/>
          <w:u w:val="single"/>
        </w:rPr>
      </w:pPr>
    </w:p>
    <w:p w:rsidR="001E1E5D" w:rsidRDefault="001E1E5D">
      <w:r>
        <w:br w:type="page"/>
      </w:r>
    </w:p>
    <w:tbl>
      <w:tblPr>
        <w:tblW w:w="10223" w:type="dxa"/>
        <w:tblInd w:w="-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35"/>
        <w:gridCol w:w="31"/>
        <w:gridCol w:w="84"/>
        <w:gridCol w:w="27"/>
        <w:gridCol w:w="6"/>
        <w:gridCol w:w="16"/>
        <w:gridCol w:w="119"/>
        <w:gridCol w:w="39"/>
        <w:gridCol w:w="519"/>
        <w:gridCol w:w="101"/>
        <w:gridCol w:w="17"/>
        <w:gridCol w:w="24"/>
        <w:gridCol w:w="11"/>
        <w:gridCol w:w="7"/>
        <w:gridCol w:w="37"/>
        <w:gridCol w:w="109"/>
        <w:gridCol w:w="1357"/>
        <w:gridCol w:w="7"/>
        <w:gridCol w:w="69"/>
        <w:gridCol w:w="33"/>
        <w:gridCol w:w="48"/>
        <w:gridCol w:w="46"/>
        <w:gridCol w:w="9"/>
        <w:gridCol w:w="306"/>
        <w:gridCol w:w="59"/>
        <w:gridCol w:w="90"/>
        <w:gridCol w:w="67"/>
        <w:gridCol w:w="4"/>
        <w:gridCol w:w="10"/>
        <w:gridCol w:w="57"/>
        <w:gridCol w:w="168"/>
        <w:gridCol w:w="50"/>
        <w:gridCol w:w="111"/>
        <w:gridCol w:w="75"/>
        <w:gridCol w:w="15"/>
        <w:gridCol w:w="65"/>
        <w:gridCol w:w="89"/>
        <w:gridCol w:w="558"/>
        <w:gridCol w:w="31"/>
        <w:gridCol w:w="174"/>
        <w:gridCol w:w="78"/>
        <w:gridCol w:w="3"/>
        <w:gridCol w:w="102"/>
        <w:gridCol w:w="45"/>
        <w:gridCol w:w="259"/>
        <w:gridCol w:w="22"/>
        <w:gridCol w:w="52"/>
        <w:gridCol w:w="17"/>
        <w:gridCol w:w="149"/>
        <w:gridCol w:w="77"/>
        <w:gridCol w:w="68"/>
        <w:gridCol w:w="7"/>
        <w:gridCol w:w="36"/>
        <w:gridCol w:w="22"/>
        <w:gridCol w:w="18"/>
        <w:gridCol w:w="26"/>
        <w:gridCol w:w="10"/>
        <w:gridCol w:w="22"/>
        <w:gridCol w:w="187"/>
        <w:gridCol w:w="21"/>
        <w:gridCol w:w="201"/>
        <w:gridCol w:w="14"/>
        <w:gridCol w:w="97"/>
        <w:gridCol w:w="3"/>
        <w:gridCol w:w="18"/>
        <w:gridCol w:w="80"/>
        <w:gridCol w:w="11"/>
        <w:gridCol w:w="80"/>
        <w:gridCol w:w="346"/>
        <w:gridCol w:w="74"/>
        <w:gridCol w:w="87"/>
        <w:gridCol w:w="12"/>
        <w:gridCol w:w="43"/>
        <w:gridCol w:w="61"/>
        <w:gridCol w:w="11"/>
        <w:gridCol w:w="577"/>
        <w:gridCol w:w="13"/>
        <w:gridCol w:w="31"/>
        <w:gridCol w:w="163"/>
      </w:tblGrid>
      <w:tr w:rsidR="00D14B24" w:rsidTr="00230F53">
        <w:tc>
          <w:tcPr>
            <w:tcW w:w="10223" w:type="dxa"/>
            <w:gridSpan w:val="79"/>
            <w:tcBorders>
              <w:bottom w:val="double" w:sz="4" w:space="0" w:color="auto"/>
            </w:tcBorders>
            <w:shd w:val="clear" w:color="auto" w:fill="BDD6EE"/>
          </w:tcPr>
          <w:p w:rsidR="00D14B24" w:rsidRDefault="00D14B24" w:rsidP="00F85CF5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D14B24" w:rsidTr="00230F53">
        <w:tc>
          <w:tcPr>
            <w:tcW w:w="2577" w:type="dxa"/>
            <w:gridSpan w:val="4"/>
            <w:tcBorders>
              <w:top w:val="double" w:sz="4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646" w:type="dxa"/>
            <w:gridSpan w:val="75"/>
          </w:tcPr>
          <w:p w:rsidR="00D14B24" w:rsidRPr="00A405B4" w:rsidRDefault="00D14B24" w:rsidP="00F85CF5">
            <w:pPr>
              <w:jc w:val="both"/>
            </w:pPr>
            <w:r w:rsidRPr="00A405B4">
              <w:t>Univerzita Tomáše Bati ve Zlíně</w:t>
            </w:r>
          </w:p>
        </w:tc>
      </w:tr>
      <w:tr w:rsidR="00D14B24" w:rsidTr="00230F53"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646" w:type="dxa"/>
            <w:gridSpan w:val="75"/>
          </w:tcPr>
          <w:p w:rsidR="00D14B24" w:rsidRPr="00A405B4" w:rsidRDefault="00D14B24" w:rsidP="00F85CF5">
            <w:pPr>
              <w:jc w:val="both"/>
            </w:pPr>
            <w:r w:rsidRPr="00A405B4">
              <w:t>Fakulta technologická</w:t>
            </w:r>
          </w:p>
        </w:tc>
      </w:tr>
      <w:tr w:rsidR="00D14B24" w:rsidTr="00230F53"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646" w:type="dxa"/>
            <w:gridSpan w:val="75"/>
          </w:tcPr>
          <w:p w:rsidR="00D14B24" w:rsidRDefault="00D14B24" w:rsidP="00F85CF5">
            <w:pPr>
              <w:jc w:val="both"/>
            </w:pPr>
            <w:r>
              <w:t>Technologie potravin</w:t>
            </w:r>
          </w:p>
        </w:tc>
      </w:tr>
      <w:tr w:rsidR="00D14B24" w:rsidTr="00230F53"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81" w:type="dxa"/>
            <w:gridSpan w:val="37"/>
          </w:tcPr>
          <w:p w:rsidR="00D14B24" w:rsidRPr="00293D5D" w:rsidRDefault="00D14B24" w:rsidP="00F85CF5">
            <w:pPr>
              <w:jc w:val="both"/>
              <w:rPr>
                <w:b/>
              </w:rPr>
            </w:pPr>
            <w:bookmarkStart w:id="44" w:name="Bučková"/>
            <w:bookmarkEnd w:id="44"/>
            <w:r w:rsidRPr="00293D5D">
              <w:rPr>
                <w:b/>
              </w:rPr>
              <w:t>Martina Bučková</w:t>
            </w:r>
          </w:p>
        </w:tc>
        <w:tc>
          <w:tcPr>
            <w:tcW w:w="726" w:type="dxa"/>
            <w:gridSpan w:val="9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339" w:type="dxa"/>
            <w:gridSpan w:val="29"/>
          </w:tcPr>
          <w:p w:rsidR="00D14B24" w:rsidRDefault="00D14B24" w:rsidP="00F85CF5">
            <w:pPr>
              <w:jc w:val="both"/>
            </w:pPr>
            <w:r>
              <w:t xml:space="preserve">Mgr., Ph.D. </w:t>
            </w:r>
          </w:p>
        </w:tc>
      </w:tr>
      <w:tr w:rsidR="001E1E5D" w:rsidTr="00230F53"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41" w:type="dxa"/>
            <w:gridSpan w:val="8"/>
          </w:tcPr>
          <w:p w:rsidR="00D14B24" w:rsidRDefault="00D14B24" w:rsidP="00F85CF5">
            <w:pPr>
              <w:jc w:val="both"/>
            </w:pPr>
            <w:r>
              <w:t>1974</w:t>
            </w:r>
          </w:p>
        </w:tc>
        <w:tc>
          <w:tcPr>
            <w:tcW w:w="1733" w:type="dxa"/>
            <w:gridSpan w:val="11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12" w:type="dxa"/>
            <w:gridSpan w:val="12"/>
          </w:tcPr>
          <w:p w:rsidR="00D14B24" w:rsidRPr="005F6489" w:rsidRDefault="00D14B24" w:rsidP="00F85CF5">
            <w:pPr>
              <w:jc w:val="both"/>
            </w:pPr>
            <w:r w:rsidRPr="005F6489">
              <w:t>pp.</w:t>
            </w:r>
          </w:p>
        </w:tc>
        <w:tc>
          <w:tcPr>
            <w:tcW w:w="995" w:type="dxa"/>
            <w:gridSpan w:val="6"/>
            <w:shd w:val="clear" w:color="auto" w:fill="F7CAAC"/>
          </w:tcPr>
          <w:p w:rsidR="00D14B24" w:rsidRPr="005F6489" w:rsidRDefault="00D14B24" w:rsidP="00F85CF5">
            <w:pPr>
              <w:jc w:val="both"/>
              <w:rPr>
                <w:b/>
              </w:rPr>
            </w:pPr>
            <w:r w:rsidRPr="005F6489">
              <w:rPr>
                <w:b/>
              </w:rPr>
              <w:t>rozsah</w:t>
            </w:r>
          </w:p>
        </w:tc>
        <w:tc>
          <w:tcPr>
            <w:tcW w:w="726" w:type="dxa"/>
            <w:gridSpan w:val="9"/>
          </w:tcPr>
          <w:p w:rsidR="00D14B24" w:rsidRPr="005F6489" w:rsidRDefault="00D14B24" w:rsidP="00F85CF5">
            <w:pPr>
              <w:jc w:val="both"/>
            </w:pPr>
            <w:r w:rsidRPr="005F6489">
              <w:t>40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Pr="005F6489" w:rsidRDefault="00D14B24" w:rsidP="00F85CF5">
            <w:pPr>
              <w:jc w:val="both"/>
              <w:rPr>
                <w:b/>
              </w:rPr>
            </w:pPr>
            <w:r w:rsidRPr="005F6489">
              <w:rPr>
                <w:b/>
              </w:rPr>
              <w:t>do kdy</w:t>
            </w:r>
          </w:p>
        </w:tc>
        <w:tc>
          <w:tcPr>
            <w:tcW w:w="1721" w:type="dxa"/>
            <w:gridSpan w:val="18"/>
          </w:tcPr>
          <w:p w:rsidR="00D14B24" w:rsidRPr="005F6489" w:rsidRDefault="00D80BF3" w:rsidP="00F85CF5">
            <w:pPr>
              <w:jc w:val="both"/>
            </w:pPr>
            <w:r>
              <w:t>N</w:t>
            </w:r>
          </w:p>
        </w:tc>
      </w:tr>
      <w:tr w:rsidR="00D14B24" w:rsidTr="00230F53">
        <w:tc>
          <w:tcPr>
            <w:tcW w:w="5151" w:type="dxa"/>
            <w:gridSpan w:val="23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12" w:type="dxa"/>
            <w:gridSpan w:val="12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26" w:type="dxa"/>
            <w:gridSpan w:val="9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Pr="003E4621" w:rsidRDefault="00D14B24" w:rsidP="00F85CF5">
            <w:pPr>
              <w:jc w:val="both"/>
              <w:rPr>
                <w:b/>
              </w:rPr>
            </w:pPr>
            <w:r w:rsidRPr="003E4621">
              <w:rPr>
                <w:b/>
              </w:rPr>
              <w:t>do kdy</w:t>
            </w:r>
          </w:p>
        </w:tc>
        <w:tc>
          <w:tcPr>
            <w:tcW w:w="1721" w:type="dxa"/>
            <w:gridSpan w:val="18"/>
          </w:tcPr>
          <w:p w:rsidR="00D14B24" w:rsidRPr="003E4621" w:rsidRDefault="00D14B24" w:rsidP="00F85CF5">
            <w:pPr>
              <w:jc w:val="both"/>
            </w:pPr>
            <w:r w:rsidRPr="003E4621">
              <w:t>---</w:t>
            </w:r>
          </w:p>
        </w:tc>
      </w:tr>
      <w:tr w:rsidR="00D14B24" w:rsidTr="00230F53">
        <w:tc>
          <w:tcPr>
            <w:tcW w:w="6163" w:type="dxa"/>
            <w:gridSpan w:val="35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21" w:type="dxa"/>
            <w:gridSpan w:val="15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339" w:type="dxa"/>
            <w:gridSpan w:val="29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14B24" w:rsidTr="00230F53"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339" w:type="dxa"/>
            <w:gridSpan w:val="29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</w:tr>
      <w:tr w:rsidR="00D14B24" w:rsidTr="00230F53"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</w:p>
        </w:tc>
        <w:tc>
          <w:tcPr>
            <w:tcW w:w="2339" w:type="dxa"/>
            <w:gridSpan w:val="29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</w:p>
        </w:tc>
        <w:tc>
          <w:tcPr>
            <w:tcW w:w="2339" w:type="dxa"/>
            <w:gridSpan w:val="29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</w:p>
        </w:tc>
        <w:tc>
          <w:tcPr>
            <w:tcW w:w="2339" w:type="dxa"/>
            <w:gridSpan w:val="29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c>
          <w:tcPr>
            <w:tcW w:w="10223" w:type="dxa"/>
            <w:gridSpan w:val="79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14B24" w:rsidTr="00230F53">
        <w:trPr>
          <w:trHeight w:val="324"/>
        </w:trPr>
        <w:tc>
          <w:tcPr>
            <w:tcW w:w="10223" w:type="dxa"/>
            <w:gridSpan w:val="79"/>
            <w:tcBorders>
              <w:top w:val="nil"/>
            </w:tcBorders>
          </w:tcPr>
          <w:p w:rsidR="00D14B24" w:rsidRPr="00296207" w:rsidRDefault="002A19A3" w:rsidP="00296207">
            <w:pPr>
              <w:pStyle w:val="Zkladntext"/>
              <w:spacing w:before="60" w:after="60"/>
              <w:ind w:left="0" w:right="108"/>
              <w:rPr>
                <w:sz w:val="21"/>
                <w:szCs w:val="21"/>
              </w:rPr>
            </w:pPr>
            <w:r w:rsidRPr="002A19A3">
              <w:rPr>
                <w:b/>
                <w:sz w:val="21"/>
                <w:szCs w:val="21"/>
              </w:rPr>
              <w:t>Human Nutrition and Boarding</w:t>
            </w:r>
            <w:r w:rsidRPr="00296207">
              <w:rPr>
                <w:sz w:val="21"/>
                <w:szCs w:val="21"/>
              </w:rPr>
              <w:t xml:space="preserve"> </w:t>
            </w:r>
            <w:r w:rsidR="00296207" w:rsidRPr="00296207">
              <w:rPr>
                <w:sz w:val="21"/>
                <w:szCs w:val="21"/>
              </w:rPr>
              <w:t>(70% p)</w:t>
            </w:r>
          </w:p>
        </w:tc>
      </w:tr>
      <w:tr w:rsidR="00D14B24" w:rsidTr="00230F53">
        <w:tc>
          <w:tcPr>
            <w:tcW w:w="10223" w:type="dxa"/>
            <w:gridSpan w:val="79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14B24" w:rsidTr="00230F53">
        <w:trPr>
          <w:trHeight w:val="306"/>
        </w:trPr>
        <w:tc>
          <w:tcPr>
            <w:tcW w:w="10223" w:type="dxa"/>
            <w:gridSpan w:val="79"/>
          </w:tcPr>
          <w:p w:rsidR="00D14B24" w:rsidRPr="00B123A6" w:rsidRDefault="00D14B24" w:rsidP="00F85CF5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B123A6">
              <w:rPr>
                <w:bCs/>
                <w:sz w:val="21"/>
                <w:szCs w:val="21"/>
              </w:rPr>
              <w:t xml:space="preserve">2005: UTB Zlín, FT, </w:t>
            </w:r>
            <w:r w:rsidRPr="00B123A6">
              <w:rPr>
                <w:rFonts w:eastAsia="Calibri"/>
                <w:sz w:val="21"/>
                <w:szCs w:val="21"/>
              </w:rPr>
              <w:t xml:space="preserve">SP Chemie a technologie materiálů, </w:t>
            </w:r>
            <w:r w:rsidRPr="00B123A6">
              <w:rPr>
                <w:bCs/>
                <w:sz w:val="21"/>
                <w:szCs w:val="21"/>
              </w:rPr>
              <w:t>obor Technologie makromolekulárních látek, Ph.D.</w:t>
            </w:r>
          </w:p>
        </w:tc>
      </w:tr>
      <w:tr w:rsidR="00D14B24" w:rsidTr="00230F53">
        <w:tc>
          <w:tcPr>
            <w:tcW w:w="10223" w:type="dxa"/>
            <w:gridSpan w:val="79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14B24" w:rsidTr="00230F53">
        <w:trPr>
          <w:trHeight w:val="718"/>
        </w:trPr>
        <w:tc>
          <w:tcPr>
            <w:tcW w:w="10223" w:type="dxa"/>
            <w:gridSpan w:val="79"/>
          </w:tcPr>
          <w:p w:rsidR="00D14B24" w:rsidRPr="00B123A6" w:rsidRDefault="00D14B24" w:rsidP="00B123A6">
            <w:pPr>
              <w:spacing w:before="60" w:after="20"/>
              <w:jc w:val="both"/>
              <w:rPr>
                <w:sz w:val="21"/>
                <w:szCs w:val="21"/>
              </w:rPr>
            </w:pPr>
            <w:r w:rsidRPr="00B123A6">
              <w:rPr>
                <w:sz w:val="21"/>
                <w:szCs w:val="21"/>
              </w:rPr>
              <w:t>2001 – 2004: Earth Resources, s.r.o., regionální zástupce pro prodej laboratorní techniky</w:t>
            </w:r>
          </w:p>
          <w:p w:rsidR="00D14B24" w:rsidRPr="00B123A6" w:rsidRDefault="00D14B24" w:rsidP="00B123A6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B123A6">
              <w:rPr>
                <w:sz w:val="21"/>
                <w:szCs w:val="21"/>
              </w:rPr>
              <w:t>2004 – 2005: HACH LANGE s.r.o., regionální zástupce pro prodej laboratorní a procesní techniky</w:t>
            </w:r>
          </w:p>
          <w:p w:rsidR="00D14B24" w:rsidRPr="00B123A6" w:rsidRDefault="00D14B24" w:rsidP="00B123A6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B123A6">
              <w:rPr>
                <w:sz w:val="21"/>
                <w:szCs w:val="21"/>
              </w:rPr>
              <w:t>2005 – 2011: Výzkumný ústav vodohospodářský T. G. Masaryka, v.v.i. Praha, koordinátor pro mezilaboratorní porovnávání zkoušek</w:t>
            </w:r>
          </w:p>
          <w:p w:rsidR="00D14B24" w:rsidRPr="00731383" w:rsidRDefault="00D14B24" w:rsidP="00B123A6">
            <w:pPr>
              <w:spacing w:before="20" w:after="60"/>
              <w:jc w:val="both"/>
              <w:rPr>
                <w:sz w:val="22"/>
                <w:szCs w:val="22"/>
              </w:rPr>
            </w:pPr>
            <w:r w:rsidRPr="00B123A6">
              <w:rPr>
                <w:sz w:val="21"/>
                <w:szCs w:val="21"/>
              </w:rPr>
              <w:t>2011 – dosud: UTB Zlín, FT, Ústav technologie potravin, akademický pracovník</w:t>
            </w:r>
          </w:p>
        </w:tc>
      </w:tr>
      <w:tr w:rsidR="00D14B24" w:rsidTr="00230F53">
        <w:trPr>
          <w:trHeight w:val="250"/>
        </w:trPr>
        <w:tc>
          <w:tcPr>
            <w:tcW w:w="10223" w:type="dxa"/>
            <w:gridSpan w:val="79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14B24" w:rsidTr="00230F53">
        <w:trPr>
          <w:trHeight w:val="184"/>
        </w:trPr>
        <w:tc>
          <w:tcPr>
            <w:tcW w:w="10223" w:type="dxa"/>
            <w:gridSpan w:val="79"/>
          </w:tcPr>
          <w:p w:rsidR="00D14B24" w:rsidRPr="00B123A6" w:rsidRDefault="00D14B24" w:rsidP="00B123A6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B123A6">
              <w:rPr>
                <w:sz w:val="21"/>
                <w:szCs w:val="21"/>
              </w:rPr>
              <w:t>Počet obhájených prací, které vyučující vedl v období 2013 – 2017: 4 BP, 6 DP.</w:t>
            </w:r>
          </w:p>
        </w:tc>
      </w:tr>
      <w:tr w:rsidR="00D14B24" w:rsidTr="00230F53">
        <w:trPr>
          <w:cantSplit/>
        </w:trPr>
        <w:tc>
          <w:tcPr>
            <w:tcW w:w="3418" w:type="dxa"/>
            <w:gridSpan w:val="12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59" w:type="dxa"/>
            <w:gridSpan w:val="16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71" w:type="dxa"/>
            <w:gridSpan w:val="28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14B24" w:rsidTr="00230F53">
        <w:trPr>
          <w:cantSplit/>
        </w:trPr>
        <w:tc>
          <w:tcPr>
            <w:tcW w:w="3418" w:type="dxa"/>
            <w:gridSpan w:val="12"/>
          </w:tcPr>
          <w:p w:rsidR="00D14B24" w:rsidRPr="005B5777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59" w:type="dxa"/>
            <w:gridSpan w:val="16"/>
          </w:tcPr>
          <w:p w:rsidR="00D14B24" w:rsidRPr="00A004F6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</w:tcPr>
          <w:p w:rsidR="00D14B24" w:rsidRPr="00A004F6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61" w:type="dxa"/>
            <w:gridSpan w:val="12"/>
            <w:tcBorders>
              <w:lef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8"/>
            <w:shd w:val="clear" w:color="auto" w:fill="F7CAAC"/>
          </w:tcPr>
          <w:p w:rsidR="00D14B24" w:rsidRDefault="00D14B24" w:rsidP="00F85CF5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911" w:type="dxa"/>
            <w:gridSpan w:val="8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14B24" w:rsidTr="00230F53">
        <w:trPr>
          <w:cantSplit/>
          <w:trHeight w:val="70"/>
        </w:trPr>
        <w:tc>
          <w:tcPr>
            <w:tcW w:w="3418" w:type="dxa"/>
            <w:gridSpan w:val="12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59" w:type="dxa"/>
            <w:gridSpan w:val="16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61" w:type="dxa"/>
            <w:gridSpan w:val="12"/>
            <w:vMerge w:val="restart"/>
            <w:tcBorders>
              <w:left w:val="single" w:sz="12" w:space="0" w:color="auto"/>
            </w:tcBorders>
          </w:tcPr>
          <w:p w:rsidR="00D14B24" w:rsidRPr="0072410B" w:rsidRDefault="00D14B24" w:rsidP="00F85CF5">
            <w:pPr>
              <w:jc w:val="both"/>
              <w:rPr>
                <w:b/>
              </w:rPr>
            </w:pPr>
            <w:r w:rsidRPr="0072410B">
              <w:rPr>
                <w:b/>
              </w:rPr>
              <w:t>7</w:t>
            </w:r>
          </w:p>
        </w:tc>
        <w:tc>
          <w:tcPr>
            <w:tcW w:w="699" w:type="dxa"/>
            <w:gridSpan w:val="8"/>
            <w:vMerge w:val="restart"/>
          </w:tcPr>
          <w:p w:rsidR="00D14B24" w:rsidRPr="0072410B" w:rsidRDefault="00D14B24" w:rsidP="00F85CF5">
            <w:pPr>
              <w:jc w:val="both"/>
              <w:rPr>
                <w:b/>
              </w:rPr>
            </w:pPr>
            <w:r w:rsidRPr="0072410B">
              <w:rPr>
                <w:b/>
              </w:rPr>
              <w:t>9</w:t>
            </w:r>
          </w:p>
        </w:tc>
        <w:tc>
          <w:tcPr>
            <w:tcW w:w="911" w:type="dxa"/>
            <w:gridSpan w:val="8"/>
            <w:vMerge w:val="restart"/>
          </w:tcPr>
          <w:p w:rsidR="00D14B24" w:rsidRPr="0000576C" w:rsidRDefault="00D14B24" w:rsidP="00F85CF5">
            <w:pPr>
              <w:jc w:val="both"/>
              <w:rPr>
                <w:b/>
                <w:sz w:val="19"/>
                <w:szCs w:val="19"/>
                <w:highlight w:val="yellow"/>
              </w:rPr>
            </w:pPr>
            <w:r w:rsidRPr="0000576C">
              <w:rPr>
                <w:b/>
                <w:sz w:val="19"/>
                <w:szCs w:val="19"/>
              </w:rPr>
              <w:t>neevid.</w:t>
            </w:r>
          </w:p>
        </w:tc>
      </w:tr>
      <w:tr w:rsidR="00D14B24" w:rsidTr="00230F53">
        <w:trPr>
          <w:trHeight w:val="205"/>
        </w:trPr>
        <w:tc>
          <w:tcPr>
            <w:tcW w:w="3418" w:type="dxa"/>
            <w:gridSpan w:val="12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59" w:type="dxa"/>
            <w:gridSpan w:val="16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61" w:type="dxa"/>
            <w:gridSpan w:val="12"/>
            <w:vMerge/>
            <w:tcBorders>
              <w:left w:val="single" w:sz="12" w:space="0" w:color="auto"/>
            </w:tcBorders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699" w:type="dxa"/>
            <w:gridSpan w:val="8"/>
            <w:vMerge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911" w:type="dxa"/>
            <w:gridSpan w:val="8"/>
            <w:vMerge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</w:tr>
      <w:tr w:rsidR="00D14B24" w:rsidTr="00230F53">
        <w:tc>
          <w:tcPr>
            <w:tcW w:w="10223" w:type="dxa"/>
            <w:gridSpan w:val="79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14B24" w:rsidTr="00230F53">
        <w:trPr>
          <w:trHeight w:val="283"/>
        </w:trPr>
        <w:tc>
          <w:tcPr>
            <w:tcW w:w="10223" w:type="dxa"/>
            <w:gridSpan w:val="79"/>
          </w:tcPr>
          <w:p w:rsidR="00D14B24" w:rsidRPr="00B123A6" w:rsidRDefault="00D14B24" w:rsidP="00F64EE2">
            <w:pPr>
              <w:tabs>
                <w:tab w:val="left" w:pos="567"/>
              </w:tabs>
              <w:spacing w:before="80" w:after="120"/>
              <w:jc w:val="both"/>
              <w:rPr>
                <w:sz w:val="21"/>
                <w:szCs w:val="21"/>
                <w:lang w:val="en-GB"/>
              </w:rPr>
            </w:pPr>
            <w:r w:rsidRPr="00B123A6">
              <w:rPr>
                <w:b/>
                <w:sz w:val="21"/>
                <w:szCs w:val="21"/>
                <w:lang w:val="en-GB"/>
              </w:rPr>
              <w:t>BUČKOVÁ, M. (45%)</w:t>
            </w:r>
            <w:r w:rsidRPr="00B123A6">
              <w:rPr>
                <w:sz w:val="21"/>
                <w:szCs w:val="21"/>
                <w:lang w:val="en-GB"/>
              </w:rPr>
              <w:t>,</w:t>
            </w:r>
            <w:r w:rsidRPr="00B123A6">
              <w:rPr>
                <w:b/>
                <w:sz w:val="21"/>
                <w:szCs w:val="21"/>
                <w:lang w:val="en-GB"/>
              </w:rPr>
              <w:t xml:space="preserve"> </w:t>
            </w:r>
            <w:r w:rsidRPr="00B123A6">
              <w:rPr>
                <w:sz w:val="21"/>
                <w:szCs w:val="21"/>
                <w:lang w:val="en-GB"/>
              </w:rPr>
              <w:t xml:space="preserve">VAŠKOVÁ, H., BUBELOVÁ, Z.: Raman spectroscopy as a modern tool for lactose determination. </w:t>
            </w:r>
            <w:r w:rsidRPr="00B123A6">
              <w:rPr>
                <w:i/>
                <w:sz w:val="21"/>
                <w:szCs w:val="21"/>
                <w:lang w:val="en-GB"/>
              </w:rPr>
              <w:t>WSEAS Transactions on Biology and Biomedicine</w:t>
            </w:r>
            <w:r w:rsidRPr="00B123A6">
              <w:rPr>
                <w:sz w:val="21"/>
                <w:szCs w:val="21"/>
                <w:lang w:val="en-GB"/>
              </w:rPr>
              <w:t xml:space="preserve"> 13(1), 108-114, </w:t>
            </w:r>
            <w:r w:rsidRPr="00B123A6">
              <w:rPr>
                <w:b/>
                <w:sz w:val="21"/>
                <w:szCs w:val="21"/>
                <w:lang w:val="en-GB"/>
              </w:rPr>
              <w:t>2016</w:t>
            </w:r>
            <w:r w:rsidRPr="00B123A6">
              <w:rPr>
                <w:sz w:val="21"/>
                <w:szCs w:val="21"/>
                <w:lang w:val="en-GB"/>
              </w:rPr>
              <w:t xml:space="preserve">. </w:t>
            </w:r>
          </w:p>
          <w:p w:rsidR="00D14B24" w:rsidRPr="00B123A6" w:rsidRDefault="00D14B24" w:rsidP="00B123A6">
            <w:pPr>
              <w:tabs>
                <w:tab w:val="left" w:pos="567"/>
              </w:tabs>
              <w:spacing w:after="120"/>
              <w:jc w:val="both"/>
              <w:rPr>
                <w:sz w:val="21"/>
                <w:szCs w:val="21"/>
                <w:lang w:val="en-GB"/>
              </w:rPr>
            </w:pPr>
            <w:r w:rsidRPr="00B123A6">
              <w:rPr>
                <w:sz w:val="21"/>
                <w:szCs w:val="21"/>
                <w:lang w:val="en-GB"/>
              </w:rPr>
              <w:t>VAŠKOVÁ, H.,</w:t>
            </w:r>
            <w:r w:rsidRPr="00B123A6">
              <w:rPr>
                <w:b/>
                <w:sz w:val="21"/>
                <w:szCs w:val="21"/>
                <w:lang w:val="en-GB"/>
              </w:rPr>
              <w:t xml:space="preserve"> BUČKOVÁ, M. (45%)</w:t>
            </w:r>
            <w:r w:rsidRPr="00B123A6">
              <w:rPr>
                <w:sz w:val="21"/>
                <w:szCs w:val="21"/>
                <w:lang w:val="en-GB"/>
              </w:rPr>
              <w:t>,</w:t>
            </w:r>
            <w:r w:rsidRPr="00B123A6">
              <w:rPr>
                <w:b/>
                <w:sz w:val="21"/>
                <w:szCs w:val="21"/>
                <w:lang w:val="en-GB"/>
              </w:rPr>
              <w:t xml:space="preserve"> </w:t>
            </w:r>
            <w:r w:rsidRPr="00B123A6">
              <w:rPr>
                <w:sz w:val="21"/>
                <w:szCs w:val="21"/>
                <w:lang w:val="en-GB"/>
              </w:rPr>
              <w:t xml:space="preserve">ZÁLEŠÁKOVÁ, L.: Spectroscopic analysis of milk fat and its mathematical evaluation. </w:t>
            </w:r>
            <w:r w:rsidRPr="00B123A6">
              <w:rPr>
                <w:i/>
                <w:sz w:val="21"/>
                <w:szCs w:val="21"/>
                <w:lang w:val="en-GB"/>
              </w:rPr>
              <w:t>International Journal of Biology and Biomedical Engineering</w:t>
            </w:r>
            <w:r w:rsidRPr="00B123A6">
              <w:rPr>
                <w:sz w:val="21"/>
                <w:szCs w:val="21"/>
                <w:lang w:val="en-GB"/>
              </w:rPr>
              <w:t xml:space="preserve"> 10(1), 168-175, </w:t>
            </w:r>
            <w:r w:rsidRPr="00B123A6">
              <w:rPr>
                <w:b/>
                <w:sz w:val="21"/>
                <w:szCs w:val="21"/>
                <w:lang w:val="en-GB"/>
              </w:rPr>
              <w:t>2016</w:t>
            </w:r>
            <w:r w:rsidRPr="00B123A6">
              <w:rPr>
                <w:sz w:val="21"/>
                <w:szCs w:val="21"/>
                <w:lang w:val="en-GB"/>
              </w:rPr>
              <w:t xml:space="preserve">. </w:t>
            </w:r>
          </w:p>
          <w:p w:rsidR="00D14B24" w:rsidRPr="00B123A6" w:rsidRDefault="00D14B24" w:rsidP="00B123A6">
            <w:pPr>
              <w:tabs>
                <w:tab w:val="left" w:pos="567"/>
              </w:tabs>
              <w:spacing w:after="120"/>
              <w:jc w:val="both"/>
              <w:rPr>
                <w:sz w:val="21"/>
                <w:szCs w:val="21"/>
                <w:lang w:val="en-GB"/>
              </w:rPr>
            </w:pPr>
            <w:r w:rsidRPr="00B123A6">
              <w:rPr>
                <w:sz w:val="21"/>
                <w:szCs w:val="21"/>
                <w:lang w:val="en-GB"/>
              </w:rPr>
              <w:t>VAŠKOVÁ, H.,</w:t>
            </w:r>
            <w:r w:rsidRPr="00B123A6">
              <w:rPr>
                <w:b/>
                <w:sz w:val="21"/>
                <w:szCs w:val="21"/>
                <w:lang w:val="en-GB"/>
              </w:rPr>
              <w:t xml:space="preserve"> BUČKOVÁ, M. (40%)</w:t>
            </w:r>
            <w:r w:rsidRPr="00B123A6">
              <w:rPr>
                <w:sz w:val="21"/>
                <w:szCs w:val="21"/>
                <w:lang w:val="en-GB"/>
              </w:rPr>
              <w:t>:</w:t>
            </w:r>
            <w:r w:rsidRPr="00B123A6">
              <w:rPr>
                <w:b/>
                <w:sz w:val="21"/>
                <w:szCs w:val="21"/>
                <w:lang w:val="en-GB"/>
              </w:rPr>
              <w:t xml:space="preserve"> </w:t>
            </w:r>
            <w:r w:rsidRPr="00B123A6">
              <w:rPr>
                <w:sz w:val="21"/>
                <w:szCs w:val="21"/>
                <w:lang w:val="en-GB"/>
              </w:rPr>
              <w:t xml:space="preserve">Thermal degradation of vegetable oils: spectroscopic measurement and analysis. </w:t>
            </w:r>
            <w:r w:rsidRPr="00B123A6">
              <w:rPr>
                <w:i/>
                <w:sz w:val="21"/>
                <w:szCs w:val="21"/>
                <w:lang w:val="en-GB"/>
              </w:rPr>
              <w:t>Procedia Engineering</w:t>
            </w:r>
            <w:r w:rsidRPr="00B123A6">
              <w:rPr>
                <w:sz w:val="21"/>
                <w:szCs w:val="21"/>
                <w:lang w:val="en-GB"/>
              </w:rPr>
              <w:t xml:space="preserve"> 100, 630-635, </w:t>
            </w:r>
            <w:r w:rsidRPr="00B123A6">
              <w:rPr>
                <w:b/>
                <w:sz w:val="21"/>
                <w:szCs w:val="21"/>
                <w:lang w:val="en-GB"/>
              </w:rPr>
              <w:t>2015</w:t>
            </w:r>
            <w:r w:rsidRPr="00B123A6">
              <w:rPr>
                <w:sz w:val="21"/>
                <w:szCs w:val="21"/>
                <w:lang w:val="en-GB"/>
              </w:rPr>
              <w:t xml:space="preserve">. </w:t>
            </w:r>
          </w:p>
          <w:p w:rsidR="00D14B24" w:rsidRPr="00B123A6" w:rsidRDefault="00D14B24" w:rsidP="00B123A6">
            <w:pPr>
              <w:tabs>
                <w:tab w:val="left" w:pos="567"/>
              </w:tabs>
              <w:spacing w:after="120"/>
              <w:jc w:val="both"/>
              <w:rPr>
                <w:b/>
                <w:sz w:val="21"/>
                <w:szCs w:val="21"/>
                <w:lang w:val="en-GB"/>
              </w:rPr>
            </w:pPr>
            <w:r w:rsidRPr="00B123A6">
              <w:rPr>
                <w:caps/>
                <w:sz w:val="21"/>
                <w:szCs w:val="21"/>
              </w:rPr>
              <w:t xml:space="preserve">Vašková, H., </w:t>
            </w:r>
            <w:r w:rsidRPr="00B123A6">
              <w:rPr>
                <w:b/>
                <w:caps/>
                <w:sz w:val="21"/>
                <w:szCs w:val="21"/>
              </w:rPr>
              <w:t>Bučková, M.</w:t>
            </w:r>
            <w:r w:rsidRPr="00B123A6">
              <w:rPr>
                <w:caps/>
                <w:sz w:val="21"/>
                <w:szCs w:val="21"/>
              </w:rPr>
              <w:t xml:space="preserve"> </w:t>
            </w:r>
            <w:r w:rsidRPr="00B123A6">
              <w:rPr>
                <w:b/>
                <w:caps/>
                <w:sz w:val="21"/>
                <w:szCs w:val="21"/>
              </w:rPr>
              <w:t>(50%)</w:t>
            </w:r>
            <w:r w:rsidRPr="00B123A6">
              <w:rPr>
                <w:caps/>
                <w:sz w:val="21"/>
                <w:szCs w:val="21"/>
              </w:rPr>
              <w:t>:</w:t>
            </w:r>
            <w:r w:rsidRPr="00B123A6">
              <w:rPr>
                <w:sz w:val="21"/>
                <w:szCs w:val="21"/>
              </w:rPr>
              <w:t xml:space="preserve"> Spectroscopic measurement and analysis of fat in milk. </w:t>
            </w:r>
            <w:r w:rsidRPr="00B123A6">
              <w:rPr>
                <w:i/>
                <w:sz w:val="21"/>
                <w:szCs w:val="21"/>
              </w:rPr>
              <w:t>Annals of DAAM International for 2015</w:t>
            </w:r>
            <w:r w:rsidRPr="00B123A6">
              <w:rPr>
                <w:sz w:val="21"/>
                <w:szCs w:val="21"/>
              </w:rPr>
              <w:t xml:space="preserve"> 26, 1-6, </w:t>
            </w:r>
            <w:r w:rsidRPr="00B123A6">
              <w:rPr>
                <w:b/>
                <w:sz w:val="21"/>
                <w:szCs w:val="21"/>
              </w:rPr>
              <w:t>2015</w:t>
            </w:r>
            <w:r w:rsidRPr="00B123A6">
              <w:rPr>
                <w:sz w:val="21"/>
                <w:szCs w:val="21"/>
              </w:rPr>
              <w:t xml:space="preserve">. </w:t>
            </w:r>
          </w:p>
          <w:p w:rsidR="00D14B24" w:rsidRDefault="00D14B24" w:rsidP="00F64EE2">
            <w:pPr>
              <w:tabs>
                <w:tab w:val="left" w:pos="567"/>
              </w:tabs>
              <w:spacing w:after="80"/>
              <w:jc w:val="both"/>
              <w:rPr>
                <w:b/>
              </w:rPr>
            </w:pPr>
            <w:r w:rsidRPr="00B123A6">
              <w:rPr>
                <w:b/>
                <w:sz w:val="21"/>
                <w:szCs w:val="21"/>
                <w:lang w:val="en-GB"/>
              </w:rPr>
              <w:t>BUČKOVÁ, M. (40%)</w:t>
            </w:r>
            <w:r w:rsidRPr="00B123A6">
              <w:rPr>
                <w:sz w:val="21"/>
                <w:szCs w:val="21"/>
                <w:lang w:val="en-GB"/>
              </w:rPr>
              <w:t>,</w:t>
            </w:r>
            <w:r w:rsidRPr="00B123A6">
              <w:rPr>
                <w:b/>
                <w:sz w:val="21"/>
                <w:szCs w:val="21"/>
                <w:lang w:val="en-GB"/>
              </w:rPr>
              <w:t xml:space="preserve"> </w:t>
            </w:r>
            <w:r w:rsidRPr="00B123A6">
              <w:rPr>
                <w:sz w:val="21"/>
                <w:szCs w:val="21"/>
                <w:lang w:val="en-GB"/>
              </w:rPr>
              <w:t xml:space="preserve">VAŠKOVÁ, H., TOBOLOVÁ, M., KŘESÁLEK, V.: Spectroscopic screening of degradation process in edible oils and its mathematical evaluation. </w:t>
            </w:r>
            <w:r w:rsidRPr="00B123A6">
              <w:rPr>
                <w:i/>
                <w:sz w:val="21"/>
                <w:szCs w:val="21"/>
                <w:lang w:val="en-GB"/>
              </w:rPr>
              <w:t>International Journal of Mathematical Models and Methods in Applied Sciences</w:t>
            </w:r>
            <w:r w:rsidRPr="00B123A6">
              <w:rPr>
                <w:sz w:val="21"/>
                <w:szCs w:val="21"/>
                <w:lang w:val="en-GB"/>
              </w:rPr>
              <w:t xml:space="preserve"> 8(1), 319-328, </w:t>
            </w:r>
            <w:r w:rsidRPr="00B123A6">
              <w:rPr>
                <w:b/>
                <w:sz w:val="21"/>
                <w:szCs w:val="21"/>
                <w:lang w:val="en-GB"/>
              </w:rPr>
              <w:t>2014</w:t>
            </w:r>
            <w:r w:rsidRPr="00B123A6">
              <w:rPr>
                <w:sz w:val="21"/>
                <w:szCs w:val="21"/>
                <w:lang w:val="en-GB"/>
              </w:rPr>
              <w:t>. ISSN 1998-0140.</w:t>
            </w:r>
            <w:r w:rsidRPr="004F1D79">
              <w:rPr>
                <w:sz w:val="22"/>
                <w:szCs w:val="22"/>
                <w:lang w:val="en-GB"/>
              </w:rPr>
              <w:t xml:space="preserve"> </w:t>
            </w:r>
          </w:p>
        </w:tc>
      </w:tr>
      <w:tr w:rsidR="00D14B24" w:rsidTr="00230F53">
        <w:trPr>
          <w:trHeight w:val="218"/>
        </w:trPr>
        <w:tc>
          <w:tcPr>
            <w:tcW w:w="10223" w:type="dxa"/>
            <w:gridSpan w:val="79"/>
            <w:shd w:val="clear" w:color="auto" w:fill="F7CAAC"/>
          </w:tcPr>
          <w:p w:rsidR="00D14B24" w:rsidRDefault="00D14B24" w:rsidP="00F85CF5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14B24" w:rsidTr="00230F53">
        <w:trPr>
          <w:trHeight w:val="328"/>
        </w:trPr>
        <w:tc>
          <w:tcPr>
            <w:tcW w:w="10223" w:type="dxa"/>
            <w:gridSpan w:val="79"/>
          </w:tcPr>
          <w:p w:rsidR="00D14B24" w:rsidRDefault="00D14B24" w:rsidP="00F85CF5">
            <w:pPr>
              <w:rPr>
                <w:b/>
              </w:rPr>
            </w:pPr>
            <w:r>
              <w:t>---</w:t>
            </w:r>
          </w:p>
          <w:p w:rsidR="00D14B24" w:rsidRDefault="00D14B24" w:rsidP="00F85CF5">
            <w:pPr>
              <w:rPr>
                <w:b/>
              </w:rPr>
            </w:pPr>
          </w:p>
          <w:p w:rsidR="00D14B24" w:rsidRDefault="00D14B24" w:rsidP="00F85CF5">
            <w:pPr>
              <w:rPr>
                <w:b/>
              </w:rPr>
            </w:pPr>
          </w:p>
          <w:p w:rsidR="00296207" w:rsidRDefault="00296207" w:rsidP="00F85CF5">
            <w:pPr>
              <w:rPr>
                <w:b/>
              </w:rPr>
            </w:pPr>
          </w:p>
          <w:p w:rsidR="00B123A6" w:rsidRDefault="00B123A6" w:rsidP="00F85CF5">
            <w:pPr>
              <w:rPr>
                <w:b/>
              </w:rPr>
            </w:pPr>
          </w:p>
        </w:tc>
      </w:tr>
      <w:tr w:rsidR="00D14B24" w:rsidTr="00230F53">
        <w:trPr>
          <w:cantSplit/>
          <w:trHeight w:val="470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81" w:type="dxa"/>
            <w:gridSpan w:val="37"/>
          </w:tcPr>
          <w:p w:rsidR="00D14B24" w:rsidRDefault="00D14B24" w:rsidP="00F85CF5">
            <w:pPr>
              <w:jc w:val="both"/>
            </w:pPr>
          </w:p>
        </w:tc>
        <w:tc>
          <w:tcPr>
            <w:tcW w:w="794" w:type="dxa"/>
            <w:gridSpan w:val="10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71" w:type="dxa"/>
            <w:gridSpan w:val="28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c>
          <w:tcPr>
            <w:tcW w:w="10223" w:type="dxa"/>
            <w:gridSpan w:val="79"/>
            <w:tcBorders>
              <w:bottom w:val="double" w:sz="4" w:space="0" w:color="auto"/>
            </w:tcBorders>
            <w:shd w:val="clear" w:color="auto" w:fill="BDD6EE"/>
          </w:tcPr>
          <w:p w:rsidR="00D14B24" w:rsidRDefault="00D14B24" w:rsidP="00F85CF5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D14B24" w:rsidTr="00230F53">
        <w:tc>
          <w:tcPr>
            <w:tcW w:w="2577" w:type="dxa"/>
            <w:gridSpan w:val="4"/>
            <w:tcBorders>
              <w:top w:val="double" w:sz="4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646" w:type="dxa"/>
            <w:gridSpan w:val="75"/>
          </w:tcPr>
          <w:p w:rsidR="00D14B24" w:rsidRPr="00A405B4" w:rsidRDefault="00D14B24" w:rsidP="00F85CF5">
            <w:pPr>
              <w:jc w:val="both"/>
            </w:pPr>
            <w:r w:rsidRPr="00A405B4">
              <w:t>Univerzita Tomáše Bati ve Zlíně</w:t>
            </w:r>
          </w:p>
        </w:tc>
      </w:tr>
      <w:tr w:rsidR="00D14B24" w:rsidTr="00230F53"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646" w:type="dxa"/>
            <w:gridSpan w:val="75"/>
          </w:tcPr>
          <w:p w:rsidR="00D14B24" w:rsidRPr="00A405B4" w:rsidRDefault="00D14B24" w:rsidP="00F85CF5">
            <w:pPr>
              <w:jc w:val="both"/>
            </w:pPr>
            <w:r w:rsidRPr="00A405B4">
              <w:t>Fakulta technologická</w:t>
            </w:r>
          </w:p>
        </w:tc>
      </w:tr>
      <w:tr w:rsidR="00D14B24" w:rsidTr="00230F53"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646" w:type="dxa"/>
            <w:gridSpan w:val="75"/>
          </w:tcPr>
          <w:p w:rsidR="00D14B24" w:rsidRDefault="00D14B24" w:rsidP="00F85CF5">
            <w:pPr>
              <w:jc w:val="both"/>
            </w:pPr>
            <w:r>
              <w:t>Technologie potravin</w:t>
            </w:r>
          </w:p>
        </w:tc>
      </w:tr>
      <w:tr w:rsidR="00D14B24" w:rsidTr="00230F53"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81" w:type="dxa"/>
            <w:gridSpan w:val="37"/>
          </w:tcPr>
          <w:p w:rsidR="00D14B24" w:rsidRPr="00293D5D" w:rsidRDefault="00D14B24" w:rsidP="00F85CF5">
            <w:pPr>
              <w:jc w:val="both"/>
              <w:rPr>
                <w:b/>
              </w:rPr>
            </w:pPr>
            <w:bookmarkStart w:id="45" w:name="Buňka"/>
            <w:bookmarkEnd w:id="45"/>
            <w:r w:rsidRPr="00293D5D">
              <w:rPr>
                <w:b/>
              </w:rPr>
              <w:t>František Buňka</w:t>
            </w:r>
          </w:p>
        </w:tc>
        <w:tc>
          <w:tcPr>
            <w:tcW w:w="726" w:type="dxa"/>
            <w:gridSpan w:val="9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339" w:type="dxa"/>
            <w:gridSpan w:val="29"/>
          </w:tcPr>
          <w:p w:rsidR="00D14B24" w:rsidRDefault="00D14B24" w:rsidP="00F85CF5">
            <w:pPr>
              <w:jc w:val="both"/>
            </w:pPr>
            <w:r>
              <w:t xml:space="preserve">doc. Ing., Ph.D. </w:t>
            </w:r>
          </w:p>
        </w:tc>
      </w:tr>
      <w:tr w:rsidR="001E1E5D" w:rsidTr="00230F53"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41" w:type="dxa"/>
            <w:gridSpan w:val="8"/>
          </w:tcPr>
          <w:p w:rsidR="00D14B24" w:rsidRDefault="00D14B24" w:rsidP="00F85CF5">
            <w:pPr>
              <w:jc w:val="both"/>
            </w:pPr>
            <w:r>
              <w:t>1978</w:t>
            </w:r>
          </w:p>
        </w:tc>
        <w:tc>
          <w:tcPr>
            <w:tcW w:w="1733" w:type="dxa"/>
            <w:gridSpan w:val="11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12" w:type="dxa"/>
            <w:gridSpan w:val="12"/>
          </w:tcPr>
          <w:p w:rsidR="00D14B24" w:rsidRPr="005B3BDD" w:rsidRDefault="00D14B24" w:rsidP="00F85CF5">
            <w:pPr>
              <w:jc w:val="both"/>
            </w:pPr>
            <w:r w:rsidRPr="005B3BDD">
              <w:t>pp.</w:t>
            </w:r>
          </w:p>
        </w:tc>
        <w:tc>
          <w:tcPr>
            <w:tcW w:w="995" w:type="dxa"/>
            <w:gridSpan w:val="6"/>
            <w:shd w:val="clear" w:color="auto" w:fill="F7CAAC"/>
          </w:tcPr>
          <w:p w:rsidR="00D14B24" w:rsidRPr="005B3BDD" w:rsidRDefault="00D14B24" w:rsidP="00F85CF5">
            <w:pPr>
              <w:jc w:val="both"/>
              <w:rPr>
                <w:b/>
              </w:rPr>
            </w:pPr>
            <w:r w:rsidRPr="005B3BDD">
              <w:rPr>
                <w:b/>
              </w:rPr>
              <w:t>rozsah</w:t>
            </w:r>
          </w:p>
        </w:tc>
        <w:tc>
          <w:tcPr>
            <w:tcW w:w="726" w:type="dxa"/>
            <w:gridSpan w:val="9"/>
          </w:tcPr>
          <w:p w:rsidR="00D14B24" w:rsidRPr="005B3BDD" w:rsidRDefault="00D14B24" w:rsidP="00F85CF5">
            <w:pPr>
              <w:jc w:val="both"/>
            </w:pPr>
            <w:r w:rsidRPr="005B3BDD">
              <w:t>40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Pr="005B3BDD" w:rsidRDefault="00D14B24" w:rsidP="00F85CF5">
            <w:pPr>
              <w:jc w:val="both"/>
              <w:rPr>
                <w:b/>
              </w:rPr>
            </w:pPr>
            <w:r w:rsidRPr="005B3BDD">
              <w:rPr>
                <w:b/>
              </w:rPr>
              <w:t>do kdy</w:t>
            </w:r>
          </w:p>
        </w:tc>
        <w:tc>
          <w:tcPr>
            <w:tcW w:w="1721" w:type="dxa"/>
            <w:gridSpan w:val="18"/>
          </w:tcPr>
          <w:p w:rsidR="00D14B24" w:rsidRPr="005B3BDD" w:rsidRDefault="00D14B24" w:rsidP="00F85CF5">
            <w:pPr>
              <w:jc w:val="both"/>
            </w:pPr>
            <w:r w:rsidRPr="005B3BDD">
              <w:t>N</w:t>
            </w:r>
          </w:p>
        </w:tc>
      </w:tr>
      <w:tr w:rsidR="00D14B24" w:rsidTr="00230F53">
        <w:tc>
          <w:tcPr>
            <w:tcW w:w="5151" w:type="dxa"/>
            <w:gridSpan w:val="23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12" w:type="dxa"/>
            <w:gridSpan w:val="12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26" w:type="dxa"/>
            <w:gridSpan w:val="9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721" w:type="dxa"/>
            <w:gridSpan w:val="18"/>
          </w:tcPr>
          <w:p w:rsidR="00D14B24" w:rsidRPr="00C32277" w:rsidRDefault="00D14B24" w:rsidP="00F85CF5">
            <w:pPr>
              <w:jc w:val="both"/>
              <w:rPr>
                <w:highlight w:val="green"/>
              </w:rPr>
            </w:pPr>
            <w:r w:rsidRPr="00C53C43">
              <w:t>---</w:t>
            </w:r>
          </w:p>
        </w:tc>
      </w:tr>
      <w:tr w:rsidR="00D14B24" w:rsidTr="00230F53">
        <w:tc>
          <w:tcPr>
            <w:tcW w:w="6163" w:type="dxa"/>
            <w:gridSpan w:val="35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21" w:type="dxa"/>
            <w:gridSpan w:val="15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339" w:type="dxa"/>
            <w:gridSpan w:val="29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14B24" w:rsidTr="00230F53"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339" w:type="dxa"/>
            <w:gridSpan w:val="29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</w:tr>
      <w:tr w:rsidR="00D14B24" w:rsidTr="00230F53">
        <w:tc>
          <w:tcPr>
            <w:tcW w:w="10223" w:type="dxa"/>
            <w:gridSpan w:val="79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14B24" w:rsidTr="00230F53">
        <w:trPr>
          <w:trHeight w:val="466"/>
        </w:trPr>
        <w:tc>
          <w:tcPr>
            <w:tcW w:w="10223" w:type="dxa"/>
            <w:gridSpan w:val="79"/>
            <w:tcBorders>
              <w:top w:val="nil"/>
            </w:tcBorders>
          </w:tcPr>
          <w:p w:rsidR="00C84F3E" w:rsidRPr="00C84F3E" w:rsidRDefault="00C84F3E" w:rsidP="00C84F3E">
            <w:pPr>
              <w:spacing w:before="20" w:after="20"/>
              <w:rPr>
                <w:sz w:val="19"/>
                <w:szCs w:val="19"/>
              </w:rPr>
            </w:pPr>
            <w:r w:rsidRPr="00C84F3E">
              <w:rPr>
                <w:sz w:val="19"/>
                <w:szCs w:val="19"/>
              </w:rPr>
              <w:t>Food Safety Management II (40% p)</w:t>
            </w:r>
          </w:p>
          <w:p w:rsidR="00AB60D6" w:rsidRPr="00C84F3E" w:rsidRDefault="00C84F3E" w:rsidP="00170B28">
            <w:pPr>
              <w:spacing w:before="20" w:after="20"/>
              <w:rPr>
                <w:sz w:val="19"/>
                <w:szCs w:val="19"/>
              </w:rPr>
            </w:pPr>
            <w:r w:rsidRPr="00C84F3E">
              <w:rPr>
                <w:b/>
                <w:sz w:val="19"/>
                <w:szCs w:val="19"/>
              </w:rPr>
              <w:t>Master Thesis</w:t>
            </w:r>
            <w:r w:rsidR="00AB60D6" w:rsidRPr="00C84F3E">
              <w:rPr>
                <w:sz w:val="19"/>
                <w:szCs w:val="19"/>
              </w:rPr>
              <w:t xml:space="preserve"> (garant předmětu, 100% s, jeden z vedoucích DP)</w:t>
            </w:r>
          </w:p>
          <w:p w:rsidR="00AB60D6" w:rsidRPr="00C84F3E" w:rsidRDefault="00C84F3E" w:rsidP="00170B28">
            <w:pPr>
              <w:spacing w:before="20" w:after="20"/>
              <w:rPr>
                <w:sz w:val="19"/>
                <w:szCs w:val="19"/>
              </w:rPr>
            </w:pPr>
            <w:r w:rsidRPr="00C84F3E">
              <w:rPr>
                <w:sz w:val="19"/>
                <w:szCs w:val="19"/>
              </w:rPr>
              <w:t xml:space="preserve">Master Thesis Seminar </w:t>
            </w:r>
            <w:r w:rsidR="00AB60D6" w:rsidRPr="00C84F3E">
              <w:rPr>
                <w:sz w:val="19"/>
                <w:szCs w:val="19"/>
              </w:rPr>
              <w:t>(100% s)</w:t>
            </w:r>
          </w:p>
          <w:p w:rsidR="00AB60D6" w:rsidRPr="00C84F3E" w:rsidRDefault="00C84F3E" w:rsidP="00170B28">
            <w:pPr>
              <w:spacing w:before="20" w:after="20"/>
              <w:rPr>
                <w:sz w:val="19"/>
                <w:szCs w:val="19"/>
              </w:rPr>
            </w:pPr>
            <w:r w:rsidRPr="00C84F3E">
              <w:rPr>
                <w:sz w:val="19"/>
                <w:szCs w:val="19"/>
              </w:rPr>
              <w:t xml:space="preserve">Sensory Analysis of Food </w:t>
            </w:r>
            <w:r w:rsidR="00AB60D6" w:rsidRPr="00C84F3E">
              <w:rPr>
                <w:sz w:val="19"/>
                <w:szCs w:val="19"/>
              </w:rPr>
              <w:t>(30% p)</w:t>
            </w:r>
          </w:p>
          <w:p w:rsidR="00D14B24" w:rsidRPr="00C84F3E" w:rsidRDefault="00C84F3E" w:rsidP="00170B28">
            <w:pPr>
              <w:spacing w:before="20" w:after="20"/>
              <w:rPr>
                <w:sz w:val="19"/>
                <w:szCs w:val="19"/>
              </w:rPr>
            </w:pPr>
            <w:r w:rsidRPr="00C84F3E">
              <w:rPr>
                <w:sz w:val="19"/>
                <w:szCs w:val="19"/>
              </w:rPr>
              <w:t xml:space="preserve">Technology of Animal Food Production I </w:t>
            </w:r>
            <w:r w:rsidR="00265FEF" w:rsidRPr="00C84F3E">
              <w:rPr>
                <w:sz w:val="19"/>
                <w:szCs w:val="19"/>
              </w:rPr>
              <w:t>(20% p)</w:t>
            </w:r>
          </w:p>
          <w:p w:rsidR="00265FEF" w:rsidRPr="000001DE" w:rsidRDefault="00C84F3E" w:rsidP="00170B28">
            <w:pPr>
              <w:spacing w:before="20" w:after="20"/>
            </w:pPr>
            <w:r w:rsidRPr="00C84F3E">
              <w:rPr>
                <w:b/>
                <w:sz w:val="19"/>
                <w:szCs w:val="19"/>
              </w:rPr>
              <w:t>Technology of Animal Food Production II</w:t>
            </w:r>
            <w:r w:rsidRPr="00C84F3E">
              <w:rPr>
                <w:sz w:val="19"/>
                <w:szCs w:val="19"/>
              </w:rPr>
              <w:t xml:space="preserve"> </w:t>
            </w:r>
            <w:r w:rsidR="00265FEF" w:rsidRPr="00C84F3E">
              <w:rPr>
                <w:sz w:val="19"/>
                <w:szCs w:val="19"/>
              </w:rPr>
              <w:t>(50% p)</w:t>
            </w:r>
          </w:p>
        </w:tc>
      </w:tr>
      <w:tr w:rsidR="00D14B24" w:rsidTr="00230F53">
        <w:tc>
          <w:tcPr>
            <w:tcW w:w="10223" w:type="dxa"/>
            <w:gridSpan w:val="79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14B24" w:rsidTr="00230F53">
        <w:trPr>
          <w:trHeight w:val="306"/>
        </w:trPr>
        <w:tc>
          <w:tcPr>
            <w:tcW w:w="10223" w:type="dxa"/>
            <w:gridSpan w:val="79"/>
          </w:tcPr>
          <w:p w:rsidR="00D14B24" w:rsidRPr="00170B28" w:rsidRDefault="00D14B24" w:rsidP="0000576C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  <w:r w:rsidRPr="00170B28">
              <w:rPr>
                <w:sz w:val="19"/>
                <w:szCs w:val="19"/>
              </w:rPr>
              <w:t xml:space="preserve">2003: VVŠ PV Vyškov, FEOS, </w:t>
            </w:r>
            <w:r w:rsidRPr="00170B28">
              <w:rPr>
                <w:rFonts w:eastAsia="Calibri"/>
                <w:sz w:val="19"/>
                <w:szCs w:val="19"/>
              </w:rPr>
              <w:t>SP Ekonomika a management, obor</w:t>
            </w:r>
            <w:r w:rsidRPr="00170B28">
              <w:rPr>
                <w:sz w:val="19"/>
                <w:szCs w:val="19"/>
              </w:rPr>
              <w:t xml:space="preserve"> Ekonomika a hygiena výživy, Ph.D.</w:t>
            </w:r>
          </w:p>
        </w:tc>
      </w:tr>
      <w:tr w:rsidR="00D14B24" w:rsidTr="00230F53">
        <w:tc>
          <w:tcPr>
            <w:tcW w:w="10223" w:type="dxa"/>
            <w:gridSpan w:val="79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14B24" w:rsidTr="00230F53">
        <w:trPr>
          <w:trHeight w:val="718"/>
        </w:trPr>
        <w:tc>
          <w:tcPr>
            <w:tcW w:w="10223" w:type="dxa"/>
            <w:gridSpan w:val="79"/>
          </w:tcPr>
          <w:p w:rsidR="00D14B24" w:rsidRPr="00170B28" w:rsidRDefault="00D14B24" w:rsidP="00F85CF5">
            <w:pPr>
              <w:spacing w:before="40"/>
              <w:jc w:val="both"/>
              <w:rPr>
                <w:sz w:val="19"/>
                <w:szCs w:val="19"/>
              </w:rPr>
            </w:pPr>
            <w:r w:rsidRPr="00170B28">
              <w:rPr>
                <w:sz w:val="19"/>
                <w:szCs w:val="19"/>
              </w:rPr>
              <w:t>2003 – dosud: UTB Zlín, FT, odborný asistent, od r. 2009 docent, od r. 2011 ředitel Ústavu technologie potravin, od r. 2015 děkan FT</w:t>
            </w:r>
          </w:p>
          <w:p w:rsidR="00D14B24" w:rsidRPr="00170B28" w:rsidRDefault="00D14B24" w:rsidP="00F85CF5">
            <w:pPr>
              <w:jc w:val="both"/>
              <w:rPr>
                <w:sz w:val="10"/>
                <w:szCs w:val="10"/>
              </w:rPr>
            </w:pPr>
          </w:p>
          <w:p w:rsidR="00D14B24" w:rsidRPr="00170B28" w:rsidRDefault="00D14B24" w:rsidP="00F85CF5">
            <w:pPr>
              <w:jc w:val="both"/>
              <w:rPr>
                <w:sz w:val="19"/>
                <w:szCs w:val="19"/>
                <w:u w:val="single"/>
              </w:rPr>
            </w:pPr>
            <w:r w:rsidRPr="00170B28">
              <w:rPr>
                <w:sz w:val="19"/>
                <w:szCs w:val="19"/>
                <w:u w:val="single"/>
              </w:rPr>
              <w:t>Přehled garantovaných SP (SO) za posledních 10 let:</w:t>
            </w:r>
          </w:p>
          <w:p w:rsidR="00D14B24" w:rsidRPr="00170B28" w:rsidRDefault="00D14B24" w:rsidP="00F85CF5">
            <w:pPr>
              <w:jc w:val="both"/>
              <w:rPr>
                <w:sz w:val="19"/>
                <w:szCs w:val="19"/>
              </w:rPr>
            </w:pPr>
            <w:r w:rsidRPr="00170B28">
              <w:rPr>
                <w:sz w:val="19"/>
                <w:szCs w:val="19"/>
              </w:rPr>
              <w:t xml:space="preserve">2011 – dosud: UTB Zlín, FT, bakalářský SP Chemie a technologie potravin, SO Chemie a technologie potravin </w:t>
            </w:r>
          </w:p>
          <w:p w:rsidR="00D14B24" w:rsidRPr="00170B28" w:rsidRDefault="00D14B24" w:rsidP="00F85CF5">
            <w:pPr>
              <w:jc w:val="both"/>
              <w:rPr>
                <w:sz w:val="19"/>
                <w:szCs w:val="19"/>
              </w:rPr>
            </w:pPr>
            <w:r w:rsidRPr="00170B28">
              <w:rPr>
                <w:sz w:val="19"/>
                <w:szCs w:val="19"/>
              </w:rPr>
              <w:t>2014 – dosud: UTB Zlín, FT, navazující magisterský SP Chemie a technologie potravin, SO Technologie potravin</w:t>
            </w:r>
          </w:p>
          <w:p w:rsidR="00D14B24" w:rsidRPr="00CB7A21" w:rsidRDefault="00D14B24" w:rsidP="00F85CF5">
            <w:pPr>
              <w:spacing w:after="40"/>
              <w:jc w:val="both"/>
              <w:rPr>
                <w:sz w:val="22"/>
                <w:szCs w:val="22"/>
              </w:rPr>
            </w:pPr>
            <w:r w:rsidRPr="00170B28">
              <w:rPr>
                <w:sz w:val="19"/>
                <w:szCs w:val="19"/>
              </w:rPr>
              <w:t>2016 – dosud: UTB Zlín, FT, doktorský SP Chemie a technologie potravin, obor Technologie potravin</w:t>
            </w:r>
          </w:p>
        </w:tc>
      </w:tr>
      <w:tr w:rsidR="00D14B24" w:rsidTr="00230F53">
        <w:trPr>
          <w:trHeight w:val="250"/>
        </w:trPr>
        <w:tc>
          <w:tcPr>
            <w:tcW w:w="10223" w:type="dxa"/>
            <w:gridSpan w:val="79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14B24" w:rsidTr="00230F53">
        <w:trPr>
          <w:trHeight w:val="184"/>
        </w:trPr>
        <w:tc>
          <w:tcPr>
            <w:tcW w:w="10223" w:type="dxa"/>
            <w:gridSpan w:val="79"/>
          </w:tcPr>
          <w:p w:rsidR="00D14B24" w:rsidRPr="00170B28" w:rsidRDefault="00D14B24" w:rsidP="0000576C">
            <w:pPr>
              <w:spacing w:before="20" w:after="20"/>
              <w:jc w:val="both"/>
              <w:rPr>
                <w:sz w:val="19"/>
                <w:szCs w:val="19"/>
              </w:rPr>
            </w:pPr>
            <w:r w:rsidRPr="00170B28">
              <w:rPr>
                <w:sz w:val="19"/>
                <w:szCs w:val="19"/>
              </w:rPr>
              <w:t>Počet obhájených prací, které vyučující vedl v období 2013 – 2017: 10 BP, 16 DP, 4 DisP.</w:t>
            </w:r>
          </w:p>
        </w:tc>
      </w:tr>
      <w:tr w:rsidR="00D14B24" w:rsidTr="00230F53">
        <w:trPr>
          <w:cantSplit/>
        </w:trPr>
        <w:tc>
          <w:tcPr>
            <w:tcW w:w="3418" w:type="dxa"/>
            <w:gridSpan w:val="12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59" w:type="dxa"/>
            <w:gridSpan w:val="16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71" w:type="dxa"/>
            <w:gridSpan w:val="28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14B24" w:rsidTr="00230F53">
        <w:trPr>
          <w:cantSplit/>
        </w:trPr>
        <w:tc>
          <w:tcPr>
            <w:tcW w:w="3418" w:type="dxa"/>
            <w:gridSpan w:val="12"/>
          </w:tcPr>
          <w:p w:rsidR="00D14B24" w:rsidRPr="00170B28" w:rsidRDefault="00D14B24" w:rsidP="0000576C">
            <w:pPr>
              <w:spacing w:before="20" w:after="20"/>
              <w:jc w:val="both"/>
              <w:rPr>
                <w:sz w:val="19"/>
                <w:szCs w:val="19"/>
              </w:rPr>
            </w:pPr>
            <w:r w:rsidRPr="00170B28">
              <w:rPr>
                <w:sz w:val="19"/>
                <w:szCs w:val="19"/>
              </w:rPr>
              <w:t>Zpracování zemědělských produktů</w:t>
            </w:r>
          </w:p>
        </w:tc>
        <w:tc>
          <w:tcPr>
            <w:tcW w:w="2259" w:type="dxa"/>
            <w:gridSpan w:val="16"/>
          </w:tcPr>
          <w:p w:rsidR="00D14B24" w:rsidRPr="00170B28" w:rsidRDefault="00D14B24" w:rsidP="0000576C">
            <w:pPr>
              <w:spacing w:before="20" w:after="20"/>
              <w:jc w:val="both"/>
              <w:rPr>
                <w:sz w:val="19"/>
                <w:szCs w:val="19"/>
              </w:rPr>
            </w:pPr>
            <w:r w:rsidRPr="00170B28">
              <w:rPr>
                <w:sz w:val="19"/>
                <w:szCs w:val="19"/>
              </w:rPr>
              <w:t>2009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</w:tcPr>
          <w:p w:rsidR="00D14B24" w:rsidRPr="00170B28" w:rsidRDefault="00D14B24" w:rsidP="0000576C">
            <w:pPr>
              <w:spacing w:before="20" w:after="20"/>
              <w:jc w:val="both"/>
              <w:rPr>
                <w:sz w:val="19"/>
                <w:szCs w:val="19"/>
              </w:rPr>
            </w:pPr>
            <w:r w:rsidRPr="00170B28">
              <w:rPr>
                <w:rFonts w:ascii="TimesNewRomanPSMT" w:eastAsia="Calibri" w:hAnsi="TimesNewRomanPSMT" w:cs="TimesNewRomanPSMT"/>
                <w:sz w:val="19"/>
                <w:szCs w:val="19"/>
                <w:lang w:eastAsia="en-US"/>
              </w:rPr>
              <w:t>SPU Nitra, SR</w:t>
            </w:r>
          </w:p>
        </w:tc>
        <w:tc>
          <w:tcPr>
            <w:tcW w:w="661" w:type="dxa"/>
            <w:gridSpan w:val="12"/>
            <w:tcBorders>
              <w:lef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8"/>
            <w:shd w:val="clear" w:color="auto" w:fill="F7CAAC"/>
          </w:tcPr>
          <w:p w:rsidR="00D14B24" w:rsidRDefault="00D14B24" w:rsidP="00F85CF5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911" w:type="dxa"/>
            <w:gridSpan w:val="8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14B24" w:rsidTr="00230F53">
        <w:trPr>
          <w:cantSplit/>
          <w:trHeight w:val="70"/>
        </w:trPr>
        <w:tc>
          <w:tcPr>
            <w:tcW w:w="3418" w:type="dxa"/>
            <w:gridSpan w:val="12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59" w:type="dxa"/>
            <w:gridSpan w:val="16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61" w:type="dxa"/>
            <w:gridSpan w:val="12"/>
            <w:vMerge w:val="restart"/>
            <w:tcBorders>
              <w:left w:val="single" w:sz="12" w:space="0" w:color="auto"/>
            </w:tcBorders>
          </w:tcPr>
          <w:p w:rsidR="00D14B24" w:rsidRPr="004607DA" w:rsidRDefault="00D14B24" w:rsidP="00F85CF5">
            <w:pPr>
              <w:jc w:val="both"/>
              <w:rPr>
                <w:b/>
              </w:rPr>
            </w:pPr>
            <w:r w:rsidRPr="004607DA">
              <w:rPr>
                <w:b/>
              </w:rPr>
              <w:t>348</w:t>
            </w:r>
          </w:p>
        </w:tc>
        <w:tc>
          <w:tcPr>
            <w:tcW w:w="699" w:type="dxa"/>
            <w:gridSpan w:val="8"/>
            <w:vMerge w:val="restart"/>
          </w:tcPr>
          <w:p w:rsidR="00D14B24" w:rsidRPr="004607DA" w:rsidRDefault="00D14B24" w:rsidP="00F85CF5">
            <w:pPr>
              <w:jc w:val="both"/>
              <w:rPr>
                <w:b/>
              </w:rPr>
            </w:pPr>
            <w:r w:rsidRPr="004607DA">
              <w:rPr>
                <w:b/>
              </w:rPr>
              <w:t>418</w:t>
            </w:r>
          </w:p>
        </w:tc>
        <w:tc>
          <w:tcPr>
            <w:tcW w:w="911" w:type="dxa"/>
            <w:gridSpan w:val="8"/>
            <w:vMerge w:val="restart"/>
          </w:tcPr>
          <w:p w:rsidR="00D14B24" w:rsidRPr="0000576C" w:rsidRDefault="00D14B24" w:rsidP="00F85CF5">
            <w:pPr>
              <w:jc w:val="both"/>
              <w:rPr>
                <w:b/>
                <w:sz w:val="19"/>
                <w:szCs w:val="19"/>
              </w:rPr>
            </w:pPr>
            <w:r w:rsidRPr="0000576C">
              <w:rPr>
                <w:b/>
                <w:sz w:val="19"/>
                <w:szCs w:val="19"/>
              </w:rPr>
              <w:t>neevid.</w:t>
            </w:r>
          </w:p>
        </w:tc>
      </w:tr>
      <w:tr w:rsidR="00D14B24" w:rsidTr="00230F53">
        <w:trPr>
          <w:trHeight w:val="205"/>
        </w:trPr>
        <w:tc>
          <w:tcPr>
            <w:tcW w:w="3418" w:type="dxa"/>
            <w:gridSpan w:val="12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59" w:type="dxa"/>
            <w:gridSpan w:val="16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61" w:type="dxa"/>
            <w:gridSpan w:val="12"/>
            <w:vMerge/>
            <w:tcBorders>
              <w:left w:val="single" w:sz="12" w:space="0" w:color="auto"/>
            </w:tcBorders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699" w:type="dxa"/>
            <w:gridSpan w:val="8"/>
            <w:vMerge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911" w:type="dxa"/>
            <w:gridSpan w:val="8"/>
            <w:vMerge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</w:tr>
      <w:tr w:rsidR="00D14B24" w:rsidTr="00230F53">
        <w:tc>
          <w:tcPr>
            <w:tcW w:w="10223" w:type="dxa"/>
            <w:gridSpan w:val="79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14B24" w:rsidTr="00230F53">
        <w:trPr>
          <w:trHeight w:val="283"/>
        </w:trPr>
        <w:tc>
          <w:tcPr>
            <w:tcW w:w="10223" w:type="dxa"/>
            <w:gridSpan w:val="79"/>
          </w:tcPr>
          <w:p w:rsidR="00D14B24" w:rsidRPr="00826E43" w:rsidRDefault="00D14B24" w:rsidP="00170B28">
            <w:pPr>
              <w:tabs>
                <w:tab w:val="left" w:pos="567"/>
              </w:tabs>
              <w:spacing w:before="80" w:after="80"/>
              <w:jc w:val="both"/>
              <w:rPr>
                <w:sz w:val="19"/>
                <w:szCs w:val="19"/>
                <w:lang w:val="en-US"/>
                <w:rPrChange w:id="46" w:author="Simona Mrkvičková" w:date="2018-04-13T09:26:00Z">
                  <w:rPr>
                    <w:sz w:val="19"/>
                    <w:szCs w:val="19"/>
                    <w:lang w:val="de-DE"/>
                  </w:rPr>
                </w:rPrChange>
              </w:rPr>
            </w:pPr>
            <w:r w:rsidRPr="00170B28">
              <w:rPr>
                <w:sz w:val="19"/>
                <w:szCs w:val="19"/>
                <w:lang w:val="en-GB"/>
              </w:rPr>
              <w:t xml:space="preserve">SALEK, R.N., ČERNÍKOVÁ, M., MADĚROVÁ, S., LAPČÍK, L., </w:t>
            </w:r>
            <w:r w:rsidRPr="00170B28">
              <w:rPr>
                <w:b/>
                <w:sz w:val="19"/>
                <w:szCs w:val="19"/>
                <w:lang w:val="en-GB"/>
              </w:rPr>
              <w:t>BUŇKA, F. (25%)</w:t>
            </w:r>
            <w:r w:rsidRPr="00170B28">
              <w:rPr>
                <w:sz w:val="19"/>
                <w:szCs w:val="19"/>
                <w:lang w:val="en-GB"/>
              </w:rPr>
              <w:t xml:space="preserve">: The effect of different composition of ternary mixtures of emulsifying salts on the consistency of processed cheese spreads manufactured from Swiss-type cheese with different degrees of maturity. </w:t>
            </w:r>
            <w:r w:rsidRPr="00170B28">
              <w:rPr>
                <w:i/>
                <w:sz w:val="19"/>
                <w:szCs w:val="19"/>
                <w:lang w:val="en-GB"/>
              </w:rPr>
              <w:t>Journal of Dairy Science</w:t>
            </w:r>
            <w:r w:rsidRPr="00170B28">
              <w:rPr>
                <w:sz w:val="19"/>
                <w:szCs w:val="19"/>
                <w:lang w:val="en-GB"/>
              </w:rPr>
              <w:t xml:space="preserve"> 99, 3274-3287, </w:t>
            </w:r>
            <w:r w:rsidRPr="00170B28">
              <w:rPr>
                <w:b/>
                <w:sz w:val="19"/>
                <w:szCs w:val="19"/>
                <w:lang w:val="en-GB"/>
              </w:rPr>
              <w:t>2016</w:t>
            </w:r>
            <w:r w:rsidRPr="00170B28">
              <w:rPr>
                <w:sz w:val="19"/>
                <w:szCs w:val="19"/>
                <w:lang w:val="en-GB"/>
              </w:rPr>
              <w:t>.</w:t>
            </w:r>
            <w:r w:rsidRPr="00826E43">
              <w:rPr>
                <w:sz w:val="19"/>
                <w:szCs w:val="19"/>
                <w:lang w:val="en-US"/>
                <w:rPrChange w:id="47" w:author="Simona Mrkvičková" w:date="2018-04-13T09:26:00Z">
                  <w:rPr>
                    <w:sz w:val="19"/>
                    <w:szCs w:val="19"/>
                    <w:lang w:val="de-DE"/>
                  </w:rPr>
                </w:rPrChange>
              </w:rPr>
              <w:t xml:space="preserve"> </w:t>
            </w:r>
          </w:p>
          <w:p w:rsidR="00D14B24" w:rsidRPr="00170B28" w:rsidRDefault="00D14B24" w:rsidP="00170B28">
            <w:pPr>
              <w:tabs>
                <w:tab w:val="left" w:pos="567"/>
              </w:tabs>
              <w:spacing w:before="80" w:after="80"/>
              <w:jc w:val="both"/>
              <w:rPr>
                <w:b/>
                <w:sz w:val="19"/>
                <w:szCs w:val="19"/>
                <w:lang w:val="en-GB"/>
              </w:rPr>
            </w:pPr>
            <w:r w:rsidRPr="00170B28">
              <w:rPr>
                <w:color w:val="212121"/>
                <w:sz w:val="19"/>
                <w:szCs w:val="19"/>
                <w:shd w:val="clear" w:color="auto" w:fill="FFFFFF"/>
              </w:rPr>
              <w:t xml:space="preserve">BUBELOVÁ, Z., TREMLOVÁ, B., BUŇKOVÁ, L., POSPIECH, M., VÍTOVÁ, E., </w:t>
            </w:r>
            <w:r w:rsidRPr="00170B28">
              <w:rPr>
                <w:b/>
                <w:color w:val="212121"/>
                <w:sz w:val="19"/>
                <w:szCs w:val="19"/>
                <w:shd w:val="clear" w:color="auto" w:fill="FFFFFF"/>
              </w:rPr>
              <w:t>BUŇKA, F. (25%)</w:t>
            </w:r>
            <w:r w:rsidRPr="00170B28">
              <w:rPr>
                <w:color w:val="212121"/>
                <w:sz w:val="19"/>
                <w:szCs w:val="19"/>
                <w:shd w:val="clear" w:color="auto" w:fill="FFFFFF"/>
              </w:rPr>
              <w:t>: The effect of long-term storage on the quality of sterilized processed cheese. </w:t>
            </w:r>
            <w:r w:rsidRPr="00170B28">
              <w:rPr>
                <w:i/>
                <w:iCs/>
                <w:color w:val="212121"/>
                <w:sz w:val="19"/>
                <w:szCs w:val="19"/>
                <w:shd w:val="clear" w:color="auto" w:fill="FFFFFF"/>
              </w:rPr>
              <w:t>Journal of Food Science and Technology</w:t>
            </w:r>
            <w:r w:rsidRPr="00170B28">
              <w:rPr>
                <w:color w:val="212121"/>
                <w:sz w:val="19"/>
                <w:szCs w:val="19"/>
                <w:shd w:val="clear" w:color="auto" w:fill="FFFFFF"/>
              </w:rPr>
              <w:t xml:space="preserve"> 52, 8, 4985-4993, </w:t>
            </w:r>
            <w:r w:rsidRPr="00170B28">
              <w:rPr>
                <w:b/>
                <w:color w:val="212121"/>
                <w:sz w:val="19"/>
                <w:szCs w:val="19"/>
                <w:shd w:val="clear" w:color="auto" w:fill="FFFFFF"/>
              </w:rPr>
              <w:t>2015</w:t>
            </w:r>
            <w:r w:rsidRPr="00170B28">
              <w:rPr>
                <w:color w:val="212121"/>
                <w:sz w:val="19"/>
                <w:szCs w:val="19"/>
                <w:shd w:val="clear" w:color="auto" w:fill="FFFFFF"/>
              </w:rPr>
              <w:t xml:space="preserve">. </w:t>
            </w:r>
          </w:p>
          <w:p w:rsidR="00D14B24" w:rsidRPr="00826E43" w:rsidRDefault="00D14B24" w:rsidP="00170B28">
            <w:pPr>
              <w:tabs>
                <w:tab w:val="left" w:pos="567"/>
              </w:tabs>
              <w:spacing w:before="80" w:after="80"/>
              <w:jc w:val="both"/>
              <w:rPr>
                <w:sz w:val="19"/>
                <w:szCs w:val="19"/>
                <w:lang w:val="en-US"/>
                <w:rPrChange w:id="48" w:author="Simona Mrkvičková" w:date="2018-04-13T09:26:00Z">
                  <w:rPr>
                    <w:sz w:val="19"/>
                    <w:szCs w:val="19"/>
                    <w:lang w:val="de-DE"/>
                  </w:rPr>
                </w:rPrChange>
              </w:rPr>
            </w:pPr>
            <w:r w:rsidRPr="00170B28">
              <w:rPr>
                <w:b/>
                <w:sz w:val="19"/>
                <w:szCs w:val="19"/>
                <w:lang w:val="en-GB"/>
              </w:rPr>
              <w:t>BUŇKA, F. (30%)</w:t>
            </w:r>
            <w:r w:rsidRPr="00170B28">
              <w:rPr>
                <w:sz w:val="19"/>
                <w:szCs w:val="19"/>
                <w:lang w:val="en-GB"/>
              </w:rPr>
              <w:t xml:space="preserve">, DOUDOVÁ, L., WEISEROVÁ, E., ČERNÍKOVÁ, M., KUCHAŘ, D., SLAVÍKOVÁ, Š., NAGYOVÁ, G., PONÍŽIL, P., GRŮBER, T., MICHÁLEK, J.: The effect of concentration and composition of ternary emulsifying salts on the textural properties of processed cheese spreads. </w:t>
            </w:r>
            <w:r w:rsidRPr="00826E43">
              <w:rPr>
                <w:i/>
                <w:sz w:val="19"/>
                <w:szCs w:val="19"/>
                <w:lang w:val="en-US"/>
                <w:rPrChange w:id="49" w:author="Simona Mrkvičková" w:date="2018-04-13T09:26:00Z">
                  <w:rPr>
                    <w:i/>
                    <w:sz w:val="19"/>
                    <w:szCs w:val="19"/>
                    <w:lang w:val="de-DE"/>
                  </w:rPr>
                </w:rPrChange>
              </w:rPr>
              <w:t>Lebensmittel Wissenschaft und Technologie - Food Science and Technology</w:t>
            </w:r>
            <w:r w:rsidRPr="00826E43">
              <w:rPr>
                <w:sz w:val="19"/>
                <w:szCs w:val="19"/>
                <w:lang w:val="en-US"/>
                <w:rPrChange w:id="50" w:author="Simona Mrkvičková" w:date="2018-04-13T09:26:00Z">
                  <w:rPr>
                    <w:sz w:val="19"/>
                    <w:szCs w:val="19"/>
                    <w:lang w:val="de-DE"/>
                  </w:rPr>
                </w:rPrChange>
              </w:rPr>
              <w:t xml:space="preserve"> 58, 247-255, </w:t>
            </w:r>
            <w:r w:rsidRPr="00826E43">
              <w:rPr>
                <w:b/>
                <w:sz w:val="19"/>
                <w:szCs w:val="19"/>
                <w:lang w:val="en-US"/>
                <w:rPrChange w:id="51" w:author="Simona Mrkvičková" w:date="2018-04-13T09:26:00Z">
                  <w:rPr>
                    <w:b/>
                    <w:sz w:val="19"/>
                    <w:szCs w:val="19"/>
                    <w:lang w:val="de-DE"/>
                  </w:rPr>
                </w:rPrChange>
              </w:rPr>
              <w:t>2014</w:t>
            </w:r>
            <w:r w:rsidRPr="00826E43">
              <w:rPr>
                <w:sz w:val="19"/>
                <w:szCs w:val="19"/>
                <w:lang w:val="en-US"/>
                <w:rPrChange w:id="52" w:author="Simona Mrkvičková" w:date="2018-04-13T09:26:00Z">
                  <w:rPr>
                    <w:sz w:val="19"/>
                    <w:szCs w:val="19"/>
                    <w:lang w:val="de-DE"/>
                  </w:rPr>
                </w:rPrChange>
              </w:rPr>
              <w:t xml:space="preserve">. </w:t>
            </w:r>
          </w:p>
          <w:p w:rsidR="00D14B24" w:rsidRPr="00170B28" w:rsidRDefault="00D14B24" w:rsidP="00170B28">
            <w:pPr>
              <w:tabs>
                <w:tab w:val="left" w:pos="567"/>
              </w:tabs>
              <w:spacing w:before="80" w:after="80"/>
              <w:jc w:val="both"/>
              <w:rPr>
                <w:sz w:val="19"/>
                <w:szCs w:val="19"/>
                <w:lang w:val="en-GB"/>
              </w:rPr>
            </w:pPr>
            <w:r w:rsidRPr="00170B28">
              <w:rPr>
                <w:b/>
                <w:sz w:val="19"/>
                <w:szCs w:val="19"/>
                <w:lang w:val="en-GB"/>
              </w:rPr>
              <w:t>BUŇKA, F. (35%)</w:t>
            </w:r>
            <w:r w:rsidRPr="00170B28">
              <w:rPr>
                <w:sz w:val="19"/>
                <w:szCs w:val="19"/>
                <w:lang w:val="en-GB"/>
              </w:rPr>
              <w:t xml:space="preserve">, BUDINSKÝ, P., ZIMÁKOVÁ, B., MERHAUT, M., FLASAROVÁ, R., PACHLOVÁ, V., KUBÁŇ, V., BUŇKOVÁ, L.: Biogenic amines occurrence in fish meat sampled from restaurants in region of Czech Republic. </w:t>
            </w:r>
            <w:r w:rsidRPr="00170B28">
              <w:rPr>
                <w:i/>
                <w:sz w:val="19"/>
                <w:szCs w:val="19"/>
                <w:lang w:val="en-GB"/>
              </w:rPr>
              <w:t xml:space="preserve">Food Control </w:t>
            </w:r>
            <w:r w:rsidRPr="00170B28">
              <w:rPr>
                <w:sz w:val="19"/>
                <w:szCs w:val="19"/>
                <w:lang w:val="en-GB"/>
              </w:rPr>
              <w:t xml:space="preserve">31(1), 49-52, </w:t>
            </w:r>
            <w:r w:rsidRPr="00170B28">
              <w:rPr>
                <w:b/>
                <w:sz w:val="19"/>
                <w:szCs w:val="19"/>
                <w:lang w:val="en-GB"/>
              </w:rPr>
              <w:t>2013</w:t>
            </w:r>
            <w:r w:rsidRPr="00170B28">
              <w:rPr>
                <w:sz w:val="19"/>
                <w:szCs w:val="19"/>
                <w:lang w:val="en-GB"/>
              </w:rPr>
              <w:t xml:space="preserve">. </w:t>
            </w:r>
          </w:p>
          <w:p w:rsidR="00D14B24" w:rsidRDefault="00D14B24" w:rsidP="00170B28">
            <w:pPr>
              <w:pStyle w:val="Zkladntext"/>
              <w:spacing w:before="80" w:after="80"/>
              <w:ind w:left="0"/>
              <w:rPr>
                <w:b/>
              </w:rPr>
            </w:pPr>
            <w:r w:rsidRPr="00170B28">
              <w:rPr>
                <w:b/>
                <w:sz w:val="19"/>
                <w:szCs w:val="19"/>
              </w:rPr>
              <w:t>BUŇKA, F. (40%)</w:t>
            </w:r>
            <w:r w:rsidRPr="00170B28">
              <w:rPr>
                <w:sz w:val="19"/>
                <w:szCs w:val="19"/>
              </w:rPr>
              <w:t xml:space="preserve">, BUDINSKÝ, P., ČECHOVÁ, M., DRIENOVSKÝ, V., PACHLOVÁ, V., MATOULKOVÁ, D., KUBÁŇ, V., BUŇKOVÁ, L.: Content of biogenic amines and polyamines in beers from the Czech Republic. </w:t>
            </w:r>
            <w:r w:rsidRPr="00170B28">
              <w:rPr>
                <w:i/>
                <w:sz w:val="19"/>
                <w:szCs w:val="19"/>
                <w:lang w:val="en-GB"/>
              </w:rPr>
              <w:t xml:space="preserve">Journal of the Institute of Brewing </w:t>
            </w:r>
            <w:r w:rsidRPr="00170B28">
              <w:rPr>
                <w:sz w:val="19"/>
                <w:szCs w:val="19"/>
                <w:lang w:val="en-GB"/>
              </w:rPr>
              <w:t xml:space="preserve">118(2), 213-216, </w:t>
            </w:r>
            <w:r w:rsidRPr="00170B28">
              <w:rPr>
                <w:b/>
                <w:sz w:val="19"/>
                <w:szCs w:val="19"/>
                <w:lang w:val="en-GB"/>
              </w:rPr>
              <w:t>2012</w:t>
            </w:r>
            <w:r w:rsidRPr="00170B28">
              <w:rPr>
                <w:sz w:val="19"/>
                <w:szCs w:val="19"/>
                <w:lang w:val="en-GB"/>
              </w:rPr>
              <w:t>.</w:t>
            </w:r>
            <w:r w:rsidRPr="00A13455">
              <w:rPr>
                <w:sz w:val="20"/>
                <w:szCs w:val="20"/>
                <w:lang w:val="en-GB"/>
              </w:rPr>
              <w:t xml:space="preserve"> </w:t>
            </w:r>
          </w:p>
        </w:tc>
      </w:tr>
      <w:tr w:rsidR="00D14B24" w:rsidTr="00230F53">
        <w:trPr>
          <w:trHeight w:val="218"/>
        </w:trPr>
        <w:tc>
          <w:tcPr>
            <w:tcW w:w="10223" w:type="dxa"/>
            <w:gridSpan w:val="79"/>
            <w:shd w:val="clear" w:color="auto" w:fill="F7CAAC"/>
          </w:tcPr>
          <w:p w:rsidR="00D14B24" w:rsidRDefault="00D14B24" w:rsidP="00F85CF5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14B24" w:rsidTr="00230F53">
        <w:trPr>
          <w:trHeight w:val="328"/>
        </w:trPr>
        <w:tc>
          <w:tcPr>
            <w:tcW w:w="10223" w:type="dxa"/>
            <w:gridSpan w:val="79"/>
          </w:tcPr>
          <w:p w:rsidR="00D14B24" w:rsidRPr="00C53C43" w:rsidRDefault="00D14B24" w:rsidP="00447E03">
            <w:r>
              <w:t>---</w:t>
            </w:r>
          </w:p>
        </w:tc>
      </w:tr>
      <w:tr w:rsidR="00D14B24" w:rsidTr="00230F53">
        <w:trPr>
          <w:cantSplit/>
          <w:trHeight w:val="470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81" w:type="dxa"/>
            <w:gridSpan w:val="37"/>
          </w:tcPr>
          <w:p w:rsidR="00D14B24" w:rsidRDefault="00D14B24" w:rsidP="00F85CF5">
            <w:pPr>
              <w:jc w:val="both"/>
            </w:pPr>
          </w:p>
        </w:tc>
        <w:tc>
          <w:tcPr>
            <w:tcW w:w="794" w:type="dxa"/>
            <w:gridSpan w:val="10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71" w:type="dxa"/>
            <w:gridSpan w:val="28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c>
          <w:tcPr>
            <w:tcW w:w="10223" w:type="dxa"/>
            <w:gridSpan w:val="7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:rsidR="00D14B24" w:rsidRDefault="00D14B24" w:rsidP="00F85CF5">
            <w:pPr>
              <w:jc w:val="both"/>
            </w:pPr>
            <w:r w:rsidRPr="00676B35"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718" w:type="dxa"/>
            <w:gridSpan w:val="7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Vysoká škola</w:t>
            </w:r>
          </w:p>
        </w:tc>
        <w:tc>
          <w:tcPr>
            <w:tcW w:w="7505" w:type="dxa"/>
            <w:gridSpan w:val="7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4B24" w:rsidRPr="00B901A1" w:rsidRDefault="00D14B24" w:rsidP="00F85CF5">
            <w:r w:rsidRPr="00B901A1">
              <w:t>Univerzita Tomáše Bati ve Zlíně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71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Součást vysoké školy</w:t>
            </w:r>
          </w:p>
        </w:tc>
        <w:tc>
          <w:tcPr>
            <w:tcW w:w="7505" w:type="dxa"/>
            <w:gridSpan w:val="7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 w:rsidRPr="00B901A1">
              <w:t>Fakulta technologická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71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Název studijního programu</w:t>
            </w:r>
          </w:p>
        </w:tc>
        <w:tc>
          <w:tcPr>
            <w:tcW w:w="7505" w:type="dxa"/>
            <w:gridSpan w:val="7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>
              <w:t>Technologie potravin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71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Jméno a příjmení</w:t>
            </w:r>
          </w:p>
        </w:tc>
        <w:tc>
          <w:tcPr>
            <w:tcW w:w="4188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FC0FD9" w:rsidRDefault="00D14B24" w:rsidP="00F85CF5">
            <w:pPr>
              <w:rPr>
                <w:b/>
              </w:rPr>
            </w:pPr>
            <w:bookmarkStart w:id="53" w:name="Buňková"/>
            <w:bookmarkEnd w:id="53"/>
            <w:r w:rsidRPr="00FC0FD9">
              <w:rPr>
                <w:b/>
              </w:rPr>
              <w:t>Leona Buňková</w:t>
            </w:r>
          </w:p>
        </w:tc>
        <w:tc>
          <w:tcPr>
            <w:tcW w:w="68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Tituly</w:t>
            </w:r>
          </w:p>
        </w:tc>
        <w:tc>
          <w:tcPr>
            <w:tcW w:w="2634" w:type="dxa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>
              <w:t>doc. RNDr., Ph.D.</w:t>
            </w:r>
          </w:p>
        </w:tc>
      </w:tr>
      <w:tr w:rsidR="001E1E5D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71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Rok narození</w:t>
            </w:r>
          </w:p>
        </w:tc>
        <w:tc>
          <w:tcPr>
            <w:tcW w:w="65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>
              <w:t>1974</w:t>
            </w:r>
          </w:p>
        </w:tc>
        <w:tc>
          <w:tcPr>
            <w:tcW w:w="163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typ vztahu k VŠ</w:t>
            </w:r>
          </w:p>
        </w:tc>
        <w:tc>
          <w:tcPr>
            <w:tcW w:w="947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 w:rsidRPr="00223284">
              <w:t>pp</w:t>
            </w:r>
            <w:r>
              <w:t>.</w:t>
            </w:r>
          </w:p>
        </w:tc>
        <w:tc>
          <w:tcPr>
            <w:tcW w:w="94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rozsah</w:t>
            </w:r>
          </w:p>
        </w:tc>
        <w:tc>
          <w:tcPr>
            <w:tcW w:w="68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 w:rsidRPr="00223284">
              <w:t>40</w:t>
            </w:r>
          </w:p>
        </w:tc>
        <w:tc>
          <w:tcPr>
            <w:tcW w:w="69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do kdy</w:t>
            </w:r>
          </w:p>
        </w:tc>
        <w:tc>
          <w:tcPr>
            <w:tcW w:w="1943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 w:rsidRPr="00223284">
              <w:t>N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5015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Typ vztahu na součásti VŠ, která uskutečňuje st. program</w:t>
            </w:r>
          </w:p>
        </w:tc>
        <w:tc>
          <w:tcPr>
            <w:tcW w:w="947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 w:rsidRPr="00B901A1">
              <w:t>---</w:t>
            </w:r>
          </w:p>
        </w:tc>
        <w:tc>
          <w:tcPr>
            <w:tcW w:w="94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rozsah</w:t>
            </w:r>
          </w:p>
        </w:tc>
        <w:tc>
          <w:tcPr>
            <w:tcW w:w="68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 w:rsidRPr="00B901A1">
              <w:t>---</w:t>
            </w:r>
          </w:p>
        </w:tc>
        <w:tc>
          <w:tcPr>
            <w:tcW w:w="69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do kdy</w:t>
            </w:r>
          </w:p>
        </w:tc>
        <w:tc>
          <w:tcPr>
            <w:tcW w:w="1943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 w:rsidRPr="00B901A1">
              <w:t>---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5962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  <w:rPr>
                <w:b/>
              </w:rPr>
            </w:pPr>
            <w:r w:rsidRPr="00B901A1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627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  <w:rPr>
                <w:b/>
              </w:rPr>
            </w:pPr>
            <w:r w:rsidRPr="00B901A1">
              <w:rPr>
                <w:b/>
              </w:rPr>
              <w:t>typ prac. vztahu</w:t>
            </w:r>
          </w:p>
        </w:tc>
        <w:tc>
          <w:tcPr>
            <w:tcW w:w="2634" w:type="dxa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rozsah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5962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1627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634" w:type="dxa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>
              <w:t>---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5962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</w:p>
        </w:tc>
        <w:tc>
          <w:tcPr>
            <w:tcW w:w="1627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</w:p>
        </w:tc>
        <w:tc>
          <w:tcPr>
            <w:tcW w:w="2634" w:type="dxa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5962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</w:p>
        </w:tc>
        <w:tc>
          <w:tcPr>
            <w:tcW w:w="1627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</w:p>
        </w:tc>
        <w:tc>
          <w:tcPr>
            <w:tcW w:w="2634" w:type="dxa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5962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</w:p>
        </w:tc>
        <w:tc>
          <w:tcPr>
            <w:tcW w:w="1627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</w:p>
        </w:tc>
        <w:tc>
          <w:tcPr>
            <w:tcW w:w="2634" w:type="dxa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182"/>
        </w:trPr>
        <w:tc>
          <w:tcPr>
            <w:tcW w:w="10223" w:type="dxa"/>
            <w:gridSpan w:val="79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C84F3E" w:rsidP="00C84F3E">
            <w:pPr>
              <w:spacing w:before="60" w:after="60"/>
              <w:jc w:val="both"/>
              <w:rPr>
                <w:ins w:id="54" w:author="Frantisek Bunka" w:date="2018-04-07T08:54:00Z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Food </w:t>
            </w:r>
            <w:r w:rsidR="008B4A7C" w:rsidRPr="008B4A7C">
              <w:rPr>
                <w:b/>
                <w:sz w:val="21"/>
                <w:szCs w:val="21"/>
              </w:rPr>
              <w:t>Mi</w:t>
            </w:r>
            <w:r>
              <w:rPr>
                <w:b/>
                <w:sz w:val="21"/>
                <w:szCs w:val="21"/>
              </w:rPr>
              <w:t>c</w:t>
            </w:r>
            <w:r w:rsidR="008B4A7C" w:rsidRPr="008B4A7C">
              <w:rPr>
                <w:b/>
                <w:sz w:val="21"/>
                <w:szCs w:val="21"/>
              </w:rPr>
              <w:t>robiolog</w:t>
            </w:r>
            <w:r>
              <w:rPr>
                <w:b/>
                <w:sz w:val="21"/>
                <w:szCs w:val="21"/>
              </w:rPr>
              <w:t xml:space="preserve">y </w:t>
            </w:r>
            <w:r w:rsidR="008B4A7C" w:rsidRPr="008B4A7C">
              <w:rPr>
                <w:sz w:val="21"/>
                <w:szCs w:val="21"/>
              </w:rPr>
              <w:t>(</w:t>
            </w:r>
            <w:del w:id="55" w:author="František Buňka" w:date="2018-04-07T17:47:00Z">
              <w:r w:rsidR="008B4A7C" w:rsidRPr="008B4A7C" w:rsidDel="00950AC7">
                <w:rPr>
                  <w:sz w:val="21"/>
                  <w:szCs w:val="21"/>
                </w:rPr>
                <w:delText>7</w:delText>
              </w:r>
            </w:del>
            <w:ins w:id="56" w:author="František Buňka" w:date="2018-04-07T17:47:00Z">
              <w:r w:rsidR="00950AC7">
                <w:rPr>
                  <w:sz w:val="21"/>
                  <w:szCs w:val="21"/>
                </w:rPr>
                <w:t>10</w:t>
              </w:r>
            </w:ins>
            <w:r w:rsidR="008B4A7C" w:rsidRPr="008B4A7C">
              <w:rPr>
                <w:sz w:val="21"/>
                <w:szCs w:val="21"/>
              </w:rPr>
              <w:t>0% p)</w:t>
            </w:r>
          </w:p>
          <w:p w:rsidR="000C48AA" w:rsidRPr="008B4A7C" w:rsidRDefault="00412A07" w:rsidP="00C84F3E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ins w:id="57" w:author="Frantisek Bunka" w:date="2018-04-07T20:26:00Z">
              <w:r>
                <w:rPr>
                  <w:b/>
                  <w:sz w:val="21"/>
                  <w:szCs w:val="21"/>
                </w:rPr>
                <w:t>Molecular biology</w:t>
              </w:r>
            </w:ins>
            <w:ins w:id="58" w:author="Frantisek Bunka" w:date="2018-04-07T08:54:00Z">
              <w:r w:rsidR="000C48AA">
                <w:rPr>
                  <w:sz w:val="21"/>
                  <w:szCs w:val="21"/>
                </w:rPr>
                <w:t xml:space="preserve">  (70% p)</w:t>
              </w:r>
            </w:ins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 xml:space="preserve">Údaje o vzdělání na VŠ </w:t>
            </w:r>
          </w:p>
        </w:tc>
      </w:tr>
      <w:tr w:rsidR="00D14B24" w:rsidRPr="0012704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418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676B35" w:rsidRDefault="00D14B24" w:rsidP="00F85CF5">
            <w:pPr>
              <w:spacing w:before="60"/>
              <w:jc w:val="both"/>
              <w:rPr>
                <w:sz w:val="21"/>
                <w:szCs w:val="21"/>
              </w:rPr>
            </w:pPr>
            <w:r w:rsidRPr="00676B35">
              <w:rPr>
                <w:sz w:val="21"/>
                <w:szCs w:val="21"/>
              </w:rPr>
              <w:t>2004: MU Brno, PF, SP Biologie, obor Mikrobiologie, Ph.D.</w:t>
            </w:r>
          </w:p>
          <w:p w:rsidR="00D14B24" w:rsidRPr="00127041" w:rsidRDefault="00D14B24" w:rsidP="00F85CF5">
            <w:pPr>
              <w:spacing w:after="60"/>
              <w:jc w:val="both"/>
              <w:rPr>
                <w:b/>
              </w:rPr>
            </w:pPr>
            <w:r w:rsidRPr="00676B35">
              <w:rPr>
                <w:sz w:val="21"/>
                <w:szCs w:val="21"/>
              </w:rPr>
              <w:t>2008: MU Brno, PF, obor Obecná biologie, směr Mikrobiologie, RNDr.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Údaje o odborném působení od absolvování VŠ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676B35" w:rsidRDefault="00D14B24" w:rsidP="00F85CF5">
            <w:pPr>
              <w:spacing w:before="60" w:after="60"/>
              <w:rPr>
                <w:sz w:val="21"/>
                <w:szCs w:val="21"/>
              </w:rPr>
            </w:pPr>
            <w:r w:rsidRPr="00676B35">
              <w:rPr>
                <w:sz w:val="21"/>
                <w:szCs w:val="21"/>
              </w:rPr>
              <w:t>2004 – dosud: UTB Zlín, FT, odborný asistent, od r. 2010 docent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Zkušenosti s vedením kvalifikačních a rigorózních prací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144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676B35" w:rsidRDefault="00D14B24" w:rsidP="0000576C">
            <w:pPr>
              <w:spacing w:before="60" w:after="60"/>
              <w:rPr>
                <w:sz w:val="21"/>
                <w:szCs w:val="21"/>
              </w:rPr>
            </w:pPr>
            <w:r w:rsidRPr="00676B35">
              <w:rPr>
                <w:sz w:val="21"/>
                <w:szCs w:val="21"/>
              </w:rPr>
              <w:t>Počet obhájených prací, které vyučující vedl v období 2013 – 2017: 14 BP, 20 DP, 1 DisP.</w:t>
            </w:r>
          </w:p>
        </w:tc>
      </w:tr>
      <w:tr w:rsidR="00D14B24" w:rsidRPr="00B901A1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3377" w:type="dxa"/>
            <w:gridSpan w:val="10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  <w:rPr>
                <w:b/>
              </w:rPr>
            </w:pPr>
            <w:r w:rsidRPr="00B901A1">
              <w:rPr>
                <w:b/>
              </w:rPr>
              <w:t xml:space="preserve">Obor habilitačního řízení </w:t>
            </w:r>
          </w:p>
        </w:tc>
        <w:tc>
          <w:tcPr>
            <w:tcW w:w="2139" w:type="dxa"/>
            <w:gridSpan w:val="15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  <w:rPr>
                <w:b/>
              </w:rPr>
            </w:pPr>
            <w:r w:rsidRPr="00B901A1"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24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  <w:rPr>
                <w:b/>
              </w:rPr>
            </w:pPr>
            <w:r w:rsidRPr="00B901A1">
              <w:rPr>
                <w:b/>
              </w:rPr>
              <w:t>Řízení konáno na VŠ</w:t>
            </w:r>
          </w:p>
        </w:tc>
        <w:tc>
          <w:tcPr>
            <w:tcW w:w="2416" w:type="dxa"/>
            <w:gridSpan w:val="30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Ohlasy publikací</w:t>
            </w:r>
          </w:p>
        </w:tc>
      </w:tr>
      <w:tr w:rsidR="00D14B24" w:rsidRPr="00AD51C2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3377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00576C">
            <w:pPr>
              <w:spacing w:before="40" w:after="40"/>
            </w:pPr>
            <w:r>
              <w:t>Biotechnologie</w:t>
            </w:r>
          </w:p>
        </w:tc>
        <w:tc>
          <w:tcPr>
            <w:tcW w:w="2139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00576C">
            <w:pPr>
              <w:spacing w:before="40" w:after="40"/>
            </w:pPr>
            <w:r>
              <w:t>2010</w:t>
            </w:r>
          </w:p>
        </w:tc>
        <w:tc>
          <w:tcPr>
            <w:tcW w:w="2291" w:type="dxa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:rsidR="00D14B24" w:rsidRPr="00B901A1" w:rsidRDefault="00D14B24" w:rsidP="0000576C">
            <w:pPr>
              <w:spacing w:before="40" w:after="40"/>
            </w:pPr>
            <w:r>
              <w:t>SPU Nitra, SR</w:t>
            </w:r>
          </w:p>
        </w:tc>
        <w:tc>
          <w:tcPr>
            <w:tcW w:w="709" w:type="dxa"/>
            <w:gridSpan w:val="13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AD51C2" w:rsidRDefault="00D14B24" w:rsidP="00F85CF5">
            <w:pPr>
              <w:jc w:val="both"/>
              <w:rPr>
                <w:b/>
                <w:sz w:val="19"/>
                <w:szCs w:val="19"/>
              </w:rPr>
            </w:pPr>
            <w:r w:rsidRPr="00AD51C2">
              <w:rPr>
                <w:b/>
                <w:sz w:val="19"/>
                <w:szCs w:val="19"/>
              </w:rPr>
              <w:t>WOS</w:t>
            </w:r>
          </w:p>
        </w:tc>
        <w:tc>
          <w:tcPr>
            <w:tcW w:w="851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AD51C2" w:rsidRDefault="00D14B24" w:rsidP="00F85CF5">
            <w:pPr>
              <w:jc w:val="both"/>
              <w:rPr>
                <w:b/>
                <w:sz w:val="19"/>
                <w:szCs w:val="19"/>
              </w:rPr>
            </w:pPr>
            <w:r w:rsidRPr="00AD51C2">
              <w:rPr>
                <w:b/>
                <w:sz w:val="19"/>
                <w:szCs w:val="19"/>
              </w:rPr>
              <w:t>Scopus</w:t>
            </w:r>
          </w:p>
        </w:tc>
        <w:tc>
          <w:tcPr>
            <w:tcW w:w="8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AD51C2" w:rsidRDefault="00D14B24" w:rsidP="00F85CF5">
            <w:pPr>
              <w:jc w:val="both"/>
              <w:rPr>
                <w:sz w:val="19"/>
                <w:szCs w:val="19"/>
              </w:rPr>
            </w:pPr>
            <w:r w:rsidRPr="00AD51C2">
              <w:rPr>
                <w:b/>
                <w:sz w:val="19"/>
                <w:szCs w:val="19"/>
              </w:rPr>
              <w:t>ostatní</w:t>
            </w:r>
          </w:p>
        </w:tc>
      </w:tr>
      <w:tr w:rsidR="00D14B24" w:rsidRPr="00A47093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70"/>
        </w:trPr>
        <w:tc>
          <w:tcPr>
            <w:tcW w:w="3377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  <w:rPr>
                <w:b/>
              </w:rPr>
            </w:pPr>
            <w:r w:rsidRPr="00B901A1">
              <w:rPr>
                <w:b/>
              </w:rPr>
              <w:t>Obor jmenovacího řízení</w:t>
            </w:r>
          </w:p>
        </w:tc>
        <w:tc>
          <w:tcPr>
            <w:tcW w:w="2139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  <w:rPr>
                <w:b/>
              </w:rPr>
            </w:pPr>
            <w:r w:rsidRPr="00B901A1"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  <w:rPr>
                <w:b/>
              </w:rPr>
            </w:pPr>
            <w:r w:rsidRPr="00B901A1"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13"/>
            <w:vMerge w:val="restart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A47093" w:rsidRDefault="00D14B24" w:rsidP="00F85CF5">
            <w:pPr>
              <w:rPr>
                <w:b/>
                <w:highlight w:val="yellow"/>
              </w:rPr>
            </w:pPr>
            <w:r w:rsidRPr="00A47093">
              <w:rPr>
                <w:b/>
              </w:rPr>
              <w:t>289</w:t>
            </w:r>
          </w:p>
        </w:tc>
        <w:tc>
          <w:tcPr>
            <w:tcW w:w="851" w:type="dxa"/>
            <w:gridSpan w:val="11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A47093" w:rsidRDefault="00D14B24" w:rsidP="00F85CF5">
            <w:pPr>
              <w:rPr>
                <w:b/>
                <w:highlight w:val="yellow"/>
              </w:rPr>
            </w:pPr>
            <w:r w:rsidRPr="00A47093">
              <w:rPr>
                <w:b/>
              </w:rPr>
              <w:t>313</w:t>
            </w:r>
          </w:p>
        </w:tc>
        <w:tc>
          <w:tcPr>
            <w:tcW w:w="856" w:type="dxa"/>
            <w:gridSpan w:val="6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A47093" w:rsidRDefault="00D14B24" w:rsidP="00F85CF5">
            <w:pPr>
              <w:rPr>
                <w:b/>
                <w:highlight w:val="yellow"/>
              </w:rPr>
            </w:pPr>
            <w:r w:rsidRPr="00A47093">
              <w:rPr>
                <w:b/>
              </w:rPr>
              <w:t>neevid.</w:t>
            </w:r>
          </w:p>
        </w:tc>
      </w:tr>
      <w:tr w:rsidR="00D14B24" w:rsidRPr="00B901A1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05"/>
        </w:trPr>
        <w:tc>
          <w:tcPr>
            <w:tcW w:w="3377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139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709" w:type="dxa"/>
            <w:gridSpan w:val="13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4B24" w:rsidRPr="00B901A1" w:rsidRDefault="00D14B24" w:rsidP="00F85CF5">
            <w:pPr>
              <w:rPr>
                <w:b/>
              </w:rPr>
            </w:pPr>
          </w:p>
        </w:tc>
        <w:tc>
          <w:tcPr>
            <w:tcW w:w="851" w:type="dxa"/>
            <w:gridSpan w:val="11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4B24" w:rsidRPr="00B901A1" w:rsidRDefault="00D14B24" w:rsidP="00F85CF5">
            <w:pPr>
              <w:rPr>
                <w:b/>
              </w:rPr>
            </w:pPr>
          </w:p>
        </w:tc>
        <w:tc>
          <w:tcPr>
            <w:tcW w:w="856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4B24" w:rsidRPr="00B901A1" w:rsidRDefault="00D14B24" w:rsidP="00F85CF5">
            <w:pPr>
              <w:rPr>
                <w:b/>
              </w:rPr>
            </w:pP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14B24" w:rsidRPr="0022328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560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676B35" w:rsidRDefault="00D14B24" w:rsidP="00F85CF5">
            <w:pPr>
              <w:spacing w:before="60" w:after="120"/>
              <w:jc w:val="both"/>
              <w:rPr>
                <w:sz w:val="21"/>
                <w:szCs w:val="21"/>
              </w:rPr>
            </w:pPr>
            <w:r w:rsidRPr="00676B35">
              <w:rPr>
                <w:sz w:val="21"/>
                <w:szCs w:val="21"/>
              </w:rPr>
              <w:t xml:space="preserve">FLASAROVÁ, R., PACHLOVÁ, V., </w:t>
            </w:r>
            <w:r w:rsidRPr="00676B35">
              <w:rPr>
                <w:b/>
                <w:sz w:val="21"/>
                <w:szCs w:val="21"/>
              </w:rPr>
              <w:t>BUŇKOVÁ, L. (15%)</w:t>
            </w:r>
            <w:r w:rsidRPr="00676B35">
              <w:rPr>
                <w:sz w:val="21"/>
                <w:szCs w:val="21"/>
              </w:rPr>
              <w:t xml:space="preserve">, MENŠÍKOVÁ, A., GEORGOVÁ, N., DRÁB, V., BUŇKA, F.: Biogenic amine production by </w:t>
            </w:r>
            <w:r w:rsidRPr="00676B35">
              <w:rPr>
                <w:i/>
                <w:sz w:val="21"/>
                <w:szCs w:val="21"/>
              </w:rPr>
              <w:t xml:space="preserve">Lactococcus lactis </w:t>
            </w:r>
            <w:r w:rsidRPr="00676B35">
              <w:rPr>
                <w:sz w:val="21"/>
                <w:szCs w:val="21"/>
              </w:rPr>
              <w:t xml:space="preserve">subsp. </w:t>
            </w:r>
            <w:r w:rsidRPr="00676B35">
              <w:rPr>
                <w:i/>
                <w:sz w:val="21"/>
                <w:szCs w:val="21"/>
              </w:rPr>
              <w:t xml:space="preserve">cremoris </w:t>
            </w:r>
            <w:r w:rsidRPr="00676B35">
              <w:rPr>
                <w:sz w:val="21"/>
                <w:szCs w:val="21"/>
              </w:rPr>
              <w:t xml:space="preserve">strains in the model system of Dutch-type cheese. </w:t>
            </w:r>
            <w:r w:rsidRPr="00676B35">
              <w:rPr>
                <w:i/>
                <w:sz w:val="21"/>
                <w:szCs w:val="21"/>
              </w:rPr>
              <w:t xml:space="preserve">Food Chemistry </w:t>
            </w:r>
            <w:r w:rsidRPr="00676B35">
              <w:rPr>
                <w:sz w:val="21"/>
                <w:szCs w:val="21"/>
              </w:rPr>
              <w:t xml:space="preserve">194, 68-75, </w:t>
            </w:r>
            <w:r w:rsidRPr="00676B35">
              <w:rPr>
                <w:b/>
                <w:sz w:val="21"/>
                <w:szCs w:val="21"/>
              </w:rPr>
              <w:t>2016</w:t>
            </w:r>
            <w:r w:rsidRPr="00676B35">
              <w:rPr>
                <w:sz w:val="21"/>
                <w:szCs w:val="21"/>
              </w:rPr>
              <w:t xml:space="preserve">. </w:t>
            </w:r>
          </w:p>
          <w:p w:rsidR="00D14B24" w:rsidRPr="00676B35" w:rsidRDefault="00D14B24" w:rsidP="00F85CF5">
            <w:pPr>
              <w:spacing w:after="120"/>
              <w:jc w:val="both"/>
              <w:rPr>
                <w:sz w:val="21"/>
                <w:szCs w:val="21"/>
                <w:lang w:val="en-US"/>
              </w:rPr>
            </w:pPr>
            <w:r w:rsidRPr="00676B35">
              <w:rPr>
                <w:b/>
                <w:sz w:val="21"/>
                <w:szCs w:val="21"/>
              </w:rPr>
              <w:t>BUŇKOVÁ, L. (35%)</w:t>
            </w:r>
            <w:r w:rsidRPr="00676B35">
              <w:rPr>
                <w:sz w:val="21"/>
                <w:szCs w:val="21"/>
              </w:rPr>
              <w:t>, GÁL, R., LORENCOVÁ, E., JANČOVÁ, P., DOLEŽALOVÁ, M., KMEŤ, V., BUŇKA, F.: Microflora of farm and hunted phea</w:t>
            </w:r>
            <w:r w:rsidRPr="00676B35">
              <w:rPr>
                <w:sz w:val="21"/>
                <w:szCs w:val="21"/>
                <w:lang w:val="en-US"/>
              </w:rPr>
              <w:t xml:space="preserve">sants in relation to biogenic amines production. </w:t>
            </w:r>
            <w:r w:rsidRPr="00676B35">
              <w:rPr>
                <w:i/>
                <w:sz w:val="21"/>
                <w:szCs w:val="21"/>
                <w:lang w:val="en-US"/>
              </w:rPr>
              <w:t xml:space="preserve">European Journal of Wildlife Research </w:t>
            </w:r>
            <w:r w:rsidRPr="00676B35">
              <w:rPr>
                <w:sz w:val="21"/>
                <w:szCs w:val="21"/>
                <w:lang w:val="en-US"/>
              </w:rPr>
              <w:t xml:space="preserve">62, 341-352, </w:t>
            </w:r>
            <w:r w:rsidRPr="00676B35">
              <w:rPr>
                <w:b/>
                <w:sz w:val="21"/>
                <w:szCs w:val="21"/>
                <w:lang w:val="en-US"/>
              </w:rPr>
              <w:t>2016</w:t>
            </w:r>
            <w:r w:rsidRPr="00676B35">
              <w:rPr>
                <w:sz w:val="21"/>
                <w:szCs w:val="21"/>
                <w:lang w:val="en-US"/>
              </w:rPr>
              <w:t xml:space="preserve">. </w:t>
            </w:r>
          </w:p>
          <w:p w:rsidR="00D14B24" w:rsidRPr="00676B35" w:rsidRDefault="00D14B24" w:rsidP="00F85CF5">
            <w:pPr>
              <w:spacing w:after="120"/>
              <w:jc w:val="both"/>
              <w:rPr>
                <w:sz w:val="21"/>
                <w:szCs w:val="21"/>
                <w:lang w:val="en-US"/>
              </w:rPr>
            </w:pPr>
            <w:r w:rsidRPr="00676B35">
              <w:rPr>
                <w:sz w:val="21"/>
                <w:szCs w:val="21"/>
                <w:lang w:val="en-US"/>
              </w:rPr>
              <w:t xml:space="preserve">WUNDERLICHOVÁ, L., </w:t>
            </w:r>
            <w:r w:rsidRPr="00676B35">
              <w:rPr>
                <w:b/>
                <w:sz w:val="21"/>
                <w:szCs w:val="21"/>
                <w:lang w:val="en-US"/>
              </w:rPr>
              <w:t>BUŇKOVÁ, L. (35%)</w:t>
            </w:r>
            <w:r w:rsidRPr="00676B35">
              <w:rPr>
                <w:sz w:val="21"/>
                <w:szCs w:val="21"/>
                <w:lang w:val="en-US"/>
              </w:rPr>
              <w:t xml:space="preserve">, KOUTNÝ, M., JANČOVÁ, P., BUŇKA, F.: Formation, degradation, and detoxification of putrescine by foodborne bacteria: A review. </w:t>
            </w:r>
            <w:r w:rsidRPr="00676B35">
              <w:rPr>
                <w:i/>
                <w:sz w:val="21"/>
                <w:szCs w:val="21"/>
                <w:lang w:val="en-US"/>
              </w:rPr>
              <w:t xml:space="preserve">Comprehensive Reviews in Food Science and Food Safety </w:t>
            </w:r>
            <w:r w:rsidRPr="00676B35">
              <w:rPr>
                <w:sz w:val="21"/>
                <w:szCs w:val="21"/>
                <w:lang w:val="en-US"/>
              </w:rPr>
              <w:t xml:space="preserve">13, 1012-1030, </w:t>
            </w:r>
            <w:r w:rsidRPr="00676B35">
              <w:rPr>
                <w:b/>
                <w:sz w:val="21"/>
                <w:szCs w:val="21"/>
                <w:lang w:val="en-US"/>
              </w:rPr>
              <w:t>2014</w:t>
            </w:r>
            <w:r w:rsidRPr="00676B35">
              <w:rPr>
                <w:sz w:val="21"/>
                <w:szCs w:val="21"/>
                <w:lang w:val="en-US"/>
              </w:rPr>
              <w:t xml:space="preserve">. </w:t>
            </w:r>
          </w:p>
          <w:p w:rsidR="00D14B24" w:rsidRPr="00676B35" w:rsidRDefault="00D14B24" w:rsidP="00F85CF5">
            <w:pPr>
              <w:spacing w:after="120"/>
              <w:jc w:val="both"/>
              <w:rPr>
                <w:sz w:val="21"/>
                <w:szCs w:val="21"/>
              </w:rPr>
            </w:pPr>
            <w:r w:rsidRPr="00676B35">
              <w:rPr>
                <w:b/>
                <w:bCs/>
                <w:caps/>
                <w:sz w:val="21"/>
                <w:szCs w:val="21"/>
              </w:rPr>
              <w:t>BuŇkovÁ, L. (30</w:t>
            </w:r>
            <w:r w:rsidRPr="00676B35">
              <w:rPr>
                <w:b/>
                <w:bCs/>
                <w:color w:val="000000"/>
                <w:sz w:val="21"/>
                <w:szCs w:val="21"/>
              </w:rPr>
              <w:t>%)</w:t>
            </w:r>
            <w:r w:rsidRPr="00676B35">
              <w:rPr>
                <w:bCs/>
                <w:caps/>
                <w:sz w:val="21"/>
                <w:szCs w:val="21"/>
              </w:rPr>
              <w:t>,</w:t>
            </w:r>
            <w:r w:rsidRPr="00676B35">
              <w:rPr>
                <w:caps/>
                <w:sz w:val="21"/>
                <w:szCs w:val="21"/>
              </w:rPr>
              <w:t xml:space="preserve"> AdamcovÁ, G., HudcovÁ, K., VelichovÁ, H., PachlovÁ, V., LorencovÁ, E., BuŇka, F.:</w:t>
            </w:r>
            <w:r w:rsidRPr="00676B35">
              <w:rPr>
                <w:sz w:val="21"/>
                <w:szCs w:val="21"/>
              </w:rPr>
              <w:t xml:space="preserve"> Monitoring of biogenic amines in cheeses manufactured at small-scale farms and in fermented dairy products in the Czech Republic. </w:t>
            </w:r>
            <w:r w:rsidRPr="00676B35">
              <w:rPr>
                <w:i/>
                <w:sz w:val="21"/>
                <w:szCs w:val="21"/>
              </w:rPr>
              <w:t>Food Chemistry</w:t>
            </w:r>
            <w:r w:rsidRPr="00676B35">
              <w:rPr>
                <w:sz w:val="21"/>
                <w:szCs w:val="21"/>
              </w:rPr>
              <w:t xml:space="preserve"> 141(1), 548-551, </w:t>
            </w:r>
            <w:r w:rsidRPr="00676B35">
              <w:rPr>
                <w:b/>
                <w:bCs/>
                <w:sz w:val="21"/>
                <w:szCs w:val="21"/>
              </w:rPr>
              <w:t>2013</w:t>
            </w:r>
            <w:r w:rsidRPr="00676B35">
              <w:rPr>
                <w:sz w:val="21"/>
                <w:szCs w:val="21"/>
              </w:rPr>
              <w:t xml:space="preserve">. </w:t>
            </w:r>
          </w:p>
          <w:p w:rsidR="00D14B24" w:rsidRPr="00223284" w:rsidRDefault="00D14B24" w:rsidP="00F64EE2">
            <w:pPr>
              <w:spacing w:after="60"/>
              <w:jc w:val="both"/>
            </w:pPr>
            <w:r w:rsidRPr="00676B35">
              <w:rPr>
                <w:sz w:val="21"/>
                <w:szCs w:val="21"/>
              </w:rPr>
              <w:t xml:space="preserve">WUNDERLICHOVÁ, L., </w:t>
            </w:r>
            <w:r w:rsidRPr="00676B35">
              <w:rPr>
                <w:b/>
                <w:bCs/>
                <w:sz w:val="21"/>
                <w:szCs w:val="21"/>
              </w:rPr>
              <w:t>BUŇKOVÁ, L. (30%)</w:t>
            </w:r>
            <w:r w:rsidRPr="00676B35">
              <w:rPr>
                <w:bCs/>
                <w:caps/>
                <w:sz w:val="21"/>
                <w:szCs w:val="21"/>
              </w:rPr>
              <w:t>,</w:t>
            </w:r>
            <w:r w:rsidRPr="00676B35">
              <w:rPr>
                <w:sz w:val="21"/>
                <w:szCs w:val="21"/>
              </w:rPr>
              <w:t xml:space="preserve"> KOUTNÝ, M.</w:t>
            </w:r>
            <w:r w:rsidRPr="00676B35">
              <w:rPr>
                <w:caps/>
                <w:sz w:val="21"/>
                <w:szCs w:val="21"/>
              </w:rPr>
              <w:t>,</w:t>
            </w:r>
            <w:r w:rsidRPr="00676B35">
              <w:rPr>
                <w:sz w:val="21"/>
                <w:szCs w:val="21"/>
              </w:rPr>
              <w:t xml:space="preserve"> VALENTA, T.</w:t>
            </w:r>
            <w:r w:rsidRPr="00676B35">
              <w:rPr>
                <w:caps/>
                <w:sz w:val="21"/>
                <w:szCs w:val="21"/>
              </w:rPr>
              <w:t>,</w:t>
            </w:r>
            <w:r w:rsidRPr="00676B35">
              <w:rPr>
                <w:sz w:val="21"/>
                <w:szCs w:val="21"/>
              </w:rPr>
              <w:t xml:space="preserve"> BUŇKA, F.: Novel touchdown-PCR method for the detection of putrescine producing Gram-negative bacteria in food products. </w:t>
            </w:r>
            <w:r w:rsidRPr="00676B35">
              <w:rPr>
                <w:i/>
                <w:sz w:val="21"/>
                <w:szCs w:val="21"/>
              </w:rPr>
              <w:t>Food Microbiology</w:t>
            </w:r>
            <w:r w:rsidRPr="00676B35">
              <w:rPr>
                <w:sz w:val="21"/>
                <w:szCs w:val="21"/>
              </w:rPr>
              <w:t xml:space="preserve"> 34, 268-276, </w:t>
            </w:r>
            <w:r w:rsidRPr="00676B35">
              <w:rPr>
                <w:b/>
                <w:bCs/>
                <w:sz w:val="21"/>
                <w:szCs w:val="21"/>
              </w:rPr>
              <w:t>2013</w:t>
            </w:r>
            <w:r w:rsidRPr="00676B35">
              <w:rPr>
                <w:sz w:val="21"/>
                <w:szCs w:val="21"/>
              </w:rPr>
              <w:t>. ISSN 0740-0020.</w:t>
            </w:r>
            <w:r w:rsidRPr="0093683C">
              <w:t xml:space="preserve"> 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r w:rsidRPr="00B901A1">
              <w:rPr>
                <w:b/>
              </w:rPr>
              <w:t>Působení v zahraničí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328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r>
              <w:t>---</w:t>
            </w:r>
          </w:p>
          <w:p w:rsidR="00D14B24" w:rsidRDefault="00D14B24" w:rsidP="00F85CF5"/>
          <w:p w:rsidR="008B4A7C" w:rsidRPr="00B901A1" w:rsidRDefault="008B4A7C" w:rsidP="00F85CF5"/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470"/>
        </w:trPr>
        <w:tc>
          <w:tcPr>
            <w:tcW w:w="257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 xml:space="preserve">Podpis </w:t>
            </w:r>
          </w:p>
        </w:tc>
        <w:tc>
          <w:tcPr>
            <w:tcW w:w="4329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</w:p>
        </w:tc>
        <w:tc>
          <w:tcPr>
            <w:tcW w:w="752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datum</w:t>
            </w:r>
          </w:p>
        </w:tc>
        <w:tc>
          <w:tcPr>
            <w:tcW w:w="2565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tcBorders>
              <w:bottom w:val="double" w:sz="4" w:space="0" w:color="auto"/>
            </w:tcBorders>
            <w:shd w:val="clear" w:color="auto" w:fill="BDD6EE"/>
          </w:tcPr>
          <w:p w:rsidR="00D14B24" w:rsidRDefault="00D14B24" w:rsidP="00F85CF5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2577" w:type="dxa"/>
            <w:gridSpan w:val="4"/>
            <w:tcBorders>
              <w:top w:val="double" w:sz="4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439" w:type="dxa"/>
            <w:gridSpan w:val="72"/>
          </w:tcPr>
          <w:p w:rsidR="00D14B24" w:rsidRPr="00A405B4" w:rsidRDefault="00D14B24" w:rsidP="00F85CF5">
            <w:pPr>
              <w:jc w:val="both"/>
            </w:pPr>
            <w:r w:rsidRPr="00A405B4">
              <w:t>Univerzita Tomáše Bati ve Zlíně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439" w:type="dxa"/>
            <w:gridSpan w:val="72"/>
          </w:tcPr>
          <w:p w:rsidR="00D14B24" w:rsidRPr="00A405B4" w:rsidRDefault="00D14B24" w:rsidP="00F85CF5">
            <w:pPr>
              <w:jc w:val="both"/>
            </w:pPr>
            <w:r w:rsidRPr="00A405B4">
              <w:t>Fakulta technologická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439" w:type="dxa"/>
            <w:gridSpan w:val="72"/>
          </w:tcPr>
          <w:p w:rsidR="00D14B24" w:rsidRDefault="00D14B24" w:rsidP="00F85CF5">
            <w:pPr>
              <w:jc w:val="both"/>
            </w:pPr>
            <w:r>
              <w:t>Technologie potravin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81" w:type="dxa"/>
            <w:gridSpan w:val="37"/>
          </w:tcPr>
          <w:p w:rsidR="00D14B24" w:rsidRPr="00293D5D" w:rsidRDefault="00D14B24" w:rsidP="00F85CF5">
            <w:pPr>
              <w:jc w:val="both"/>
              <w:rPr>
                <w:b/>
              </w:rPr>
            </w:pPr>
            <w:bookmarkStart w:id="59" w:name="Burešová"/>
            <w:bookmarkEnd w:id="59"/>
            <w:r w:rsidRPr="00293D5D">
              <w:rPr>
                <w:b/>
              </w:rPr>
              <w:t>Iva Burešová</w:t>
            </w:r>
          </w:p>
        </w:tc>
        <w:tc>
          <w:tcPr>
            <w:tcW w:w="726" w:type="dxa"/>
            <w:gridSpan w:val="9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132" w:type="dxa"/>
            <w:gridSpan w:val="26"/>
          </w:tcPr>
          <w:p w:rsidR="00D14B24" w:rsidRDefault="00D14B24" w:rsidP="00F85CF5">
            <w:pPr>
              <w:jc w:val="both"/>
            </w:pPr>
            <w:r>
              <w:t xml:space="preserve">doc. RNDr., Ph.D. </w:t>
            </w:r>
          </w:p>
        </w:tc>
      </w:tr>
      <w:tr w:rsidR="001E1E5D" w:rsidTr="00230F53">
        <w:trPr>
          <w:gridAfter w:val="3"/>
          <w:wAfter w:w="207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41" w:type="dxa"/>
            <w:gridSpan w:val="8"/>
          </w:tcPr>
          <w:p w:rsidR="00D14B24" w:rsidRDefault="00D14B24" w:rsidP="00F85CF5">
            <w:pPr>
              <w:jc w:val="both"/>
            </w:pPr>
            <w:r>
              <w:t>1971</w:t>
            </w:r>
          </w:p>
        </w:tc>
        <w:tc>
          <w:tcPr>
            <w:tcW w:w="1733" w:type="dxa"/>
            <w:gridSpan w:val="11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12" w:type="dxa"/>
            <w:gridSpan w:val="12"/>
          </w:tcPr>
          <w:p w:rsidR="00D14B24" w:rsidRPr="00161A30" w:rsidRDefault="00D14B24" w:rsidP="00F85CF5">
            <w:pPr>
              <w:jc w:val="both"/>
            </w:pPr>
            <w:r w:rsidRPr="00161A30">
              <w:t>pp.</w:t>
            </w:r>
          </w:p>
        </w:tc>
        <w:tc>
          <w:tcPr>
            <w:tcW w:w="995" w:type="dxa"/>
            <w:gridSpan w:val="6"/>
            <w:shd w:val="clear" w:color="auto" w:fill="F7CAAC"/>
          </w:tcPr>
          <w:p w:rsidR="00D14B24" w:rsidRPr="00161A30" w:rsidRDefault="00D14B24" w:rsidP="00F85CF5">
            <w:pPr>
              <w:jc w:val="both"/>
              <w:rPr>
                <w:b/>
              </w:rPr>
            </w:pPr>
            <w:r w:rsidRPr="00161A30">
              <w:rPr>
                <w:b/>
              </w:rPr>
              <w:t>rozsah</w:t>
            </w:r>
          </w:p>
        </w:tc>
        <w:tc>
          <w:tcPr>
            <w:tcW w:w="726" w:type="dxa"/>
            <w:gridSpan w:val="9"/>
          </w:tcPr>
          <w:p w:rsidR="00D14B24" w:rsidRPr="00161A30" w:rsidRDefault="00D14B24" w:rsidP="00F85CF5">
            <w:pPr>
              <w:jc w:val="both"/>
            </w:pPr>
            <w:r w:rsidRPr="00161A30">
              <w:t>40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Pr="00161A30" w:rsidRDefault="00D14B24" w:rsidP="00F85CF5">
            <w:pPr>
              <w:jc w:val="both"/>
              <w:rPr>
                <w:b/>
              </w:rPr>
            </w:pPr>
            <w:r w:rsidRPr="00161A30">
              <w:rPr>
                <w:b/>
              </w:rPr>
              <w:t>do kdy</w:t>
            </w:r>
          </w:p>
        </w:tc>
        <w:tc>
          <w:tcPr>
            <w:tcW w:w="1514" w:type="dxa"/>
            <w:gridSpan w:val="15"/>
          </w:tcPr>
          <w:p w:rsidR="00D14B24" w:rsidRPr="00161A30" w:rsidRDefault="00D14B24" w:rsidP="00F85CF5">
            <w:pPr>
              <w:jc w:val="both"/>
            </w:pPr>
            <w:r w:rsidRPr="00161A30">
              <w:t>N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5151" w:type="dxa"/>
            <w:gridSpan w:val="23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12" w:type="dxa"/>
            <w:gridSpan w:val="12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26" w:type="dxa"/>
            <w:gridSpan w:val="9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14" w:type="dxa"/>
            <w:gridSpan w:val="15"/>
          </w:tcPr>
          <w:p w:rsidR="00D14B24" w:rsidRPr="00C32277" w:rsidRDefault="00D14B24" w:rsidP="00F85CF5">
            <w:pPr>
              <w:jc w:val="both"/>
              <w:rPr>
                <w:highlight w:val="green"/>
              </w:rPr>
            </w:pPr>
            <w:r w:rsidRPr="00AD449B">
              <w:t>---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6163" w:type="dxa"/>
            <w:gridSpan w:val="35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21" w:type="dxa"/>
            <w:gridSpan w:val="15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132" w:type="dxa"/>
            <w:gridSpan w:val="2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132" w:type="dxa"/>
            <w:gridSpan w:val="26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</w:p>
        </w:tc>
        <w:tc>
          <w:tcPr>
            <w:tcW w:w="2132" w:type="dxa"/>
            <w:gridSpan w:val="26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14B24" w:rsidTr="00230F53">
        <w:trPr>
          <w:gridAfter w:val="3"/>
          <w:wAfter w:w="207" w:type="dxa"/>
          <w:trHeight w:val="466"/>
        </w:trPr>
        <w:tc>
          <w:tcPr>
            <w:tcW w:w="10016" w:type="dxa"/>
            <w:gridSpan w:val="76"/>
            <w:tcBorders>
              <w:top w:val="nil"/>
            </w:tcBorders>
          </w:tcPr>
          <w:p w:rsidR="0035532C" w:rsidRPr="0035532C" w:rsidRDefault="00C84F3E" w:rsidP="00C84F3E">
            <w:pPr>
              <w:spacing w:before="40" w:after="40"/>
              <w:rPr>
                <w:b/>
                <w:sz w:val="21"/>
                <w:szCs w:val="21"/>
              </w:rPr>
            </w:pPr>
            <w:r w:rsidRPr="006608CE">
              <w:rPr>
                <w:color w:val="212121"/>
                <w:sz w:val="21"/>
                <w:szCs w:val="21"/>
                <w:shd w:val="clear" w:color="auto" w:fill="FFFFFF"/>
              </w:rPr>
              <w:t>Food Stabilisers and Emulsifiers</w:t>
            </w:r>
            <w:r w:rsidRPr="0035532C">
              <w:rPr>
                <w:sz w:val="21"/>
                <w:szCs w:val="21"/>
              </w:rPr>
              <w:t xml:space="preserve"> </w:t>
            </w:r>
            <w:r w:rsidR="0035532C" w:rsidRPr="0035532C">
              <w:rPr>
                <w:sz w:val="21"/>
                <w:szCs w:val="21"/>
              </w:rPr>
              <w:t>(80% p)</w:t>
            </w:r>
          </w:p>
          <w:p w:rsidR="0035532C" w:rsidRPr="0035532C" w:rsidRDefault="00C84F3E" w:rsidP="00C84F3E">
            <w:pPr>
              <w:spacing w:before="40" w:after="40"/>
              <w:rPr>
                <w:b/>
                <w:sz w:val="21"/>
                <w:szCs w:val="21"/>
              </w:rPr>
            </w:pPr>
            <w:r w:rsidRPr="00C84F3E">
              <w:rPr>
                <w:b/>
                <w:sz w:val="21"/>
                <w:szCs w:val="21"/>
              </w:rPr>
              <w:t>Food Technology of Plant Foodstuffs I</w:t>
            </w:r>
            <w:r w:rsidRPr="006608CE">
              <w:rPr>
                <w:sz w:val="21"/>
                <w:szCs w:val="21"/>
              </w:rPr>
              <w:t xml:space="preserve"> </w:t>
            </w:r>
            <w:r w:rsidR="0035532C" w:rsidRPr="0035532C">
              <w:rPr>
                <w:sz w:val="21"/>
                <w:szCs w:val="21"/>
              </w:rPr>
              <w:t>(70% p)</w:t>
            </w:r>
          </w:p>
          <w:p w:rsidR="0035532C" w:rsidRDefault="00C84F3E" w:rsidP="00C84F3E">
            <w:pPr>
              <w:spacing w:before="40" w:after="40"/>
            </w:pPr>
            <w:r w:rsidRPr="00C84F3E">
              <w:rPr>
                <w:b/>
                <w:sz w:val="21"/>
                <w:szCs w:val="21"/>
              </w:rPr>
              <w:t xml:space="preserve">Food Technology of Plant Foodstuffs II </w:t>
            </w:r>
            <w:r w:rsidR="0035532C" w:rsidRPr="0035532C">
              <w:rPr>
                <w:sz w:val="21"/>
                <w:szCs w:val="21"/>
              </w:rPr>
              <w:t>(60% p)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14B24" w:rsidTr="00230F53">
        <w:trPr>
          <w:gridAfter w:val="3"/>
          <w:wAfter w:w="207" w:type="dxa"/>
          <w:trHeight w:val="372"/>
        </w:trPr>
        <w:tc>
          <w:tcPr>
            <w:tcW w:w="10016" w:type="dxa"/>
            <w:gridSpan w:val="76"/>
          </w:tcPr>
          <w:p w:rsidR="00D14B24" w:rsidRPr="00A13455" w:rsidRDefault="00D14B24" w:rsidP="00F85CF5">
            <w:pPr>
              <w:spacing w:before="40" w:after="40"/>
              <w:jc w:val="both"/>
              <w:rPr>
                <w:b/>
                <w:sz w:val="21"/>
                <w:szCs w:val="21"/>
              </w:rPr>
            </w:pPr>
            <w:r w:rsidRPr="00A13455">
              <w:rPr>
                <w:rFonts w:eastAsia="Arial Unicode MS"/>
                <w:sz w:val="21"/>
                <w:szCs w:val="21"/>
              </w:rPr>
              <w:t xml:space="preserve">2008: MENDELU Brno, AF, </w:t>
            </w:r>
            <w:r w:rsidRPr="00A13455">
              <w:rPr>
                <w:rFonts w:eastAsia="Calibri"/>
                <w:sz w:val="21"/>
                <w:szCs w:val="21"/>
              </w:rPr>
              <w:t xml:space="preserve">SP Chemie a technologie potravin, </w:t>
            </w:r>
            <w:r w:rsidRPr="00A13455">
              <w:rPr>
                <w:rFonts w:eastAsia="Arial Unicode MS"/>
                <w:sz w:val="21"/>
                <w:szCs w:val="21"/>
              </w:rPr>
              <w:t>obor Vlastnosti a zpracování zemědělských materiálů a produktů, Ph.D.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14B24" w:rsidTr="00230F53">
        <w:trPr>
          <w:gridAfter w:val="3"/>
          <w:wAfter w:w="207" w:type="dxa"/>
          <w:trHeight w:val="718"/>
        </w:trPr>
        <w:tc>
          <w:tcPr>
            <w:tcW w:w="10016" w:type="dxa"/>
            <w:gridSpan w:val="76"/>
          </w:tcPr>
          <w:p w:rsidR="00D14B24" w:rsidRPr="00A13455" w:rsidRDefault="00D14B24" w:rsidP="0000576C">
            <w:pPr>
              <w:spacing w:before="60" w:after="20"/>
              <w:jc w:val="both"/>
              <w:rPr>
                <w:rFonts w:eastAsia="Arial Unicode MS"/>
                <w:sz w:val="21"/>
                <w:szCs w:val="21"/>
              </w:rPr>
            </w:pPr>
            <w:r w:rsidRPr="00A13455">
              <w:rPr>
                <w:rFonts w:eastAsia="Arial Unicode MS"/>
                <w:sz w:val="21"/>
                <w:szCs w:val="21"/>
              </w:rPr>
              <w:t xml:space="preserve">1994 </w:t>
            </w:r>
            <w:r w:rsidRPr="00A13455">
              <w:rPr>
                <w:sz w:val="21"/>
                <w:szCs w:val="21"/>
              </w:rPr>
              <w:t xml:space="preserve">– </w:t>
            </w:r>
            <w:r w:rsidRPr="00A13455">
              <w:rPr>
                <w:rFonts w:eastAsia="Arial Unicode MS"/>
                <w:sz w:val="21"/>
                <w:szCs w:val="21"/>
              </w:rPr>
              <w:t>2002: Mopas, a.s. Holešov, enviromentální manager</w:t>
            </w:r>
          </w:p>
          <w:p w:rsidR="00D14B24" w:rsidRPr="00A13455" w:rsidRDefault="00D14B24" w:rsidP="0000576C">
            <w:pPr>
              <w:spacing w:before="20" w:after="20"/>
              <w:contextualSpacing/>
              <w:jc w:val="both"/>
              <w:rPr>
                <w:rFonts w:eastAsia="Arial Unicode MS"/>
                <w:sz w:val="21"/>
                <w:szCs w:val="21"/>
              </w:rPr>
            </w:pPr>
            <w:r w:rsidRPr="00A13455">
              <w:rPr>
                <w:rFonts w:eastAsia="Arial Unicode MS"/>
                <w:sz w:val="21"/>
                <w:szCs w:val="21"/>
              </w:rPr>
              <w:t xml:space="preserve">2002 </w:t>
            </w:r>
            <w:r w:rsidRPr="00A13455">
              <w:rPr>
                <w:sz w:val="21"/>
                <w:szCs w:val="21"/>
              </w:rPr>
              <w:t>–</w:t>
            </w:r>
            <w:r w:rsidRPr="00A13455">
              <w:rPr>
                <w:rFonts w:eastAsia="Arial Unicode MS"/>
                <w:sz w:val="21"/>
                <w:szCs w:val="21"/>
              </w:rPr>
              <w:t xml:space="preserve"> 2006: Zemědělský výzkumný ústav Kroměříž, s.r.o., výzkumný pracovník</w:t>
            </w:r>
          </w:p>
          <w:p w:rsidR="00D14B24" w:rsidRPr="00A13455" w:rsidRDefault="00D14B24" w:rsidP="0000576C">
            <w:pPr>
              <w:spacing w:before="40" w:after="20"/>
              <w:contextualSpacing/>
              <w:jc w:val="both"/>
              <w:rPr>
                <w:rFonts w:eastAsia="Arial Unicode MS"/>
                <w:sz w:val="21"/>
                <w:szCs w:val="21"/>
              </w:rPr>
            </w:pPr>
            <w:r w:rsidRPr="00A13455">
              <w:rPr>
                <w:rFonts w:eastAsia="Arial Unicode MS"/>
                <w:sz w:val="21"/>
                <w:szCs w:val="21"/>
              </w:rPr>
              <w:t xml:space="preserve">2004 </w:t>
            </w:r>
            <w:r w:rsidRPr="00A13455">
              <w:rPr>
                <w:sz w:val="21"/>
                <w:szCs w:val="21"/>
              </w:rPr>
              <w:t>–</w:t>
            </w:r>
            <w:r w:rsidRPr="00A13455">
              <w:rPr>
                <w:rFonts w:eastAsia="Arial Unicode MS"/>
                <w:sz w:val="21"/>
                <w:szCs w:val="21"/>
              </w:rPr>
              <w:t xml:space="preserve"> 2010: Agrotest fyto, s.r.o. Kroměříž, vědecký pracovník</w:t>
            </w:r>
          </w:p>
          <w:p w:rsidR="00D14B24" w:rsidRPr="00CB7A21" w:rsidRDefault="00D14B24" w:rsidP="0000576C">
            <w:pPr>
              <w:spacing w:before="20" w:after="60"/>
              <w:jc w:val="both"/>
              <w:rPr>
                <w:sz w:val="22"/>
                <w:szCs w:val="22"/>
              </w:rPr>
            </w:pPr>
            <w:r w:rsidRPr="00A13455">
              <w:rPr>
                <w:rFonts w:eastAsia="Arial Unicode MS"/>
                <w:sz w:val="21"/>
                <w:szCs w:val="21"/>
              </w:rPr>
              <w:t xml:space="preserve">2009 </w:t>
            </w:r>
            <w:r w:rsidRPr="00A13455">
              <w:rPr>
                <w:sz w:val="21"/>
                <w:szCs w:val="21"/>
              </w:rPr>
              <w:t>–</w:t>
            </w:r>
            <w:r w:rsidRPr="00A13455">
              <w:rPr>
                <w:rFonts w:eastAsia="Arial Unicode MS"/>
                <w:sz w:val="21"/>
                <w:szCs w:val="21"/>
              </w:rPr>
              <w:t xml:space="preserve"> dosud: UTB Zlín, FT, odborný asistent, od r. 2014 docent</w:t>
            </w:r>
          </w:p>
        </w:tc>
      </w:tr>
      <w:tr w:rsidR="00D14B24" w:rsidTr="00230F53">
        <w:trPr>
          <w:gridAfter w:val="3"/>
          <w:wAfter w:w="207" w:type="dxa"/>
          <w:trHeight w:val="250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14B24" w:rsidTr="00230F53">
        <w:trPr>
          <w:gridAfter w:val="3"/>
          <w:wAfter w:w="207" w:type="dxa"/>
          <w:trHeight w:val="310"/>
        </w:trPr>
        <w:tc>
          <w:tcPr>
            <w:tcW w:w="10016" w:type="dxa"/>
            <w:gridSpan w:val="76"/>
          </w:tcPr>
          <w:p w:rsidR="00D14B24" w:rsidRPr="00A13455" w:rsidRDefault="00D14B24" w:rsidP="00B123A6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A13455">
              <w:rPr>
                <w:sz w:val="21"/>
                <w:szCs w:val="21"/>
              </w:rPr>
              <w:t>Počet obhájených prací, které vyučující vedl v období 2013 – 2017: 3 BP, 8 DP.</w:t>
            </w:r>
          </w:p>
        </w:tc>
      </w:tr>
      <w:tr w:rsidR="00D14B24" w:rsidTr="00230F53">
        <w:trPr>
          <w:gridAfter w:val="3"/>
          <w:wAfter w:w="207" w:type="dxa"/>
          <w:cantSplit/>
        </w:trPr>
        <w:tc>
          <w:tcPr>
            <w:tcW w:w="3418" w:type="dxa"/>
            <w:gridSpan w:val="12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59" w:type="dxa"/>
            <w:gridSpan w:val="16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64" w:type="dxa"/>
            <w:gridSpan w:val="25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14B24" w:rsidTr="00230F53">
        <w:trPr>
          <w:gridAfter w:val="3"/>
          <w:wAfter w:w="207" w:type="dxa"/>
          <w:cantSplit/>
        </w:trPr>
        <w:tc>
          <w:tcPr>
            <w:tcW w:w="3418" w:type="dxa"/>
            <w:gridSpan w:val="12"/>
          </w:tcPr>
          <w:p w:rsidR="00D14B24" w:rsidRPr="00B123A6" w:rsidRDefault="00D14B24" w:rsidP="00B123A6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B123A6">
              <w:rPr>
                <w:sz w:val="21"/>
                <w:szCs w:val="21"/>
              </w:rPr>
              <w:t>Zpracování zemědělských produktů</w:t>
            </w:r>
          </w:p>
        </w:tc>
        <w:tc>
          <w:tcPr>
            <w:tcW w:w="2259" w:type="dxa"/>
            <w:gridSpan w:val="16"/>
          </w:tcPr>
          <w:p w:rsidR="00D14B24" w:rsidRPr="00B123A6" w:rsidRDefault="00D14B24" w:rsidP="00B123A6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B123A6">
              <w:rPr>
                <w:sz w:val="21"/>
                <w:szCs w:val="21"/>
              </w:rPr>
              <w:t>2014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</w:tcPr>
          <w:p w:rsidR="00D14B24" w:rsidRPr="00B123A6" w:rsidRDefault="00D14B24" w:rsidP="00B123A6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B123A6">
              <w:rPr>
                <w:rFonts w:ascii="TimesNewRomanPSMT" w:eastAsia="Calibri" w:hAnsi="TimesNewRomanPSMT" w:cs="TimesNewRomanPSMT"/>
                <w:sz w:val="21"/>
                <w:szCs w:val="21"/>
                <w:lang w:eastAsia="en-US"/>
              </w:rPr>
              <w:t>SPU Nitra, SR</w:t>
            </w:r>
          </w:p>
        </w:tc>
        <w:tc>
          <w:tcPr>
            <w:tcW w:w="661" w:type="dxa"/>
            <w:gridSpan w:val="12"/>
            <w:tcBorders>
              <w:lef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8"/>
            <w:shd w:val="clear" w:color="auto" w:fill="F7CAAC"/>
          </w:tcPr>
          <w:p w:rsidR="00D14B24" w:rsidRDefault="00D14B24" w:rsidP="00F85CF5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704" w:type="dxa"/>
            <w:gridSpan w:val="5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14B24" w:rsidTr="00230F53">
        <w:trPr>
          <w:gridAfter w:val="3"/>
          <w:wAfter w:w="207" w:type="dxa"/>
          <w:cantSplit/>
          <w:trHeight w:val="70"/>
        </w:trPr>
        <w:tc>
          <w:tcPr>
            <w:tcW w:w="3418" w:type="dxa"/>
            <w:gridSpan w:val="12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59" w:type="dxa"/>
            <w:gridSpan w:val="16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61" w:type="dxa"/>
            <w:gridSpan w:val="12"/>
            <w:vMerge w:val="restart"/>
            <w:tcBorders>
              <w:left w:val="single" w:sz="12" w:space="0" w:color="auto"/>
            </w:tcBorders>
          </w:tcPr>
          <w:p w:rsidR="00D14B24" w:rsidRPr="00161A30" w:rsidRDefault="00D14B24" w:rsidP="00F85CF5">
            <w:pPr>
              <w:jc w:val="both"/>
              <w:rPr>
                <w:b/>
              </w:rPr>
            </w:pPr>
            <w:r w:rsidRPr="00161A30">
              <w:rPr>
                <w:b/>
              </w:rPr>
              <w:t>76</w:t>
            </w:r>
          </w:p>
        </w:tc>
        <w:tc>
          <w:tcPr>
            <w:tcW w:w="699" w:type="dxa"/>
            <w:gridSpan w:val="8"/>
            <w:vMerge w:val="restart"/>
          </w:tcPr>
          <w:p w:rsidR="00D14B24" w:rsidRPr="00161A30" w:rsidRDefault="00D14B24" w:rsidP="00F85CF5">
            <w:pPr>
              <w:jc w:val="both"/>
              <w:rPr>
                <w:b/>
              </w:rPr>
            </w:pPr>
            <w:r w:rsidRPr="00161A30">
              <w:rPr>
                <w:b/>
              </w:rPr>
              <w:t>115</w:t>
            </w:r>
          </w:p>
        </w:tc>
        <w:tc>
          <w:tcPr>
            <w:tcW w:w="704" w:type="dxa"/>
            <w:gridSpan w:val="5"/>
            <w:vMerge w:val="restart"/>
          </w:tcPr>
          <w:p w:rsidR="00D14B24" w:rsidRPr="00161A30" w:rsidRDefault="00D14B24" w:rsidP="00F85CF5">
            <w:pPr>
              <w:jc w:val="both"/>
              <w:rPr>
                <w:b/>
                <w:sz w:val="18"/>
                <w:szCs w:val="18"/>
              </w:rPr>
            </w:pPr>
            <w:r w:rsidRPr="00161A30">
              <w:rPr>
                <w:b/>
                <w:sz w:val="18"/>
                <w:szCs w:val="18"/>
              </w:rPr>
              <w:t>neevid.</w:t>
            </w:r>
          </w:p>
        </w:tc>
      </w:tr>
      <w:tr w:rsidR="00D14B24" w:rsidTr="00230F53">
        <w:trPr>
          <w:gridAfter w:val="3"/>
          <w:wAfter w:w="207" w:type="dxa"/>
          <w:trHeight w:val="205"/>
        </w:trPr>
        <w:tc>
          <w:tcPr>
            <w:tcW w:w="3418" w:type="dxa"/>
            <w:gridSpan w:val="12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59" w:type="dxa"/>
            <w:gridSpan w:val="16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61" w:type="dxa"/>
            <w:gridSpan w:val="12"/>
            <w:vMerge/>
            <w:tcBorders>
              <w:left w:val="single" w:sz="12" w:space="0" w:color="auto"/>
            </w:tcBorders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699" w:type="dxa"/>
            <w:gridSpan w:val="8"/>
            <w:vMerge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704" w:type="dxa"/>
            <w:gridSpan w:val="5"/>
            <w:vMerge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14B24" w:rsidTr="00230F53">
        <w:trPr>
          <w:gridAfter w:val="3"/>
          <w:wAfter w:w="207" w:type="dxa"/>
          <w:trHeight w:val="283"/>
        </w:trPr>
        <w:tc>
          <w:tcPr>
            <w:tcW w:w="10016" w:type="dxa"/>
            <w:gridSpan w:val="76"/>
          </w:tcPr>
          <w:p w:rsidR="00D14B24" w:rsidRPr="00161A30" w:rsidRDefault="00D14B24" w:rsidP="00F85CF5">
            <w:pPr>
              <w:tabs>
                <w:tab w:val="left" w:pos="567"/>
              </w:tabs>
              <w:spacing w:before="60" w:after="80"/>
              <w:jc w:val="both"/>
              <w:rPr>
                <w:rFonts w:eastAsia="Arial Unicode MS"/>
                <w:sz w:val="21"/>
                <w:szCs w:val="21"/>
              </w:rPr>
            </w:pPr>
            <w:r w:rsidRPr="00161A30">
              <w:rPr>
                <w:rFonts w:eastAsia="Arial Unicode MS"/>
                <w:b/>
                <w:caps/>
                <w:sz w:val="21"/>
                <w:szCs w:val="21"/>
              </w:rPr>
              <w:t>BUREŠOVÁ, I. (60%)</w:t>
            </w:r>
            <w:r w:rsidRPr="00161A30">
              <w:rPr>
                <w:rFonts w:eastAsia="Arial Unicode MS"/>
                <w:caps/>
                <w:sz w:val="21"/>
                <w:szCs w:val="21"/>
              </w:rPr>
              <w:t>, KubÍnek, R.: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 The </w:t>
            </w:r>
            <w:r>
              <w:rPr>
                <w:rFonts w:eastAsia="Arial Unicode MS"/>
                <w:sz w:val="21"/>
                <w:szCs w:val="21"/>
              </w:rPr>
              <w:t>b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ehavior of </w:t>
            </w:r>
            <w:r>
              <w:rPr>
                <w:rFonts w:eastAsia="Arial Unicode MS"/>
                <w:sz w:val="21"/>
                <w:szCs w:val="21"/>
              </w:rPr>
              <w:t>a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maranth, </w:t>
            </w:r>
            <w:r>
              <w:rPr>
                <w:rFonts w:eastAsia="Arial Unicode MS"/>
                <w:sz w:val="21"/>
                <w:szCs w:val="21"/>
              </w:rPr>
              <w:t>c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hickpea, </w:t>
            </w:r>
            <w:r>
              <w:rPr>
                <w:rFonts w:eastAsia="Arial Unicode MS"/>
                <w:sz w:val="21"/>
                <w:szCs w:val="21"/>
              </w:rPr>
              <w:t>m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illet, </w:t>
            </w:r>
            <w:r>
              <w:rPr>
                <w:rFonts w:eastAsia="Arial Unicode MS"/>
                <w:sz w:val="21"/>
                <w:szCs w:val="21"/>
              </w:rPr>
              <w:t>c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orn, </w:t>
            </w:r>
            <w:r>
              <w:rPr>
                <w:rFonts w:eastAsia="Arial Unicode MS"/>
                <w:sz w:val="21"/>
                <w:szCs w:val="21"/>
              </w:rPr>
              <w:t>q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uinoa, </w:t>
            </w:r>
            <w:r>
              <w:rPr>
                <w:rFonts w:eastAsia="Arial Unicode MS"/>
                <w:sz w:val="21"/>
                <w:szCs w:val="21"/>
              </w:rPr>
              <w:t>b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uckwheat and </w:t>
            </w:r>
            <w:r>
              <w:rPr>
                <w:rFonts w:eastAsia="Arial Unicode MS"/>
                <w:sz w:val="21"/>
                <w:szCs w:val="21"/>
              </w:rPr>
              <w:t>r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ice </w:t>
            </w:r>
            <w:r>
              <w:rPr>
                <w:rFonts w:eastAsia="Arial Unicode MS"/>
                <w:sz w:val="21"/>
                <w:szCs w:val="21"/>
              </w:rPr>
              <w:t>d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oughs </w:t>
            </w:r>
            <w:r>
              <w:rPr>
                <w:rFonts w:eastAsia="Arial Unicode MS"/>
                <w:sz w:val="21"/>
                <w:szCs w:val="21"/>
              </w:rPr>
              <w:t>u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nder </w:t>
            </w:r>
            <w:r>
              <w:rPr>
                <w:rFonts w:eastAsia="Arial Unicode MS"/>
                <w:sz w:val="21"/>
                <w:szCs w:val="21"/>
              </w:rPr>
              <w:t>s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hear </w:t>
            </w:r>
            <w:r>
              <w:rPr>
                <w:rFonts w:eastAsia="Arial Unicode MS"/>
                <w:sz w:val="21"/>
                <w:szCs w:val="21"/>
              </w:rPr>
              <w:t>o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scillatory and </w:t>
            </w:r>
            <w:r>
              <w:rPr>
                <w:rFonts w:eastAsia="Arial Unicode MS"/>
                <w:sz w:val="21"/>
                <w:szCs w:val="21"/>
              </w:rPr>
              <w:t>u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niaxial </w:t>
            </w:r>
            <w:r>
              <w:rPr>
                <w:rFonts w:eastAsia="Arial Unicode MS"/>
                <w:sz w:val="21"/>
                <w:szCs w:val="21"/>
              </w:rPr>
              <w:t>e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longational </w:t>
            </w:r>
            <w:r>
              <w:rPr>
                <w:rFonts w:eastAsia="Arial Unicode MS"/>
                <w:sz w:val="21"/>
                <w:szCs w:val="21"/>
              </w:rPr>
              <w:t>t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ests </w:t>
            </w:r>
            <w:r>
              <w:rPr>
                <w:rFonts w:eastAsia="Arial Unicode MS"/>
                <w:sz w:val="21"/>
                <w:szCs w:val="21"/>
              </w:rPr>
              <w:t>s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imulating </w:t>
            </w:r>
            <w:r>
              <w:rPr>
                <w:rFonts w:eastAsia="Arial Unicode MS"/>
                <w:sz w:val="21"/>
                <w:szCs w:val="21"/>
              </w:rPr>
              <w:t>p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roving and </w:t>
            </w:r>
            <w:r>
              <w:rPr>
                <w:rFonts w:eastAsia="Arial Unicode MS"/>
                <w:sz w:val="21"/>
                <w:szCs w:val="21"/>
              </w:rPr>
              <w:t>b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aking. </w:t>
            </w:r>
            <w:r w:rsidRPr="00161A30">
              <w:rPr>
                <w:rFonts w:eastAsia="Arial Unicode MS"/>
                <w:i/>
                <w:sz w:val="21"/>
                <w:szCs w:val="21"/>
              </w:rPr>
              <w:t>Journal of Texture Studies</w:t>
            </w:r>
            <w:r>
              <w:rPr>
                <w:rFonts w:eastAsia="Arial Unicode MS"/>
                <w:sz w:val="21"/>
                <w:szCs w:val="21"/>
              </w:rPr>
              <w:t xml:space="preserve"> 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47(5), 423-431, </w:t>
            </w:r>
            <w:r w:rsidRPr="00161A30">
              <w:rPr>
                <w:rFonts w:eastAsia="Arial Unicode MS"/>
                <w:b/>
                <w:sz w:val="21"/>
                <w:szCs w:val="21"/>
              </w:rPr>
              <w:t>2016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. </w:t>
            </w:r>
          </w:p>
          <w:p w:rsidR="00D14B24" w:rsidRPr="00161A30" w:rsidRDefault="00D14B24" w:rsidP="00F85CF5">
            <w:pPr>
              <w:tabs>
                <w:tab w:val="left" w:pos="567"/>
              </w:tabs>
              <w:spacing w:after="80"/>
              <w:jc w:val="both"/>
              <w:rPr>
                <w:rFonts w:eastAsia="Arial Unicode MS"/>
                <w:sz w:val="21"/>
                <w:szCs w:val="21"/>
              </w:rPr>
            </w:pPr>
            <w:r w:rsidRPr="00161A30">
              <w:rPr>
                <w:rFonts w:eastAsia="Arial Unicode MS"/>
                <w:b/>
                <w:caps/>
                <w:sz w:val="21"/>
                <w:szCs w:val="21"/>
              </w:rPr>
              <w:t>BUREŠOVÁ, I</w:t>
            </w:r>
            <w:r>
              <w:rPr>
                <w:rFonts w:eastAsia="Arial Unicode MS"/>
                <w:b/>
                <w:caps/>
                <w:sz w:val="21"/>
                <w:szCs w:val="21"/>
              </w:rPr>
              <w:t>.</w:t>
            </w:r>
            <w:r w:rsidRPr="00161A30">
              <w:rPr>
                <w:rFonts w:eastAsia="Arial Unicode MS"/>
                <w:b/>
                <w:caps/>
                <w:sz w:val="21"/>
                <w:szCs w:val="21"/>
              </w:rPr>
              <w:t xml:space="preserve"> (35%)</w:t>
            </w:r>
            <w:r w:rsidRPr="00161A30">
              <w:rPr>
                <w:rFonts w:eastAsia="Arial Unicode MS"/>
                <w:caps/>
                <w:sz w:val="21"/>
                <w:szCs w:val="21"/>
              </w:rPr>
              <w:t>, Masaříková, L.</w:t>
            </w:r>
            <w:r>
              <w:rPr>
                <w:rFonts w:eastAsia="Arial Unicode MS"/>
                <w:caps/>
                <w:sz w:val="21"/>
                <w:szCs w:val="21"/>
              </w:rPr>
              <w:t>,</w:t>
            </w:r>
            <w:r w:rsidRPr="00161A30">
              <w:rPr>
                <w:rFonts w:eastAsia="Arial Unicode MS"/>
                <w:caps/>
                <w:sz w:val="21"/>
                <w:szCs w:val="21"/>
              </w:rPr>
              <w:t xml:space="preserve"> Hřivna, L., Kulhanová, S., Bureš, D.: 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The comparison of the effect of sodium caseinate, calcium caseinate, carboxymethyl cellulose and xanthan gum on rice-buckwheat dough rheological characteristics and textural and sensory quality of bread. </w:t>
            </w:r>
            <w:r w:rsidRPr="00161A30">
              <w:rPr>
                <w:rFonts w:eastAsia="Arial Unicode MS"/>
                <w:i/>
                <w:caps/>
                <w:sz w:val="21"/>
                <w:szCs w:val="21"/>
              </w:rPr>
              <w:t>Lwt</w:t>
            </w:r>
            <w:r w:rsidRPr="00161A30">
              <w:rPr>
                <w:rFonts w:eastAsia="Arial Unicode MS"/>
                <w:i/>
                <w:sz w:val="21"/>
                <w:szCs w:val="21"/>
              </w:rPr>
              <w:t>-Food Science and Technology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 68, 659-666, </w:t>
            </w:r>
            <w:r w:rsidRPr="00161A30">
              <w:rPr>
                <w:rFonts w:eastAsia="Arial Unicode MS"/>
                <w:b/>
                <w:sz w:val="21"/>
                <w:szCs w:val="21"/>
              </w:rPr>
              <w:t>2016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. </w:t>
            </w:r>
          </w:p>
          <w:p w:rsidR="00D14B24" w:rsidRPr="00161A30" w:rsidRDefault="00D14B24" w:rsidP="00F85CF5">
            <w:pPr>
              <w:tabs>
                <w:tab w:val="left" w:pos="567"/>
              </w:tabs>
              <w:spacing w:after="80"/>
              <w:jc w:val="both"/>
              <w:rPr>
                <w:rFonts w:eastAsia="Arial Unicode MS"/>
                <w:sz w:val="21"/>
                <w:szCs w:val="21"/>
              </w:rPr>
            </w:pPr>
            <w:r w:rsidRPr="00161A30">
              <w:rPr>
                <w:rFonts w:eastAsia="Arial Unicode MS"/>
                <w:caps/>
                <w:sz w:val="21"/>
                <w:szCs w:val="21"/>
              </w:rPr>
              <w:t xml:space="preserve">Dostálová, Y., Hřivna, L., Kotková, B., </w:t>
            </w:r>
            <w:r w:rsidRPr="00161A30">
              <w:rPr>
                <w:rFonts w:eastAsia="Arial Unicode MS"/>
                <w:b/>
                <w:caps/>
                <w:sz w:val="21"/>
                <w:szCs w:val="21"/>
              </w:rPr>
              <w:t>BUREŠOVÁ, I. (30%)</w:t>
            </w:r>
            <w:r w:rsidRPr="00161A30">
              <w:rPr>
                <w:rFonts w:eastAsia="Arial Unicode MS"/>
                <w:caps/>
                <w:sz w:val="21"/>
                <w:szCs w:val="21"/>
              </w:rPr>
              <w:t>, Janečková, M., Šottníková,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 V.: Effect of nitrogen and sulphur fertilization on the quality of barley protein. </w:t>
            </w:r>
            <w:r w:rsidRPr="00161A30">
              <w:rPr>
                <w:rFonts w:eastAsia="Arial Unicode MS"/>
                <w:i/>
                <w:sz w:val="21"/>
                <w:szCs w:val="21"/>
              </w:rPr>
              <w:t>Plant Soil and Environment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 61(9), 399-404, </w:t>
            </w:r>
            <w:r w:rsidRPr="00161A30">
              <w:rPr>
                <w:rFonts w:eastAsia="Arial Unicode MS"/>
                <w:b/>
                <w:sz w:val="21"/>
                <w:szCs w:val="21"/>
              </w:rPr>
              <w:t>2015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. </w:t>
            </w:r>
          </w:p>
          <w:p w:rsidR="00D14B24" w:rsidRPr="00161A30" w:rsidRDefault="00D14B24" w:rsidP="00F85CF5">
            <w:pPr>
              <w:tabs>
                <w:tab w:val="left" w:pos="567"/>
              </w:tabs>
              <w:spacing w:after="80"/>
              <w:jc w:val="both"/>
              <w:rPr>
                <w:rFonts w:eastAsia="Arial Unicode MS"/>
                <w:sz w:val="21"/>
                <w:szCs w:val="21"/>
              </w:rPr>
            </w:pPr>
            <w:r w:rsidRPr="00161A30">
              <w:rPr>
                <w:rFonts w:eastAsia="Arial Unicode MS"/>
                <w:b/>
                <w:caps/>
                <w:sz w:val="21"/>
                <w:szCs w:val="21"/>
              </w:rPr>
              <w:t>BUREŠOVÁ, I. (25%)</w:t>
            </w:r>
            <w:r w:rsidRPr="00161A30">
              <w:rPr>
                <w:rFonts w:eastAsia="Arial Unicode MS"/>
                <w:caps/>
                <w:sz w:val="21"/>
                <w:szCs w:val="21"/>
              </w:rPr>
              <w:t xml:space="preserve">, Kráčmar, S., Dvořáková, P., Středa, T.: 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The relationship between rheological characteristics of gluten-free dough and the quality of biologically leavened bread. </w:t>
            </w:r>
            <w:r w:rsidRPr="00161A30">
              <w:rPr>
                <w:rFonts w:eastAsia="Arial Unicode MS"/>
                <w:i/>
                <w:sz w:val="21"/>
                <w:szCs w:val="21"/>
              </w:rPr>
              <w:t>Journal of Cereal Science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 60(2), 271-275</w:t>
            </w:r>
            <w:r>
              <w:rPr>
                <w:rFonts w:eastAsia="Arial Unicode MS"/>
                <w:sz w:val="21"/>
                <w:szCs w:val="21"/>
              </w:rPr>
              <w:t xml:space="preserve">, </w:t>
            </w:r>
            <w:r w:rsidRPr="00161A30">
              <w:rPr>
                <w:rFonts w:eastAsia="Arial Unicode MS"/>
                <w:b/>
                <w:sz w:val="21"/>
                <w:szCs w:val="21"/>
              </w:rPr>
              <w:t>2014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. </w:t>
            </w:r>
          </w:p>
          <w:p w:rsidR="00D14B24" w:rsidRDefault="00D14B24" w:rsidP="00F85C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0"/>
              <w:jc w:val="both"/>
              <w:rPr>
                <w:b/>
              </w:rPr>
            </w:pPr>
            <w:r w:rsidRPr="00161A30">
              <w:rPr>
                <w:rFonts w:eastAsia="Arial Unicode MS"/>
                <w:sz w:val="21"/>
                <w:szCs w:val="21"/>
              </w:rPr>
              <w:t xml:space="preserve">HŘIVNA, L., PECHKOVÁ, J., </w:t>
            </w:r>
            <w:r w:rsidRPr="00161A30">
              <w:rPr>
                <w:rFonts w:eastAsia="Arial Unicode MS"/>
                <w:b/>
                <w:sz w:val="21"/>
                <w:szCs w:val="21"/>
              </w:rPr>
              <w:t>BUREŠOVÁ, I. (45%)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: Monitoring of dynamic changes during vegetation period in the middle Moravia region in years 2007 to 2010. </w:t>
            </w:r>
            <w:r w:rsidRPr="00161A30">
              <w:rPr>
                <w:rFonts w:eastAsia="Arial Unicode MS"/>
                <w:i/>
                <w:sz w:val="21"/>
                <w:szCs w:val="21"/>
              </w:rPr>
              <w:t xml:space="preserve">Listy </w:t>
            </w:r>
            <w:r>
              <w:rPr>
                <w:rFonts w:eastAsia="Arial Unicode MS"/>
                <w:i/>
                <w:sz w:val="21"/>
                <w:szCs w:val="21"/>
              </w:rPr>
              <w:t>c</w:t>
            </w:r>
            <w:r w:rsidRPr="00161A30">
              <w:rPr>
                <w:rFonts w:eastAsia="Arial Unicode MS"/>
                <w:i/>
                <w:sz w:val="21"/>
                <w:szCs w:val="21"/>
              </w:rPr>
              <w:t xml:space="preserve">ukrovarnické a </w:t>
            </w:r>
            <w:r>
              <w:rPr>
                <w:rFonts w:eastAsia="Arial Unicode MS"/>
                <w:i/>
                <w:sz w:val="21"/>
                <w:szCs w:val="21"/>
              </w:rPr>
              <w:t>ř</w:t>
            </w:r>
            <w:r w:rsidRPr="00161A30">
              <w:rPr>
                <w:rFonts w:eastAsia="Arial Unicode MS"/>
                <w:i/>
                <w:sz w:val="21"/>
                <w:szCs w:val="21"/>
              </w:rPr>
              <w:t xml:space="preserve">epařské 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129(5-6), 182-186, </w:t>
            </w:r>
            <w:r w:rsidRPr="00161A30">
              <w:rPr>
                <w:rFonts w:eastAsia="Arial Unicode MS"/>
                <w:b/>
                <w:sz w:val="21"/>
                <w:szCs w:val="21"/>
              </w:rPr>
              <w:t>2013</w:t>
            </w:r>
            <w:r>
              <w:rPr>
                <w:rFonts w:eastAsia="Arial Unicode MS"/>
                <w:sz w:val="21"/>
                <w:szCs w:val="21"/>
              </w:rPr>
              <w:t xml:space="preserve">. </w:t>
            </w:r>
          </w:p>
        </w:tc>
      </w:tr>
      <w:tr w:rsidR="00D14B24" w:rsidTr="00230F53">
        <w:trPr>
          <w:gridAfter w:val="3"/>
          <w:wAfter w:w="207" w:type="dxa"/>
          <w:trHeight w:val="218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14B24" w:rsidTr="00230F53">
        <w:trPr>
          <w:gridAfter w:val="3"/>
          <w:wAfter w:w="207" w:type="dxa"/>
          <w:trHeight w:val="328"/>
        </w:trPr>
        <w:tc>
          <w:tcPr>
            <w:tcW w:w="10016" w:type="dxa"/>
            <w:gridSpan w:val="76"/>
          </w:tcPr>
          <w:p w:rsidR="00D14B24" w:rsidRDefault="00D14B24" w:rsidP="00F85CF5">
            <w:r>
              <w:t>---</w:t>
            </w:r>
          </w:p>
          <w:p w:rsidR="00D14B24" w:rsidRPr="00CD6F5D" w:rsidRDefault="00D14B24" w:rsidP="00F85CF5"/>
        </w:tc>
      </w:tr>
      <w:tr w:rsidR="00D14B24" w:rsidTr="00230F53">
        <w:trPr>
          <w:gridAfter w:val="3"/>
          <w:wAfter w:w="207" w:type="dxa"/>
          <w:cantSplit/>
          <w:trHeight w:val="470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81" w:type="dxa"/>
            <w:gridSpan w:val="37"/>
          </w:tcPr>
          <w:p w:rsidR="00D14B24" w:rsidRDefault="00D14B24" w:rsidP="00F85CF5">
            <w:pPr>
              <w:jc w:val="both"/>
            </w:pPr>
          </w:p>
        </w:tc>
        <w:tc>
          <w:tcPr>
            <w:tcW w:w="794" w:type="dxa"/>
            <w:gridSpan w:val="10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64" w:type="dxa"/>
            <w:gridSpan w:val="25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tcBorders>
              <w:bottom w:val="double" w:sz="4" w:space="0" w:color="auto"/>
            </w:tcBorders>
            <w:shd w:val="clear" w:color="auto" w:fill="BDD6EE"/>
          </w:tcPr>
          <w:p w:rsidR="00D14B24" w:rsidRDefault="00D14B24" w:rsidP="00F85CF5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2577" w:type="dxa"/>
            <w:gridSpan w:val="4"/>
            <w:tcBorders>
              <w:top w:val="double" w:sz="4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439" w:type="dxa"/>
            <w:gridSpan w:val="72"/>
          </w:tcPr>
          <w:p w:rsidR="00D14B24" w:rsidRPr="00A405B4" w:rsidRDefault="00D14B24" w:rsidP="00F85CF5">
            <w:pPr>
              <w:jc w:val="both"/>
            </w:pPr>
            <w:r w:rsidRPr="00A405B4">
              <w:t>Univerzita Tomáše Bati ve Zlíně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439" w:type="dxa"/>
            <w:gridSpan w:val="72"/>
          </w:tcPr>
          <w:p w:rsidR="00D14B24" w:rsidRPr="00A405B4" w:rsidRDefault="00D14B24" w:rsidP="00F85CF5">
            <w:pPr>
              <w:jc w:val="both"/>
            </w:pPr>
            <w:r w:rsidRPr="00A405B4">
              <w:t>Fakulta technologická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439" w:type="dxa"/>
            <w:gridSpan w:val="72"/>
          </w:tcPr>
          <w:p w:rsidR="00D14B24" w:rsidRDefault="00D14B24" w:rsidP="00F85CF5">
            <w:pPr>
              <w:jc w:val="both"/>
            </w:pPr>
            <w:r>
              <w:t>Technologie potravin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03" w:type="dxa"/>
            <w:gridSpan w:val="36"/>
          </w:tcPr>
          <w:p w:rsidR="00D14B24" w:rsidRPr="00293D5D" w:rsidRDefault="00D14B24" w:rsidP="00F85CF5">
            <w:pPr>
              <w:jc w:val="both"/>
              <w:rPr>
                <w:b/>
              </w:rPr>
            </w:pPr>
            <w:bookmarkStart w:id="60" w:name="Černíková"/>
            <w:bookmarkEnd w:id="60"/>
            <w:r w:rsidRPr="00293D5D">
              <w:rPr>
                <w:b/>
              </w:rPr>
              <w:t>Michaela Černíková</w:t>
            </w:r>
          </w:p>
        </w:tc>
        <w:tc>
          <w:tcPr>
            <w:tcW w:w="804" w:type="dxa"/>
            <w:gridSpan w:val="10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132" w:type="dxa"/>
            <w:gridSpan w:val="26"/>
          </w:tcPr>
          <w:p w:rsidR="00D14B24" w:rsidRDefault="00D14B24" w:rsidP="00F85CF5">
            <w:pPr>
              <w:jc w:val="both"/>
            </w:pPr>
            <w:r>
              <w:t xml:space="preserve">MVDr., Ph.D. </w:t>
            </w:r>
          </w:p>
        </w:tc>
      </w:tr>
      <w:tr w:rsidR="001E1E5D" w:rsidTr="00230F53">
        <w:trPr>
          <w:gridAfter w:val="3"/>
          <w:wAfter w:w="207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41" w:type="dxa"/>
            <w:gridSpan w:val="8"/>
          </w:tcPr>
          <w:p w:rsidR="00D14B24" w:rsidRDefault="00D14B24" w:rsidP="00F85CF5">
            <w:pPr>
              <w:jc w:val="both"/>
            </w:pPr>
            <w:r>
              <w:t>1980</w:t>
            </w:r>
          </w:p>
        </w:tc>
        <w:tc>
          <w:tcPr>
            <w:tcW w:w="1521" w:type="dxa"/>
            <w:gridSpan w:val="5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134" w:type="dxa"/>
            <w:gridSpan w:val="16"/>
          </w:tcPr>
          <w:p w:rsidR="00D14B24" w:rsidRPr="00BB32DE" w:rsidRDefault="00D14B24" w:rsidP="00F85CF5">
            <w:pPr>
              <w:jc w:val="both"/>
            </w:pPr>
            <w:r w:rsidRPr="00BB32DE">
              <w:t>pp.</w:t>
            </w:r>
          </w:p>
        </w:tc>
        <w:tc>
          <w:tcPr>
            <w:tcW w:w="1007" w:type="dxa"/>
            <w:gridSpan w:val="7"/>
            <w:shd w:val="clear" w:color="auto" w:fill="F7CAAC"/>
          </w:tcPr>
          <w:p w:rsidR="00D14B24" w:rsidRPr="00BB32DE" w:rsidRDefault="00D14B24" w:rsidP="00F85CF5">
            <w:pPr>
              <w:jc w:val="both"/>
              <w:rPr>
                <w:b/>
              </w:rPr>
            </w:pPr>
            <w:r w:rsidRPr="00BB32DE">
              <w:rPr>
                <w:b/>
              </w:rPr>
              <w:t>rozsah</w:t>
            </w:r>
          </w:p>
        </w:tc>
        <w:tc>
          <w:tcPr>
            <w:tcW w:w="804" w:type="dxa"/>
            <w:gridSpan w:val="10"/>
          </w:tcPr>
          <w:p w:rsidR="00D14B24" w:rsidRPr="00BB32DE" w:rsidRDefault="00D14B24" w:rsidP="00F85CF5">
            <w:pPr>
              <w:jc w:val="both"/>
            </w:pPr>
            <w:r w:rsidRPr="00BB32DE">
              <w:t>40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Pr="00BB32DE" w:rsidRDefault="00D14B24" w:rsidP="00F85CF5">
            <w:pPr>
              <w:jc w:val="both"/>
              <w:rPr>
                <w:b/>
              </w:rPr>
            </w:pPr>
            <w:r w:rsidRPr="00BB32DE">
              <w:rPr>
                <w:b/>
              </w:rPr>
              <w:t>do kdy</w:t>
            </w:r>
          </w:p>
        </w:tc>
        <w:tc>
          <w:tcPr>
            <w:tcW w:w="1514" w:type="dxa"/>
            <w:gridSpan w:val="15"/>
          </w:tcPr>
          <w:p w:rsidR="00D14B24" w:rsidRPr="00BB32DE" w:rsidRDefault="00D14B24" w:rsidP="00F85CF5">
            <w:pPr>
              <w:jc w:val="both"/>
            </w:pPr>
            <w:r w:rsidRPr="00BB32DE">
              <w:t>N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4939" w:type="dxa"/>
            <w:gridSpan w:val="17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134" w:type="dxa"/>
            <w:gridSpan w:val="16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1007" w:type="dxa"/>
            <w:gridSpan w:val="7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804" w:type="dxa"/>
            <w:gridSpan w:val="10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14" w:type="dxa"/>
            <w:gridSpan w:val="15"/>
          </w:tcPr>
          <w:p w:rsidR="00D14B24" w:rsidRPr="00C32277" w:rsidRDefault="00D14B24" w:rsidP="00F85CF5">
            <w:pPr>
              <w:jc w:val="both"/>
              <w:rPr>
                <w:highlight w:val="green"/>
              </w:rPr>
            </w:pPr>
            <w:r w:rsidRPr="00B56F08">
              <w:t>---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6073" w:type="dxa"/>
            <w:gridSpan w:val="33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811" w:type="dxa"/>
            <w:gridSpan w:val="17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132" w:type="dxa"/>
            <w:gridSpan w:val="2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6073" w:type="dxa"/>
            <w:gridSpan w:val="33"/>
          </w:tcPr>
          <w:p w:rsidR="00D14B24" w:rsidRPr="00A13455" w:rsidRDefault="00D14B24" w:rsidP="00F85CF5">
            <w:pPr>
              <w:jc w:val="both"/>
            </w:pPr>
            <w:r w:rsidRPr="00A13455">
              <w:t>---</w:t>
            </w:r>
          </w:p>
        </w:tc>
        <w:tc>
          <w:tcPr>
            <w:tcW w:w="1811" w:type="dxa"/>
            <w:gridSpan w:val="17"/>
          </w:tcPr>
          <w:p w:rsidR="00D14B24" w:rsidRPr="00A13455" w:rsidRDefault="00D14B24" w:rsidP="00F85CF5">
            <w:pPr>
              <w:jc w:val="both"/>
            </w:pPr>
            <w:r w:rsidRPr="00A13455">
              <w:t>---</w:t>
            </w:r>
          </w:p>
        </w:tc>
        <w:tc>
          <w:tcPr>
            <w:tcW w:w="2132" w:type="dxa"/>
            <w:gridSpan w:val="26"/>
          </w:tcPr>
          <w:p w:rsidR="00D14B24" w:rsidRPr="00A13455" w:rsidRDefault="00D14B24" w:rsidP="00F85CF5">
            <w:pPr>
              <w:jc w:val="both"/>
            </w:pPr>
            <w:r w:rsidRPr="00A13455">
              <w:t>---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6073" w:type="dxa"/>
            <w:gridSpan w:val="33"/>
          </w:tcPr>
          <w:p w:rsidR="00D14B24" w:rsidRPr="00A13455" w:rsidRDefault="00D14B24" w:rsidP="00F85CF5">
            <w:pPr>
              <w:jc w:val="both"/>
            </w:pPr>
          </w:p>
        </w:tc>
        <w:tc>
          <w:tcPr>
            <w:tcW w:w="1811" w:type="dxa"/>
            <w:gridSpan w:val="17"/>
          </w:tcPr>
          <w:p w:rsidR="00D14B24" w:rsidRPr="00A13455" w:rsidRDefault="00D14B24" w:rsidP="00F85CF5">
            <w:pPr>
              <w:jc w:val="both"/>
            </w:pPr>
          </w:p>
        </w:tc>
        <w:tc>
          <w:tcPr>
            <w:tcW w:w="2132" w:type="dxa"/>
            <w:gridSpan w:val="26"/>
          </w:tcPr>
          <w:p w:rsidR="00D14B24" w:rsidRPr="00A13455" w:rsidRDefault="00D14B24" w:rsidP="00F85CF5">
            <w:pPr>
              <w:jc w:val="both"/>
            </w:pP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shd w:val="clear" w:color="auto" w:fill="F7CAAC"/>
          </w:tcPr>
          <w:p w:rsidR="00D14B24" w:rsidRPr="00A13455" w:rsidRDefault="00D14B24" w:rsidP="00F85CF5">
            <w:pPr>
              <w:jc w:val="both"/>
            </w:pPr>
            <w:r w:rsidRPr="00A13455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14B24" w:rsidTr="00230F53">
        <w:trPr>
          <w:gridAfter w:val="3"/>
          <w:wAfter w:w="207" w:type="dxa"/>
          <w:trHeight w:val="466"/>
        </w:trPr>
        <w:tc>
          <w:tcPr>
            <w:tcW w:w="10016" w:type="dxa"/>
            <w:gridSpan w:val="76"/>
            <w:tcBorders>
              <w:top w:val="nil"/>
            </w:tcBorders>
          </w:tcPr>
          <w:p w:rsidR="00C84F3E" w:rsidRPr="0035532C" w:rsidRDefault="00C84F3E" w:rsidP="00C84F3E">
            <w:pPr>
              <w:spacing w:before="40" w:after="40"/>
              <w:rPr>
                <w:sz w:val="21"/>
                <w:szCs w:val="21"/>
              </w:rPr>
            </w:pPr>
            <w:r w:rsidRPr="00C84F3E">
              <w:rPr>
                <w:b/>
                <w:sz w:val="21"/>
                <w:szCs w:val="21"/>
              </w:rPr>
              <w:t>Food Safety Management II</w:t>
            </w:r>
            <w:r w:rsidRPr="0035532C">
              <w:rPr>
                <w:sz w:val="21"/>
                <w:szCs w:val="21"/>
              </w:rPr>
              <w:t xml:space="preserve"> (60% p)</w:t>
            </w:r>
          </w:p>
          <w:p w:rsidR="0035532C" w:rsidRPr="0035532C" w:rsidRDefault="00C84F3E" w:rsidP="0035532C">
            <w:pPr>
              <w:spacing w:before="40" w:after="40"/>
              <w:rPr>
                <w:sz w:val="21"/>
                <w:szCs w:val="21"/>
              </w:rPr>
            </w:pPr>
            <w:r w:rsidRPr="008A6361">
              <w:rPr>
                <w:b/>
                <w:sz w:val="21"/>
                <w:szCs w:val="21"/>
              </w:rPr>
              <w:t>Legislation in Food Industry II</w:t>
            </w:r>
            <w:r w:rsidRPr="0035532C">
              <w:rPr>
                <w:sz w:val="21"/>
                <w:szCs w:val="21"/>
              </w:rPr>
              <w:t xml:space="preserve"> </w:t>
            </w:r>
            <w:r w:rsidR="0035532C" w:rsidRPr="0035532C">
              <w:rPr>
                <w:sz w:val="21"/>
                <w:szCs w:val="21"/>
              </w:rPr>
              <w:t>(100% p)</w:t>
            </w:r>
          </w:p>
          <w:p w:rsidR="00D14B24" w:rsidRPr="0035532C" w:rsidRDefault="00C84F3E" w:rsidP="0035532C">
            <w:pPr>
              <w:spacing w:before="40" w:after="40"/>
              <w:rPr>
                <w:sz w:val="21"/>
                <w:szCs w:val="21"/>
              </w:rPr>
            </w:pPr>
            <w:r w:rsidRPr="006608CE">
              <w:rPr>
                <w:sz w:val="21"/>
                <w:szCs w:val="21"/>
              </w:rPr>
              <w:t>Technology of Animal Food Production I</w:t>
            </w:r>
            <w:r w:rsidR="0035532C" w:rsidRPr="0035532C">
              <w:rPr>
                <w:sz w:val="21"/>
                <w:szCs w:val="21"/>
              </w:rPr>
              <w:t xml:space="preserve"> (10% p)</w:t>
            </w:r>
          </w:p>
          <w:p w:rsidR="0035532C" w:rsidRPr="00A13455" w:rsidRDefault="00C84F3E" w:rsidP="0035532C">
            <w:pPr>
              <w:spacing w:before="40" w:after="40"/>
            </w:pPr>
            <w:r w:rsidRPr="006608CE">
              <w:rPr>
                <w:sz w:val="21"/>
                <w:szCs w:val="21"/>
              </w:rPr>
              <w:t xml:space="preserve">Technology of Animal Food Production </w:t>
            </w:r>
            <w:r w:rsidR="0035532C" w:rsidRPr="0035532C">
              <w:rPr>
                <w:sz w:val="21"/>
                <w:szCs w:val="21"/>
              </w:rPr>
              <w:t>II (25%</w:t>
            </w:r>
            <w:r w:rsidR="00D535C5">
              <w:rPr>
                <w:sz w:val="21"/>
                <w:szCs w:val="21"/>
              </w:rPr>
              <w:t xml:space="preserve"> p</w:t>
            </w:r>
            <w:r w:rsidR="0035532C" w:rsidRPr="0035532C">
              <w:rPr>
                <w:sz w:val="21"/>
                <w:szCs w:val="21"/>
              </w:rPr>
              <w:t>)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shd w:val="clear" w:color="auto" w:fill="F7CAAC"/>
          </w:tcPr>
          <w:p w:rsidR="00D14B24" w:rsidRPr="00A13455" w:rsidRDefault="00D14B24" w:rsidP="00F85CF5">
            <w:pPr>
              <w:jc w:val="both"/>
            </w:pPr>
            <w:r w:rsidRPr="00A13455">
              <w:rPr>
                <w:b/>
              </w:rPr>
              <w:t xml:space="preserve">Údaje o vzdělání na VŠ </w:t>
            </w:r>
          </w:p>
        </w:tc>
      </w:tr>
      <w:tr w:rsidR="00D14B24" w:rsidTr="00230F53">
        <w:trPr>
          <w:gridAfter w:val="3"/>
          <w:wAfter w:w="207" w:type="dxa"/>
          <w:trHeight w:val="164"/>
        </w:trPr>
        <w:tc>
          <w:tcPr>
            <w:tcW w:w="10016" w:type="dxa"/>
            <w:gridSpan w:val="76"/>
          </w:tcPr>
          <w:p w:rsidR="00D14B24" w:rsidRPr="00B123A6" w:rsidRDefault="00D14B24" w:rsidP="00B123A6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B123A6">
              <w:rPr>
                <w:rFonts w:eastAsia="Arial Unicode MS"/>
                <w:sz w:val="21"/>
                <w:szCs w:val="21"/>
              </w:rPr>
              <w:t xml:space="preserve">2009: UTB Zlín, FT, </w:t>
            </w:r>
            <w:r w:rsidRPr="00B123A6">
              <w:rPr>
                <w:rFonts w:eastAsia="Calibri"/>
                <w:sz w:val="21"/>
                <w:szCs w:val="21"/>
              </w:rPr>
              <w:t xml:space="preserve">SP Chemie a technologie potravin, </w:t>
            </w:r>
            <w:r w:rsidRPr="00B123A6">
              <w:rPr>
                <w:rFonts w:eastAsia="Arial Unicode MS"/>
                <w:sz w:val="21"/>
                <w:szCs w:val="21"/>
              </w:rPr>
              <w:t>obor Technologie potravin, Ph.D.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shd w:val="clear" w:color="auto" w:fill="F7CAAC"/>
          </w:tcPr>
          <w:p w:rsidR="00D14B24" w:rsidRPr="00A13455" w:rsidRDefault="00D14B24" w:rsidP="00F85CF5">
            <w:pPr>
              <w:jc w:val="both"/>
              <w:rPr>
                <w:b/>
              </w:rPr>
            </w:pPr>
            <w:r w:rsidRPr="00A13455">
              <w:rPr>
                <w:b/>
              </w:rPr>
              <w:t>Údaje o odborném působení od absolvování VŠ</w:t>
            </w:r>
          </w:p>
        </w:tc>
      </w:tr>
      <w:tr w:rsidR="00D14B24" w:rsidTr="00230F53">
        <w:trPr>
          <w:gridAfter w:val="3"/>
          <w:wAfter w:w="207" w:type="dxa"/>
          <w:trHeight w:val="555"/>
        </w:trPr>
        <w:tc>
          <w:tcPr>
            <w:tcW w:w="10016" w:type="dxa"/>
            <w:gridSpan w:val="76"/>
          </w:tcPr>
          <w:p w:rsidR="00D14B24" w:rsidRPr="00B123A6" w:rsidRDefault="00D14B24" w:rsidP="00B123A6">
            <w:pPr>
              <w:spacing w:before="60" w:after="20"/>
              <w:jc w:val="both"/>
              <w:rPr>
                <w:sz w:val="21"/>
                <w:szCs w:val="21"/>
              </w:rPr>
            </w:pPr>
            <w:r w:rsidRPr="00B123A6">
              <w:rPr>
                <w:sz w:val="21"/>
                <w:szCs w:val="21"/>
              </w:rPr>
              <w:t>01 – 08/2006: KVS SVS pro Zlínský kraj, epizootolog</w:t>
            </w:r>
          </w:p>
          <w:p w:rsidR="00D14B24" w:rsidRPr="00A13455" w:rsidRDefault="00D14B24" w:rsidP="00B123A6">
            <w:pPr>
              <w:spacing w:before="20" w:after="60"/>
              <w:jc w:val="both"/>
            </w:pPr>
            <w:r w:rsidRPr="00B123A6">
              <w:rPr>
                <w:sz w:val="21"/>
                <w:szCs w:val="21"/>
              </w:rPr>
              <w:t>09/2006 – dosud (2008 – 2012 MD): UTB Zlín, FT, Ústav technologie potravin, odborný asistent</w:t>
            </w:r>
          </w:p>
        </w:tc>
      </w:tr>
      <w:tr w:rsidR="00D14B24" w:rsidTr="00230F53">
        <w:trPr>
          <w:gridAfter w:val="3"/>
          <w:wAfter w:w="207" w:type="dxa"/>
          <w:trHeight w:val="250"/>
        </w:trPr>
        <w:tc>
          <w:tcPr>
            <w:tcW w:w="10016" w:type="dxa"/>
            <w:gridSpan w:val="76"/>
            <w:shd w:val="clear" w:color="auto" w:fill="F7CAAC"/>
          </w:tcPr>
          <w:p w:rsidR="00D14B24" w:rsidRPr="00A13455" w:rsidRDefault="00D14B24" w:rsidP="00F85CF5">
            <w:pPr>
              <w:jc w:val="both"/>
            </w:pPr>
            <w:r w:rsidRPr="00A13455">
              <w:rPr>
                <w:b/>
              </w:rPr>
              <w:t>Zkušenosti s vedením kvalifikačních a rigorózních prací</w:t>
            </w:r>
          </w:p>
        </w:tc>
      </w:tr>
      <w:tr w:rsidR="00D14B24" w:rsidTr="00230F53">
        <w:trPr>
          <w:gridAfter w:val="3"/>
          <w:wAfter w:w="207" w:type="dxa"/>
          <w:trHeight w:val="184"/>
        </w:trPr>
        <w:tc>
          <w:tcPr>
            <w:tcW w:w="10016" w:type="dxa"/>
            <w:gridSpan w:val="76"/>
          </w:tcPr>
          <w:p w:rsidR="00D14B24" w:rsidRPr="00B123A6" w:rsidRDefault="00D14B24" w:rsidP="00B123A6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B123A6">
              <w:rPr>
                <w:sz w:val="21"/>
                <w:szCs w:val="21"/>
              </w:rPr>
              <w:t>Počet obhájených prací, které vyučující vedl v období 2013 – 2017: 2 BP, 5 DP.</w:t>
            </w:r>
          </w:p>
        </w:tc>
      </w:tr>
      <w:tr w:rsidR="00D14B24" w:rsidTr="00230F53">
        <w:trPr>
          <w:gridAfter w:val="3"/>
          <w:wAfter w:w="207" w:type="dxa"/>
          <w:cantSplit/>
        </w:trPr>
        <w:tc>
          <w:tcPr>
            <w:tcW w:w="3418" w:type="dxa"/>
            <w:gridSpan w:val="12"/>
            <w:tcBorders>
              <w:top w:val="single" w:sz="12" w:space="0" w:color="auto"/>
            </w:tcBorders>
            <w:shd w:val="clear" w:color="auto" w:fill="F7CAAC"/>
          </w:tcPr>
          <w:p w:rsidR="00D14B24" w:rsidRPr="00A13455" w:rsidRDefault="00D14B24" w:rsidP="00F85CF5">
            <w:pPr>
              <w:jc w:val="both"/>
            </w:pPr>
            <w:r w:rsidRPr="00A13455">
              <w:rPr>
                <w:b/>
              </w:rPr>
              <w:t xml:space="preserve">Obor habilitačního řízení </w:t>
            </w:r>
          </w:p>
        </w:tc>
        <w:tc>
          <w:tcPr>
            <w:tcW w:w="2259" w:type="dxa"/>
            <w:gridSpan w:val="16"/>
            <w:tcBorders>
              <w:top w:val="single" w:sz="12" w:space="0" w:color="auto"/>
            </w:tcBorders>
            <w:shd w:val="clear" w:color="auto" w:fill="F7CAAC"/>
          </w:tcPr>
          <w:p w:rsidR="00D14B24" w:rsidRPr="00A13455" w:rsidRDefault="00D14B24" w:rsidP="00F85CF5">
            <w:pPr>
              <w:jc w:val="both"/>
            </w:pPr>
            <w:r w:rsidRPr="00A13455"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D14B24" w:rsidRPr="00A13455" w:rsidRDefault="00D14B24" w:rsidP="00F85CF5">
            <w:pPr>
              <w:jc w:val="both"/>
            </w:pPr>
            <w:r w:rsidRPr="00A13455">
              <w:rPr>
                <w:b/>
              </w:rPr>
              <w:t>Řízení konáno na VŠ</w:t>
            </w:r>
          </w:p>
        </w:tc>
        <w:tc>
          <w:tcPr>
            <w:tcW w:w="2064" w:type="dxa"/>
            <w:gridSpan w:val="25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D14B24" w:rsidRPr="00A13455" w:rsidRDefault="00D14B24" w:rsidP="00F85CF5">
            <w:pPr>
              <w:jc w:val="both"/>
              <w:rPr>
                <w:b/>
              </w:rPr>
            </w:pPr>
            <w:r w:rsidRPr="00A13455">
              <w:rPr>
                <w:b/>
              </w:rPr>
              <w:t>Ohlasy publikací</w:t>
            </w:r>
          </w:p>
        </w:tc>
      </w:tr>
      <w:tr w:rsidR="00D14B24" w:rsidTr="00230F53">
        <w:trPr>
          <w:gridAfter w:val="3"/>
          <w:wAfter w:w="207" w:type="dxa"/>
          <w:cantSplit/>
        </w:trPr>
        <w:tc>
          <w:tcPr>
            <w:tcW w:w="3418" w:type="dxa"/>
            <w:gridSpan w:val="12"/>
          </w:tcPr>
          <w:p w:rsidR="00D14B24" w:rsidRPr="00A13455" w:rsidRDefault="00D14B24" w:rsidP="00F85CF5">
            <w:pPr>
              <w:jc w:val="both"/>
            </w:pPr>
            <w:r w:rsidRPr="00A13455">
              <w:t>---</w:t>
            </w:r>
          </w:p>
        </w:tc>
        <w:tc>
          <w:tcPr>
            <w:tcW w:w="2259" w:type="dxa"/>
            <w:gridSpan w:val="16"/>
          </w:tcPr>
          <w:p w:rsidR="00D14B24" w:rsidRPr="00A13455" w:rsidRDefault="00D14B24" w:rsidP="00F85CF5">
            <w:pPr>
              <w:jc w:val="both"/>
            </w:pPr>
            <w:r w:rsidRPr="00A13455">
              <w:t>---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</w:tcPr>
          <w:p w:rsidR="00D14B24" w:rsidRPr="00A13455" w:rsidRDefault="00D14B24" w:rsidP="00F85CF5">
            <w:pPr>
              <w:jc w:val="both"/>
            </w:pPr>
            <w:r w:rsidRPr="00A13455">
              <w:t>---</w:t>
            </w:r>
          </w:p>
        </w:tc>
        <w:tc>
          <w:tcPr>
            <w:tcW w:w="661" w:type="dxa"/>
            <w:gridSpan w:val="12"/>
            <w:tcBorders>
              <w:left w:val="single" w:sz="12" w:space="0" w:color="auto"/>
            </w:tcBorders>
            <w:shd w:val="clear" w:color="auto" w:fill="F7CAAC"/>
          </w:tcPr>
          <w:p w:rsidR="00D14B24" w:rsidRPr="00A13455" w:rsidRDefault="00D14B24" w:rsidP="00F85CF5">
            <w:pPr>
              <w:jc w:val="both"/>
              <w:rPr>
                <w:sz w:val="18"/>
                <w:szCs w:val="18"/>
              </w:rPr>
            </w:pPr>
            <w:r w:rsidRPr="00A13455">
              <w:rPr>
                <w:b/>
                <w:sz w:val="18"/>
                <w:szCs w:val="18"/>
              </w:rPr>
              <w:t>WOS</w:t>
            </w:r>
          </w:p>
        </w:tc>
        <w:tc>
          <w:tcPr>
            <w:tcW w:w="699" w:type="dxa"/>
            <w:gridSpan w:val="8"/>
            <w:shd w:val="clear" w:color="auto" w:fill="F7CAAC"/>
          </w:tcPr>
          <w:p w:rsidR="00D14B24" w:rsidRPr="00A13455" w:rsidRDefault="00D14B24" w:rsidP="00F85CF5">
            <w:pPr>
              <w:jc w:val="both"/>
              <w:rPr>
                <w:sz w:val="18"/>
                <w:szCs w:val="18"/>
              </w:rPr>
            </w:pPr>
            <w:r w:rsidRPr="00A13455">
              <w:rPr>
                <w:b/>
                <w:sz w:val="18"/>
                <w:szCs w:val="18"/>
              </w:rPr>
              <w:t>Scopus</w:t>
            </w:r>
          </w:p>
        </w:tc>
        <w:tc>
          <w:tcPr>
            <w:tcW w:w="704" w:type="dxa"/>
            <w:gridSpan w:val="5"/>
            <w:shd w:val="clear" w:color="auto" w:fill="F7CAAC"/>
          </w:tcPr>
          <w:p w:rsidR="00D14B24" w:rsidRPr="00A13455" w:rsidRDefault="00D14B24" w:rsidP="00F85CF5">
            <w:pPr>
              <w:jc w:val="both"/>
              <w:rPr>
                <w:sz w:val="18"/>
                <w:szCs w:val="18"/>
              </w:rPr>
            </w:pPr>
            <w:r w:rsidRPr="00A13455">
              <w:rPr>
                <w:b/>
                <w:sz w:val="18"/>
                <w:szCs w:val="18"/>
              </w:rPr>
              <w:t>ostatní</w:t>
            </w:r>
          </w:p>
        </w:tc>
      </w:tr>
      <w:tr w:rsidR="00D14B24" w:rsidTr="00230F53">
        <w:trPr>
          <w:gridAfter w:val="3"/>
          <w:wAfter w:w="207" w:type="dxa"/>
          <w:cantSplit/>
          <w:trHeight w:val="70"/>
        </w:trPr>
        <w:tc>
          <w:tcPr>
            <w:tcW w:w="3418" w:type="dxa"/>
            <w:gridSpan w:val="12"/>
            <w:shd w:val="clear" w:color="auto" w:fill="F7CAAC"/>
          </w:tcPr>
          <w:p w:rsidR="00D14B24" w:rsidRPr="00A13455" w:rsidRDefault="00D14B24" w:rsidP="00F85CF5">
            <w:pPr>
              <w:jc w:val="both"/>
            </w:pPr>
            <w:r w:rsidRPr="00A13455">
              <w:rPr>
                <w:b/>
              </w:rPr>
              <w:t>Obor jmenovacího řízení</w:t>
            </w:r>
          </w:p>
        </w:tc>
        <w:tc>
          <w:tcPr>
            <w:tcW w:w="2259" w:type="dxa"/>
            <w:gridSpan w:val="16"/>
            <w:shd w:val="clear" w:color="auto" w:fill="F7CAAC"/>
          </w:tcPr>
          <w:p w:rsidR="00D14B24" w:rsidRPr="00A13455" w:rsidRDefault="00D14B24" w:rsidP="00F85CF5">
            <w:pPr>
              <w:jc w:val="both"/>
            </w:pPr>
            <w:r w:rsidRPr="00A13455"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  <w:shd w:val="clear" w:color="auto" w:fill="F7CAAC"/>
          </w:tcPr>
          <w:p w:rsidR="00D14B24" w:rsidRPr="00A13455" w:rsidRDefault="00D14B24" w:rsidP="00F85CF5">
            <w:pPr>
              <w:jc w:val="both"/>
            </w:pPr>
            <w:r w:rsidRPr="00A13455">
              <w:rPr>
                <w:b/>
              </w:rPr>
              <w:t>Řízení konáno na VŠ</w:t>
            </w:r>
          </w:p>
        </w:tc>
        <w:tc>
          <w:tcPr>
            <w:tcW w:w="661" w:type="dxa"/>
            <w:gridSpan w:val="12"/>
            <w:vMerge w:val="restart"/>
            <w:tcBorders>
              <w:left w:val="single" w:sz="12" w:space="0" w:color="auto"/>
            </w:tcBorders>
          </w:tcPr>
          <w:p w:rsidR="00D14B24" w:rsidRPr="00A13455" w:rsidRDefault="00D14B24" w:rsidP="00F85CF5">
            <w:pPr>
              <w:jc w:val="both"/>
              <w:rPr>
                <w:b/>
              </w:rPr>
            </w:pPr>
            <w:r w:rsidRPr="00A13455">
              <w:rPr>
                <w:b/>
              </w:rPr>
              <w:t>47</w:t>
            </w:r>
          </w:p>
        </w:tc>
        <w:tc>
          <w:tcPr>
            <w:tcW w:w="699" w:type="dxa"/>
            <w:gridSpan w:val="8"/>
            <w:vMerge w:val="restart"/>
          </w:tcPr>
          <w:p w:rsidR="00D14B24" w:rsidRPr="00A13455" w:rsidRDefault="00D14B24" w:rsidP="00F85CF5">
            <w:pPr>
              <w:jc w:val="both"/>
              <w:rPr>
                <w:b/>
              </w:rPr>
            </w:pPr>
            <w:r w:rsidRPr="00A13455">
              <w:rPr>
                <w:b/>
              </w:rPr>
              <w:t>58</w:t>
            </w:r>
          </w:p>
        </w:tc>
        <w:tc>
          <w:tcPr>
            <w:tcW w:w="704" w:type="dxa"/>
            <w:gridSpan w:val="5"/>
            <w:vMerge w:val="restart"/>
          </w:tcPr>
          <w:p w:rsidR="00D14B24" w:rsidRPr="00A13455" w:rsidRDefault="00D14B24" w:rsidP="00F85CF5">
            <w:pPr>
              <w:jc w:val="both"/>
              <w:rPr>
                <w:b/>
                <w:sz w:val="18"/>
                <w:szCs w:val="18"/>
              </w:rPr>
            </w:pPr>
            <w:r w:rsidRPr="00A13455">
              <w:rPr>
                <w:b/>
                <w:sz w:val="18"/>
                <w:szCs w:val="18"/>
              </w:rPr>
              <w:t>neevid.</w:t>
            </w:r>
          </w:p>
        </w:tc>
      </w:tr>
      <w:tr w:rsidR="00D14B24" w:rsidTr="00230F53">
        <w:trPr>
          <w:gridAfter w:val="3"/>
          <w:wAfter w:w="207" w:type="dxa"/>
          <w:trHeight w:val="205"/>
        </w:trPr>
        <w:tc>
          <w:tcPr>
            <w:tcW w:w="3418" w:type="dxa"/>
            <w:gridSpan w:val="12"/>
          </w:tcPr>
          <w:p w:rsidR="00D14B24" w:rsidRPr="00A13455" w:rsidRDefault="00D14B24" w:rsidP="00F85CF5">
            <w:pPr>
              <w:jc w:val="both"/>
            </w:pPr>
            <w:r w:rsidRPr="00A13455">
              <w:t>---</w:t>
            </w:r>
          </w:p>
        </w:tc>
        <w:tc>
          <w:tcPr>
            <w:tcW w:w="2259" w:type="dxa"/>
            <w:gridSpan w:val="16"/>
          </w:tcPr>
          <w:p w:rsidR="00D14B24" w:rsidRPr="00A13455" w:rsidRDefault="00D14B24" w:rsidP="00F85CF5">
            <w:pPr>
              <w:jc w:val="both"/>
            </w:pPr>
            <w:r w:rsidRPr="00A13455">
              <w:t>---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</w:tcPr>
          <w:p w:rsidR="00D14B24" w:rsidRPr="00A13455" w:rsidRDefault="00D14B24" w:rsidP="00F85CF5">
            <w:pPr>
              <w:jc w:val="both"/>
            </w:pPr>
            <w:r w:rsidRPr="00A13455">
              <w:t>---</w:t>
            </w:r>
          </w:p>
        </w:tc>
        <w:tc>
          <w:tcPr>
            <w:tcW w:w="661" w:type="dxa"/>
            <w:gridSpan w:val="12"/>
            <w:vMerge/>
            <w:tcBorders>
              <w:left w:val="single" w:sz="12" w:space="0" w:color="auto"/>
            </w:tcBorders>
            <w:vAlign w:val="center"/>
          </w:tcPr>
          <w:p w:rsidR="00D14B24" w:rsidRPr="00A13455" w:rsidRDefault="00D14B24" w:rsidP="00F85CF5">
            <w:pPr>
              <w:rPr>
                <w:b/>
              </w:rPr>
            </w:pPr>
          </w:p>
        </w:tc>
        <w:tc>
          <w:tcPr>
            <w:tcW w:w="699" w:type="dxa"/>
            <w:gridSpan w:val="8"/>
            <w:vMerge/>
            <w:vAlign w:val="center"/>
          </w:tcPr>
          <w:p w:rsidR="00D14B24" w:rsidRPr="00A13455" w:rsidRDefault="00D14B24" w:rsidP="00F85CF5">
            <w:pPr>
              <w:rPr>
                <w:b/>
              </w:rPr>
            </w:pPr>
          </w:p>
        </w:tc>
        <w:tc>
          <w:tcPr>
            <w:tcW w:w="704" w:type="dxa"/>
            <w:gridSpan w:val="5"/>
            <w:vMerge/>
            <w:vAlign w:val="center"/>
          </w:tcPr>
          <w:p w:rsidR="00D14B24" w:rsidRPr="00A13455" w:rsidRDefault="00D14B24" w:rsidP="00F85CF5">
            <w:pPr>
              <w:rPr>
                <w:b/>
              </w:rPr>
            </w:pP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shd w:val="clear" w:color="auto" w:fill="F7CAAC"/>
          </w:tcPr>
          <w:p w:rsidR="00D14B24" w:rsidRPr="00A13455" w:rsidRDefault="00D14B24" w:rsidP="00F85CF5">
            <w:pPr>
              <w:jc w:val="both"/>
              <w:rPr>
                <w:b/>
              </w:rPr>
            </w:pPr>
            <w:r w:rsidRPr="00A13455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14B24" w:rsidTr="00230F53">
        <w:trPr>
          <w:gridAfter w:val="3"/>
          <w:wAfter w:w="207" w:type="dxa"/>
          <w:trHeight w:val="283"/>
        </w:trPr>
        <w:tc>
          <w:tcPr>
            <w:tcW w:w="10016" w:type="dxa"/>
            <w:gridSpan w:val="76"/>
          </w:tcPr>
          <w:p w:rsidR="00D14B24" w:rsidRPr="00B123A6" w:rsidRDefault="00D14B24" w:rsidP="00F85CF5">
            <w:pPr>
              <w:spacing w:before="60" w:after="120"/>
              <w:jc w:val="both"/>
              <w:rPr>
                <w:sz w:val="21"/>
                <w:szCs w:val="21"/>
                <w:lang w:val="en-GB"/>
              </w:rPr>
            </w:pPr>
            <w:r w:rsidRPr="00B123A6">
              <w:rPr>
                <w:rFonts w:cs="Arial"/>
                <w:sz w:val="21"/>
                <w:szCs w:val="21"/>
              </w:rPr>
              <w:t xml:space="preserve">SALEK, R.N., </w:t>
            </w:r>
            <w:r w:rsidRPr="00B123A6">
              <w:rPr>
                <w:rFonts w:cs="Arial"/>
                <w:b/>
                <w:sz w:val="21"/>
                <w:szCs w:val="21"/>
              </w:rPr>
              <w:t>ČERNÍKOVÁ, M.</w:t>
            </w:r>
            <w:r w:rsidRPr="00B123A6">
              <w:rPr>
                <w:b/>
                <w:sz w:val="21"/>
                <w:szCs w:val="21"/>
                <w:lang w:val="en-GB"/>
              </w:rPr>
              <w:t xml:space="preserve"> (25%)</w:t>
            </w:r>
            <w:r w:rsidRPr="00B123A6">
              <w:rPr>
                <w:rFonts w:cs="Arial"/>
                <w:sz w:val="21"/>
                <w:szCs w:val="21"/>
              </w:rPr>
              <w:t xml:space="preserve">, MADĚROVÁ, S., LAPČÍK, L., BUŇKA, F.: The effect of different composition of ternary mixtures of emulsifying salts on the consistency of processed cheese spreads manufactured from Swiss-type cheese with different degrees of maturity. </w:t>
            </w:r>
            <w:r w:rsidRPr="00B123A6">
              <w:rPr>
                <w:rFonts w:cs="Arial"/>
                <w:i/>
                <w:sz w:val="21"/>
                <w:szCs w:val="21"/>
              </w:rPr>
              <w:t>Journal of Dairy Science</w:t>
            </w:r>
            <w:r w:rsidRPr="00B123A6">
              <w:rPr>
                <w:rFonts w:cs="Arial"/>
                <w:sz w:val="21"/>
                <w:szCs w:val="21"/>
              </w:rPr>
              <w:t xml:space="preserve"> 99, 3274-3287, </w:t>
            </w:r>
            <w:r w:rsidRPr="00B123A6">
              <w:rPr>
                <w:rFonts w:cs="Arial"/>
                <w:b/>
                <w:sz w:val="21"/>
                <w:szCs w:val="21"/>
              </w:rPr>
              <w:t>2016</w:t>
            </w:r>
            <w:r w:rsidRPr="00B123A6">
              <w:rPr>
                <w:rFonts w:cs="Arial"/>
                <w:sz w:val="21"/>
                <w:szCs w:val="21"/>
              </w:rPr>
              <w:t>.</w:t>
            </w:r>
            <w:r w:rsidRPr="00B123A6">
              <w:rPr>
                <w:sz w:val="21"/>
                <w:szCs w:val="21"/>
                <w:lang w:val="en-GB"/>
              </w:rPr>
              <w:t xml:space="preserve"> </w:t>
            </w:r>
          </w:p>
          <w:p w:rsidR="00D14B24" w:rsidRPr="00B123A6" w:rsidRDefault="00D14B24" w:rsidP="00F85CF5">
            <w:pPr>
              <w:spacing w:after="120"/>
              <w:jc w:val="both"/>
              <w:rPr>
                <w:sz w:val="21"/>
                <w:szCs w:val="21"/>
                <w:lang w:val="en-GB"/>
              </w:rPr>
            </w:pPr>
            <w:r w:rsidRPr="00B123A6">
              <w:rPr>
                <w:b/>
                <w:sz w:val="21"/>
                <w:szCs w:val="21"/>
                <w:lang w:val="en-GB"/>
              </w:rPr>
              <w:t>ČERNÍKOVÁ, M. (40%)</w:t>
            </w:r>
            <w:r w:rsidRPr="00B123A6">
              <w:rPr>
                <w:sz w:val="21"/>
                <w:szCs w:val="21"/>
                <w:lang w:val="en-GB"/>
              </w:rPr>
              <w:t xml:space="preserve">, GÁL, R., POLÁŠEK, Z., JANÍČEK, M., PACHLOVÁ, V., BUŇKA, F.: Comparison of the nutrient composition, biogenic amines and selected functional parameters of meat from different part of Nile crocodile (Crocodylus niloticus). </w:t>
            </w:r>
            <w:r w:rsidRPr="00B123A6">
              <w:rPr>
                <w:i/>
                <w:sz w:val="21"/>
                <w:szCs w:val="21"/>
                <w:lang w:val="en-GB"/>
              </w:rPr>
              <w:t>Journal of Food Composition and Analysis</w:t>
            </w:r>
            <w:r w:rsidRPr="00B123A6">
              <w:rPr>
                <w:sz w:val="21"/>
                <w:szCs w:val="21"/>
                <w:lang w:val="en-GB"/>
              </w:rPr>
              <w:t xml:space="preserve"> 43, 82-87, </w:t>
            </w:r>
            <w:r w:rsidRPr="00B123A6">
              <w:rPr>
                <w:b/>
                <w:sz w:val="21"/>
                <w:szCs w:val="21"/>
                <w:lang w:val="en-GB"/>
              </w:rPr>
              <w:t>2015</w:t>
            </w:r>
            <w:r w:rsidRPr="00B123A6">
              <w:rPr>
                <w:sz w:val="21"/>
                <w:szCs w:val="21"/>
                <w:lang w:val="en-GB"/>
              </w:rPr>
              <w:t xml:space="preserve">. </w:t>
            </w:r>
          </w:p>
          <w:p w:rsidR="00D14B24" w:rsidRPr="00B123A6" w:rsidRDefault="00D14B24" w:rsidP="00F85CF5">
            <w:pPr>
              <w:spacing w:after="120"/>
              <w:jc w:val="both"/>
              <w:rPr>
                <w:sz w:val="21"/>
                <w:szCs w:val="21"/>
                <w:lang w:val="en-GB"/>
              </w:rPr>
            </w:pPr>
            <w:r w:rsidRPr="00B123A6">
              <w:rPr>
                <w:sz w:val="21"/>
                <w:szCs w:val="21"/>
                <w:lang w:val="en-GB"/>
              </w:rPr>
              <w:t xml:space="preserve">SALEK, R.N., </w:t>
            </w:r>
            <w:r w:rsidRPr="00B123A6">
              <w:rPr>
                <w:b/>
                <w:sz w:val="21"/>
                <w:szCs w:val="21"/>
                <w:lang w:val="en-GB"/>
              </w:rPr>
              <w:t>ČERNÍKOVÁ, M. (20%)</w:t>
            </w:r>
            <w:r w:rsidRPr="00B123A6">
              <w:rPr>
                <w:sz w:val="21"/>
                <w:szCs w:val="21"/>
                <w:lang w:val="en-GB"/>
              </w:rPr>
              <w:t xml:space="preserve">, NAGYOVÁ, G., KUCHAŘ, D., BAČOVÁ, H., MINARČÍKOVÁ, L., BUŇKA, F.: The effect of composition of ternary mixtures containing phosphate and citrate emulsifying salt on selected textural properties of spreadable processed cheese. </w:t>
            </w:r>
            <w:r w:rsidRPr="00B123A6">
              <w:rPr>
                <w:i/>
                <w:sz w:val="21"/>
                <w:szCs w:val="21"/>
                <w:lang w:val="en-GB"/>
              </w:rPr>
              <w:t>International Dairy Journal</w:t>
            </w:r>
            <w:r w:rsidRPr="00B123A6">
              <w:rPr>
                <w:sz w:val="21"/>
                <w:szCs w:val="21"/>
                <w:lang w:val="en-GB"/>
              </w:rPr>
              <w:t xml:space="preserve"> 44, 37-43, </w:t>
            </w:r>
            <w:r w:rsidRPr="00B123A6">
              <w:rPr>
                <w:b/>
                <w:sz w:val="21"/>
                <w:szCs w:val="21"/>
                <w:lang w:val="en-GB"/>
              </w:rPr>
              <w:t>2015</w:t>
            </w:r>
            <w:r w:rsidRPr="00B123A6">
              <w:rPr>
                <w:sz w:val="21"/>
                <w:szCs w:val="21"/>
                <w:lang w:val="en-GB"/>
              </w:rPr>
              <w:t>.</w:t>
            </w:r>
            <w:r w:rsidRPr="00B123A6">
              <w:rPr>
                <w:sz w:val="21"/>
                <w:szCs w:val="21"/>
              </w:rPr>
              <w:t xml:space="preserve"> </w:t>
            </w:r>
          </w:p>
          <w:p w:rsidR="00D14B24" w:rsidRPr="00B123A6" w:rsidRDefault="00D14B24" w:rsidP="00F85CF5">
            <w:pPr>
              <w:spacing w:after="120"/>
              <w:jc w:val="both"/>
              <w:rPr>
                <w:sz w:val="21"/>
                <w:szCs w:val="21"/>
              </w:rPr>
            </w:pPr>
            <w:r w:rsidRPr="00B123A6">
              <w:rPr>
                <w:sz w:val="21"/>
                <w:szCs w:val="21"/>
              </w:rPr>
              <w:t xml:space="preserve">BUŇKA, F., DOUDOVÁ, L., WEISEROVÁ, E., </w:t>
            </w:r>
            <w:r w:rsidRPr="00B123A6">
              <w:rPr>
                <w:b/>
                <w:sz w:val="21"/>
                <w:szCs w:val="21"/>
              </w:rPr>
              <w:t>ČERNÍKOVÁ, M.</w:t>
            </w:r>
            <w:r w:rsidRPr="00B123A6">
              <w:rPr>
                <w:b/>
                <w:sz w:val="21"/>
                <w:szCs w:val="21"/>
                <w:lang w:val="en-GB"/>
              </w:rPr>
              <w:t xml:space="preserve"> (20%)</w:t>
            </w:r>
            <w:r w:rsidRPr="00B123A6">
              <w:rPr>
                <w:sz w:val="21"/>
                <w:szCs w:val="21"/>
                <w:lang w:val="en-GB"/>
              </w:rPr>
              <w:t>,</w:t>
            </w:r>
            <w:r w:rsidRPr="00B123A6">
              <w:rPr>
                <w:sz w:val="21"/>
                <w:szCs w:val="21"/>
              </w:rPr>
              <w:t xml:space="preserve"> KUCHAŘ, D., SLAVÍKOVÁ, Š., NAGYOVÁ, G., PONÍŽIL, P., GRŮBER, T., MICHÁLEK, J.: The effect of concentration and composition of ternary emulsifying salts on the textural properties of processed cheese spreads. </w:t>
            </w:r>
            <w:r w:rsidRPr="00B123A6">
              <w:rPr>
                <w:i/>
                <w:sz w:val="21"/>
                <w:szCs w:val="21"/>
              </w:rPr>
              <w:t xml:space="preserve">Lebensmittel Wissenschaft und Technologie - Food Science and Technology </w:t>
            </w:r>
            <w:r w:rsidRPr="00B123A6">
              <w:rPr>
                <w:sz w:val="21"/>
                <w:szCs w:val="21"/>
              </w:rPr>
              <w:t xml:space="preserve">58, 247-255, </w:t>
            </w:r>
            <w:r w:rsidRPr="00B123A6">
              <w:rPr>
                <w:b/>
                <w:sz w:val="21"/>
                <w:szCs w:val="21"/>
              </w:rPr>
              <w:t>2014</w:t>
            </w:r>
            <w:r w:rsidRPr="00B123A6">
              <w:rPr>
                <w:sz w:val="21"/>
                <w:szCs w:val="21"/>
              </w:rPr>
              <w:t xml:space="preserve">. </w:t>
            </w:r>
          </w:p>
          <w:p w:rsidR="00D14B24" w:rsidRPr="00A13455" w:rsidRDefault="00D14B24" w:rsidP="00F64EE2">
            <w:pPr>
              <w:pStyle w:val="Zkladntext"/>
              <w:spacing w:after="60"/>
              <w:ind w:left="0"/>
              <w:rPr>
                <w:b/>
                <w:sz w:val="20"/>
                <w:szCs w:val="20"/>
              </w:rPr>
            </w:pPr>
            <w:r w:rsidRPr="00B123A6">
              <w:rPr>
                <w:sz w:val="21"/>
                <w:szCs w:val="21"/>
              </w:rPr>
              <w:t xml:space="preserve">HLADKÁ, K., RANDULOVÁ, Z., TREMLOVÁ, B., PONÍŽIL, P., MANČÍK, P., </w:t>
            </w:r>
            <w:r w:rsidRPr="00B123A6">
              <w:rPr>
                <w:b/>
                <w:sz w:val="21"/>
                <w:szCs w:val="21"/>
              </w:rPr>
              <w:t>ČERNÍKOVÁ, M.</w:t>
            </w:r>
            <w:r w:rsidRPr="00B123A6">
              <w:rPr>
                <w:b/>
                <w:sz w:val="21"/>
                <w:szCs w:val="21"/>
                <w:lang w:val="en-GB"/>
              </w:rPr>
              <w:t xml:space="preserve"> (20%)</w:t>
            </w:r>
            <w:r w:rsidRPr="00B123A6">
              <w:rPr>
                <w:sz w:val="21"/>
                <w:szCs w:val="21"/>
                <w:lang w:val="en-GB"/>
              </w:rPr>
              <w:t>,</w:t>
            </w:r>
            <w:r w:rsidRPr="00B123A6">
              <w:rPr>
                <w:sz w:val="21"/>
                <w:szCs w:val="21"/>
              </w:rPr>
              <w:t xml:space="preserve"> BUŇKA, F.: The effect of cheese maturity on selected properties of processed cheese without traditional emulsifying agents. </w:t>
            </w:r>
            <w:r w:rsidRPr="00B123A6">
              <w:rPr>
                <w:i/>
                <w:sz w:val="21"/>
                <w:szCs w:val="21"/>
              </w:rPr>
              <w:t>Lebensmittel Wissenschaft und Technologie - Food Science and Technology</w:t>
            </w:r>
            <w:r w:rsidRPr="00B123A6">
              <w:rPr>
                <w:sz w:val="21"/>
                <w:szCs w:val="21"/>
              </w:rPr>
              <w:t xml:space="preserve"> 55, 650-656, </w:t>
            </w:r>
            <w:r w:rsidRPr="00B123A6">
              <w:rPr>
                <w:b/>
                <w:sz w:val="21"/>
                <w:szCs w:val="21"/>
              </w:rPr>
              <w:t>2014</w:t>
            </w:r>
            <w:r w:rsidRPr="00B123A6">
              <w:rPr>
                <w:sz w:val="21"/>
                <w:szCs w:val="21"/>
              </w:rPr>
              <w:t>.</w:t>
            </w:r>
            <w:r w:rsidRPr="00B123A6">
              <w:rPr>
                <w:sz w:val="21"/>
                <w:szCs w:val="21"/>
                <w:lang w:val="en-GB"/>
              </w:rPr>
              <w:t xml:space="preserve"> </w:t>
            </w:r>
          </w:p>
        </w:tc>
      </w:tr>
      <w:tr w:rsidR="00D14B24" w:rsidTr="00230F53">
        <w:trPr>
          <w:gridAfter w:val="3"/>
          <w:wAfter w:w="207" w:type="dxa"/>
          <w:trHeight w:val="218"/>
        </w:trPr>
        <w:tc>
          <w:tcPr>
            <w:tcW w:w="10016" w:type="dxa"/>
            <w:gridSpan w:val="76"/>
            <w:shd w:val="clear" w:color="auto" w:fill="F7CAAC"/>
          </w:tcPr>
          <w:p w:rsidR="00D14B24" w:rsidRPr="00A13455" w:rsidRDefault="00D14B24" w:rsidP="00F85CF5">
            <w:pPr>
              <w:rPr>
                <w:b/>
              </w:rPr>
            </w:pPr>
            <w:r w:rsidRPr="00A13455">
              <w:rPr>
                <w:b/>
              </w:rPr>
              <w:t>Působení v zahraničí</w:t>
            </w:r>
          </w:p>
        </w:tc>
      </w:tr>
      <w:tr w:rsidR="00D14B24" w:rsidTr="00230F53">
        <w:trPr>
          <w:gridAfter w:val="3"/>
          <w:wAfter w:w="207" w:type="dxa"/>
          <w:trHeight w:val="328"/>
        </w:trPr>
        <w:tc>
          <w:tcPr>
            <w:tcW w:w="10016" w:type="dxa"/>
            <w:gridSpan w:val="76"/>
          </w:tcPr>
          <w:p w:rsidR="00D14B24" w:rsidRDefault="00D14B24" w:rsidP="00F85CF5">
            <w:r w:rsidRPr="00A13455">
              <w:t>---</w:t>
            </w:r>
          </w:p>
          <w:p w:rsidR="00D14B24" w:rsidRPr="00A13455" w:rsidRDefault="00D14B24" w:rsidP="00F85CF5"/>
        </w:tc>
      </w:tr>
      <w:tr w:rsidR="00D14B24" w:rsidTr="00230F53">
        <w:trPr>
          <w:gridAfter w:val="3"/>
          <w:wAfter w:w="207" w:type="dxa"/>
          <w:cantSplit/>
          <w:trHeight w:val="470"/>
        </w:trPr>
        <w:tc>
          <w:tcPr>
            <w:tcW w:w="2577" w:type="dxa"/>
            <w:gridSpan w:val="4"/>
            <w:shd w:val="clear" w:color="auto" w:fill="F7CAAC"/>
          </w:tcPr>
          <w:p w:rsidR="00D14B24" w:rsidRPr="00A13455" w:rsidRDefault="00D14B24" w:rsidP="00F85CF5">
            <w:pPr>
              <w:jc w:val="both"/>
              <w:rPr>
                <w:b/>
              </w:rPr>
            </w:pPr>
            <w:r w:rsidRPr="00A13455">
              <w:rPr>
                <w:b/>
              </w:rPr>
              <w:t xml:space="preserve">Podpis </w:t>
            </w:r>
          </w:p>
        </w:tc>
        <w:tc>
          <w:tcPr>
            <w:tcW w:w="4581" w:type="dxa"/>
            <w:gridSpan w:val="37"/>
          </w:tcPr>
          <w:p w:rsidR="00D14B24" w:rsidRPr="00A13455" w:rsidRDefault="00D14B24" w:rsidP="00F85CF5">
            <w:pPr>
              <w:jc w:val="both"/>
            </w:pPr>
          </w:p>
        </w:tc>
        <w:tc>
          <w:tcPr>
            <w:tcW w:w="794" w:type="dxa"/>
            <w:gridSpan w:val="10"/>
            <w:shd w:val="clear" w:color="auto" w:fill="F7CAAC"/>
          </w:tcPr>
          <w:p w:rsidR="00D14B24" w:rsidRPr="00A13455" w:rsidRDefault="00D14B24" w:rsidP="00F85CF5">
            <w:pPr>
              <w:jc w:val="both"/>
            </w:pPr>
            <w:r w:rsidRPr="00A13455">
              <w:rPr>
                <w:b/>
              </w:rPr>
              <w:t>datum</w:t>
            </w:r>
          </w:p>
        </w:tc>
        <w:tc>
          <w:tcPr>
            <w:tcW w:w="2064" w:type="dxa"/>
            <w:gridSpan w:val="25"/>
          </w:tcPr>
          <w:p w:rsidR="00D14B24" w:rsidRPr="00A13455" w:rsidRDefault="00D14B24" w:rsidP="00F85CF5">
            <w:pPr>
              <w:jc w:val="both"/>
            </w:pP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:rsidR="00D14B24" w:rsidRPr="00A65B40" w:rsidRDefault="00D14B24" w:rsidP="00F85CF5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</w:trPr>
        <w:tc>
          <w:tcPr>
            <w:tcW w:w="2577" w:type="dxa"/>
            <w:gridSpan w:val="4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Vysoká škola</w:t>
            </w:r>
          </w:p>
        </w:tc>
        <w:tc>
          <w:tcPr>
            <w:tcW w:w="7439" w:type="dxa"/>
            <w:gridSpan w:val="7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  <w:r>
              <w:t>Univerzita Tomáše Bati ve Zlíně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</w:trPr>
        <w:tc>
          <w:tcPr>
            <w:tcW w:w="257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Součást vysoké školy</w:t>
            </w:r>
          </w:p>
        </w:tc>
        <w:tc>
          <w:tcPr>
            <w:tcW w:w="7439" w:type="dxa"/>
            <w:gridSpan w:val="7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  <w:r>
              <w:t>Fakulta technologická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</w:trPr>
        <w:tc>
          <w:tcPr>
            <w:tcW w:w="257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Název studijního programu</w:t>
            </w:r>
          </w:p>
        </w:tc>
        <w:tc>
          <w:tcPr>
            <w:tcW w:w="7439" w:type="dxa"/>
            <w:gridSpan w:val="7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766E2F" w:rsidRDefault="00D14B24" w:rsidP="00F85CF5">
            <w:pPr>
              <w:jc w:val="both"/>
            </w:pPr>
            <w:r>
              <w:t>Technologie potravin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</w:trPr>
        <w:tc>
          <w:tcPr>
            <w:tcW w:w="257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Jméno a příjmení</w:t>
            </w:r>
          </w:p>
        </w:tc>
        <w:tc>
          <w:tcPr>
            <w:tcW w:w="4581" w:type="dxa"/>
            <w:gridSpan w:val="3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766E2F" w:rsidRDefault="00D14B24" w:rsidP="00F85CF5">
            <w:pPr>
              <w:jc w:val="both"/>
              <w:rPr>
                <w:b/>
              </w:rPr>
            </w:pPr>
            <w:bookmarkStart w:id="61" w:name="Fišera"/>
            <w:bookmarkEnd w:id="61"/>
            <w:r w:rsidRPr="00766E2F">
              <w:rPr>
                <w:b/>
              </w:rPr>
              <w:t>Miroslav Fišera</w:t>
            </w:r>
          </w:p>
        </w:tc>
        <w:tc>
          <w:tcPr>
            <w:tcW w:w="72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Tituly</w:t>
            </w:r>
          </w:p>
        </w:tc>
        <w:tc>
          <w:tcPr>
            <w:tcW w:w="2132" w:type="dxa"/>
            <w:gridSpan w:val="2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  <w:r>
              <w:t xml:space="preserve">doc. Ing., CSc. </w:t>
            </w:r>
          </w:p>
        </w:tc>
      </w:tr>
      <w:tr w:rsidR="001E1E5D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</w:trPr>
        <w:tc>
          <w:tcPr>
            <w:tcW w:w="257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Rok narození</w:t>
            </w:r>
          </w:p>
        </w:tc>
        <w:tc>
          <w:tcPr>
            <w:tcW w:w="841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t>1958</w:t>
            </w:r>
          </w:p>
        </w:tc>
        <w:tc>
          <w:tcPr>
            <w:tcW w:w="167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typ vztahu k VŠ</w:t>
            </w:r>
          </w:p>
        </w:tc>
        <w:tc>
          <w:tcPr>
            <w:tcW w:w="1067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t>pp.</w:t>
            </w:r>
          </w:p>
        </w:tc>
        <w:tc>
          <w:tcPr>
            <w:tcW w:w="99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rozsah</w:t>
            </w:r>
          </w:p>
        </w:tc>
        <w:tc>
          <w:tcPr>
            <w:tcW w:w="72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t>16</w:t>
            </w:r>
          </w:p>
        </w:tc>
        <w:tc>
          <w:tcPr>
            <w:tcW w:w="618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do kdy</w:t>
            </w:r>
          </w:p>
        </w:tc>
        <w:tc>
          <w:tcPr>
            <w:tcW w:w="1514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  <w:r>
              <w:t>N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</w:trPr>
        <w:tc>
          <w:tcPr>
            <w:tcW w:w="5096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67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t>---</w:t>
            </w:r>
          </w:p>
        </w:tc>
        <w:tc>
          <w:tcPr>
            <w:tcW w:w="99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rozsah</w:t>
            </w:r>
          </w:p>
        </w:tc>
        <w:tc>
          <w:tcPr>
            <w:tcW w:w="72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t>---</w:t>
            </w:r>
          </w:p>
        </w:tc>
        <w:tc>
          <w:tcPr>
            <w:tcW w:w="618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do kdy</w:t>
            </w:r>
          </w:p>
        </w:tc>
        <w:tc>
          <w:tcPr>
            <w:tcW w:w="1514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</w:trPr>
        <w:tc>
          <w:tcPr>
            <w:tcW w:w="6163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21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132" w:type="dxa"/>
            <w:gridSpan w:val="2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rozsah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</w:trPr>
        <w:tc>
          <w:tcPr>
            <w:tcW w:w="6163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AE35D9" w:rsidRDefault="00D14B24" w:rsidP="00F85CF5">
            <w:pPr>
              <w:jc w:val="both"/>
            </w:pPr>
            <w:r>
              <w:t xml:space="preserve">VŠOH </w:t>
            </w:r>
            <w:r w:rsidRPr="00AE35D9">
              <w:t>Brno</w:t>
            </w:r>
          </w:p>
        </w:tc>
        <w:tc>
          <w:tcPr>
            <w:tcW w:w="1721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  <w:r>
              <w:t>pp.</w:t>
            </w:r>
          </w:p>
        </w:tc>
        <w:tc>
          <w:tcPr>
            <w:tcW w:w="2132" w:type="dxa"/>
            <w:gridSpan w:val="2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  <w:r>
              <w:t>40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</w:trPr>
        <w:tc>
          <w:tcPr>
            <w:tcW w:w="6163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</w:p>
        </w:tc>
        <w:tc>
          <w:tcPr>
            <w:tcW w:w="2132" w:type="dxa"/>
            <w:gridSpan w:val="2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</w:trPr>
        <w:tc>
          <w:tcPr>
            <w:tcW w:w="6163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</w:p>
        </w:tc>
        <w:tc>
          <w:tcPr>
            <w:tcW w:w="2132" w:type="dxa"/>
            <w:gridSpan w:val="2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</w:trPr>
        <w:tc>
          <w:tcPr>
            <w:tcW w:w="10016" w:type="dxa"/>
            <w:gridSpan w:val="7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  <w:trHeight w:val="182"/>
        </w:trPr>
        <w:tc>
          <w:tcPr>
            <w:tcW w:w="10016" w:type="dxa"/>
            <w:gridSpan w:val="76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35532C" w:rsidRDefault="0035532C" w:rsidP="00260A7B">
            <w:pPr>
              <w:pStyle w:val="Zkladntext"/>
              <w:spacing w:before="40" w:after="40"/>
              <w:ind w:left="0" w:right="108"/>
              <w:rPr>
                <w:sz w:val="20"/>
                <w:szCs w:val="20"/>
              </w:rPr>
            </w:pPr>
            <w:r w:rsidRPr="0035532C">
              <w:rPr>
                <w:sz w:val="20"/>
                <w:szCs w:val="20"/>
              </w:rPr>
              <w:t xml:space="preserve">Food Analysis and </w:t>
            </w:r>
            <w:r w:rsidR="00260A7B">
              <w:rPr>
                <w:sz w:val="20"/>
                <w:szCs w:val="20"/>
              </w:rPr>
              <w:t>Evaluation</w:t>
            </w:r>
            <w:r>
              <w:rPr>
                <w:sz w:val="20"/>
                <w:szCs w:val="20"/>
              </w:rPr>
              <w:t xml:space="preserve"> (50% p)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</w:trPr>
        <w:tc>
          <w:tcPr>
            <w:tcW w:w="10016" w:type="dxa"/>
            <w:gridSpan w:val="7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  <w:trHeight w:val="260"/>
        </w:trPr>
        <w:tc>
          <w:tcPr>
            <w:tcW w:w="10016" w:type="dxa"/>
            <w:gridSpan w:val="7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A65B40" w:rsidRDefault="00D14B24" w:rsidP="00B123A6">
            <w:pPr>
              <w:spacing w:before="60" w:after="60"/>
              <w:rPr>
                <w:b/>
              </w:rPr>
            </w:pPr>
            <w:r w:rsidRPr="00A65B40">
              <w:t xml:space="preserve">1982: STU Bratislava, CHTF, </w:t>
            </w:r>
            <w:r w:rsidRPr="00A65B40">
              <w:rPr>
                <w:rFonts w:eastAsia="Calibri"/>
              </w:rPr>
              <w:t xml:space="preserve">SP Analytická a fyzikální chemie, </w:t>
            </w:r>
            <w:r w:rsidRPr="00A65B40">
              <w:t>obor Analytická chemie, CSc.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</w:trPr>
        <w:tc>
          <w:tcPr>
            <w:tcW w:w="10016" w:type="dxa"/>
            <w:gridSpan w:val="7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Údaje o odborném působení od absolvování VŠ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  <w:trHeight w:val="718"/>
        </w:trPr>
        <w:tc>
          <w:tcPr>
            <w:tcW w:w="10016" w:type="dxa"/>
            <w:gridSpan w:val="7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A65B40" w:rsidRDefault="00D14B24" w:rsidP="00B123A6">
            <w:pPr>
              <w:spacing w:before="40"/>
              <w:jc w:val="both"/>
            </w:pPr>
            <w:r w:rsidRPr="00A65B40">
              <w:t>1982 – 1990: Chemické závody Juraja Dimitrova, Bratislava, vedoucí analytik odd. TK</w:t>
            </w:r>
          </w:p>
          <w:p w:rsidR="00D14B24" w:rsidRPr="00A65B40" w:rsidRDefault="00D14B24" w:rsidP="00B123A6">
            <w:pPr>
              <w:spacing w:before="20"/>
              <w:jc w:val="both"/>
            </w:pPr>
            <w:r w:rsidRPr="00A65B40">
              <w:t>1990 – 1994: STU Bratislava, CHTF, Katedra analytické chemie, odborný asistent</w:t>
            </w:r>
          </w:p>
          <w:p w:rsidR="00D14B24" w:rsidRPr="00A65B40" w:rsidRDefault="00D14B24" w:rsidP="00B123A6">
            <w:pPr>
              <w:spacing w:before="20"/>
              <w:jc w:val="both"/>
            </w:pPr>
            <w:r w:rsidRPr="00A65B40">
              <w:t>1994 – 2008: VUT Brno, FCH, odborný asistent, docent</w:t>
            </w:r>
          </w:p>
          <w:p w:rsidR="00D14B24" w:rsidRPr="00A65B40" w:rsidRDefault="00D14B24" w:rsidP="00B123A6">
            <w:pPr>
              <w:spacing w:before="20"/>
              <w:jc w:val="both"/>
            </w:pPr>
            <w:r w:rsidRPr="00A65B40">
              <w:t>2000 – 2006: VUT Brno, FCH, Ústav chemie potravin a biotechnologií, ředitel</w:t>
            </w:r>
          </w:p>
          <w:p w:rsidR="00D14B24" w:rsidRPr="00A65B40" w:rsidRDefault="00D14B24" w:rsidP="00B123A6">
            <w:pPr>
              <w:spacing w:before="20"/>
              <w:jc w:val="both"/>
            </w:pPr>
            <w:r w:rsidRPr="00A65B40">
              <w:t>2008 – 2011: UTB Zlín, FT, Ústav biochemie a analýzy potravin, docent a zástupce ředitele</w:t>
            </w:r>
          </w:p>
          <w:p w:rsidR="00D14B24" w:rsidRPr="00A65B40" w:rsidRDefault="00D14B24" w:rsidP="00B123A6">
            <w:pPr>
              <w:spacing w:before="20"/>
              <w:jc w:val="both"/>
            </w:pPr>
            <w:r w:rsidRPr="00A65B40">
              <w:t>2011 – 2013: UTB Zlín, FT, Ústav analýzy a chemie potravin, ředitel</w:t>
            </w:r>
          </w:p>
          <w:p w:rsidR="00D14B24" w:rsidRDefault="00D14B24" w:rsidP="00B123A6">
            <w:pPr>
              <w:spacing w:before="20" w:after="40"/>
              <w:jc w:val="both"/>
            </w:pPr>
            <w:r w:rsidRPr="00A65B40">
              <w:t>2013 – dosud: UTB Zlín, FT, Ústav analýzy a chemie potravin, docent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  <w:trHeight w:val="250"/>
        </w:trPr>
        <w:tc>
          <w:tcPr>
            <w:tcW w:w="10016" w:type="dxa"/>
            <w:gridSpan w:val="7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  <w:trHeight w:val="184"/>
        </w:trPr>
        <w:tc>
          <w:tcPr>
            <w:tcW w:w="10016" w:type="dxa"/>
            <w:gridSpan w:val="7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A65B40" w:rsidRDefault="00D14B24" w:rsidP="00B123A6">
            <w:pPr>
              <w:spacing w:before="60" w:after="60"/>
              <w:jc w:val="both"/>
            </w:pPr>
            <w:r w:rsidRPr="00A65B40">
              <w:t>Počet obhájených prací, které vyučující vedl v období 2013 – 2017: 2 BP, 3 DP, 3 DisP.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  <w:cantSplit/>
        </w:trPr>
        <w:tc>
          <w:tcPr>
            <w:tcW w:w="3418" w:type="dxa"/>
            <w:gridSpan w:val="12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59" w:type="dxa"/>
            <w:gridSpan w:val="16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Řízení konáno na VŠ</w:t>
            </w:r>
          </w:p>
        </w:tc>
        <w:tc>
          <w:tcPr>
            <w:tcW w:w="2064" w:type="dxa"/>
            <w:gridSpan w:val="25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Ohlasy publikací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  <w:cantSplit/>
        </w:trPr>
        <w:tc>
          <w:tcPr>
            <w:tcW w:w="3418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371006" w:rsidRDefault="00D14B24" w:rsidP="00B123A6">
            <w:pPr>
              <w:spacing w:before="40" w:after="40"/>
              <w:jc w:val="both"/>
            </w:pPr>
            <w:r w:rsidRPr="00371006">
              <w:t>Analytická chemie</w:t>
            </w:r>
          </w:p>
        </w:tc>
        <w:tc>
          <w:tcPr>
            <w:tcW w:w="2259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371006" w:rsidRDefault="00D14B24" w:rsidP="00B123A6">
            <w:pPr>
              <w:spacing w:before="40" w:after="40"/>
              <w:jc w:val="both"/>
              <w:rPr>
                <w:rFonts w:eastAsia="Calibri"/>
                <w:lang w:eastAsia="en-US"/>
              </w:rPr>
            </w:pPr>
            <w:r w:rsidRPr="00371006">
              <w:t>1998</w:t>
            </w:r>
          </w:p>
        </w:tc>
        <w:tc>
          <w:tcPr>
            <w:tcW w:w="2275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:rsidR="00D14B24" w:rsidRPr="00371006" w:rsidRDefault="00D14B24" w:rsidP="00B123A6">
            <w:pPr>
              <w:spacing w:before="40" w:after="40"/>
              <w:jc w:val="both"/>
              <w:rPr>
                <w:b/>
              </w:rPr>
            </w:pPr>
            <w:r w:rsidRPr="00371006">
              <w:rPr>
                <w:rFonts w:eastAsia="Calibri"/>
                <w:lang w:eastAsia="en-US"/>
              </w:rPr>
              <w:t>VUT Brno</w:t>
            </w:r>
          </w:p>
        </w:tc>
        <w:tc>
          <w:tcPr>
            <w:tcW w:w="661" w:type="dxa"/>
            <w:gridSpan w:val="12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  <w:sz w:val="18"/>
              </w:rPr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70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  <w:cantSplit/>
          <w:trHeight w:val="70"/>
        </w:trPr>
        <w:tc>
          <w:tcPr>
            <w:tcW w:w="3418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Obor jmenovacího řízení</w:t>
            </w:r>
          </w:p>
        </w:tc>
        <w:tc>
          <w:tcPr>
            <w:tcW w:w="2259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Řízení konáno na VŠ</w:t>
            </w:r>
          </w:p>
        </w:tc>
        <w:tc>
          <w:tcPr>
            <w:tcW w:w="661" w:type="dxa"/>
            <w:gridSpan w:val="12"/>
            <w:vMerge w:val="restart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5329FD" w:rsidRDefault="00D14B24" w:rsidP="00F85CF5">
            <w:pPr>
              <w:jc w:val="both"/>
              <w:rPr>
                <w:b/>
              </w:rPr>
            </w:pPr>
            <w:r w:rsidRPr="005329FD">
              <w:rPr>
                <w:b/>
              </w:rPr>
              <w:t>216</w:t>
            </w:r>
          </w:p>
        </w:tc>
        <w:tc>
          <w:tcPr>
            <w:tcW w:w="699" w:type="dxa"/>
            <w:gridSpan w:val="8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5329FD" w:rsidRDefault="00D14B24" w:rsidP="00F85CF5">
            <w:pPr>
              <w:jc w:val="both"/>
              <w:rPr>
                <w:b/>
              </w:rPr>
            </w:pPr>
            <w:r w:rsidRPr="005329FD">
              <w:rPr>
                <w:b/>
              </w:rPr>
              <w:t>197</w:t>
            </w:r>
          </w:p>
        </w:tc>
        <w:tc>
          <w:tcPr>
            <w:tcW w:w="704" w:type="dxa"/>
            <w:gridSpan w:val="5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5329FD" w:rsidRDefault="00D14B24" w:rsidP="00F85CF5">
            <w:pPr>
              <w:jc w:val="both"/>
              <w:rPr>
                <w:b/>
                <w:sz w:val="19"/>
                <w:szCs w:val="19"/>
              </w:rPr>
            </w:pPr>
            <w:r w:rsidRPr="005329FD">
              <w:rPr>
                <w:b/>
                <w:sz w:val="19"/>
                <w:szCs w:val="19"/>
              </w:rPr>
              <w:t>167 (SciFi)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  <w:trHeight w:val="205"/>
        </w:trPr>
        <w:tc>
          <w:tcPr>
            <w:tcW w:w="3418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59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75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t>---</w:t>
            </w:r>
          </w:p>
        </w:tc>
        <w:tc>
          <w:tcPr>
            <w:tcW w:w="661" w:type="dxa"/>
            <w:gridSpan w:val="12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699" w:type="dxa"/>
            <w:gridSpan w:val="8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704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</w:trPr>
        <w:tc>
          <w:tcPr>
            <w:tcW w:w="10016" w:type="dxa"/>
            <w:gridSpan w:val="7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  <w:trHeight w:val="283"/>
        </w:trPr>
        <w:tc>
          <w:tcPr>
            <w:tcW w:w="10016" w:type="dxa"/>
            <w:gridSpan w:val="7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A65B40" w:rsidRDefault="00D14B24" w:rsidP="00B123A6">
            <w:pPr>
              <w:spacing w:before="60" w:after="120"/>
              <w:jc w:val="both"/>
              <w:rPr>
                <w:b/>
              </w:rPr>
            </w:pPr>
            <w:del w:id="62" w:author="Simona Mrkvičková" w:date="2018-04-13T09:25:00Z">
              <w:r w:rsidRPr="00A65B40" w:rsidDel="00826E43">
                <w:rPr>
                  <w:caps/>
                  <w:color w:val="222222"/>
                  <w:shd w:val="clear" w:color="auto" w:fill="FFFFFF"/>
                </w:rPr>
                <w:delText>Sámek</w:delText>
              </w:r>
            </w:del>
            <w:ins w:id="63" w:author="Simona Mrkvičková" w:date="2018-04-13T09:25:00Z">
              <w:r w:rsidR="00826E43" w:rsidRPr="00A65B40">
                <w:rPr>
                  <w:caps/>
                  <w:color w:val="222222"/>
                  <w:shd w:val="clear" w:color="auto" w:fill="FFFFFF"/>
                </w:rPr>
                <w:t>S</w:t>
              </w:r>
              <w:r w:rsidR="00826E43">
                <w:rPr>
                  <w:caps/>
                  <w:color w:val="222222"/>
                  <w:shd w:val="clear" w:color="auto" w:fill="FFFFFF"/>
                </w:rPr>
                <w:t>a</w:t>
              </w:r>
              <w:bookmarkStart w:id="64" w:name="_GoBack"/>
              <w:bookmarkEnd w:id="64"/>
              <w:r w:rsidR="00826E43" w:rsidRPr="00A65B40">
                <w:rPr>
                  <w:caps/>
                  <w:color w:val="222222"/>
                  <w:shd w:val="clear" w:color="auto" w:fill="FFFFFF"/>
                </w:rPr>
                <w:t>mek</w:t>
              </w:r>
            </w:ins>
            <w:r w:rsidRPr="00A65B40">
              <w:rPr>
                <w:caps/>
                <w:color w:val="222222"/>
                <w:shd w:val="clear" w:color="auto" w:fill="FFFFFF"/>
              </w:rPr>
              <w:t xml:space="preserve">, D., Mišurcová, L., Machů, L., Buňková, L., Minařík, A., </w:t>
            </w:r>
            <w:r w:rsidRPr="00A65B40">
              <w:rPr>
                <w:b/>
                <w:caps/>
                <w:color w:val="222222"/>
                <w:shd w:val="clear" w:color="auto" w:fill="FFFFFF"/>
              </w:rPr>
              <w:t>Fišera, M. (5%)</w:t>
            </w:r>
            <w:r w:rsidRPr="00A65B40">
              <w:rPr>
                <w:caps/>
                <w:color w:val="222222"/>
                <w:shd w:val="clear" w:color="auto" w:fill="FFFFFF"/>
              </w:rPr>
              <w:t>:</w:t>
            </w:r>
            <w:r w:rsidRPr="00A65B40">
              <w:rPr>
                <w:color w:val="222222"/>
                <w:shd w:val="clear" w:color="auto" w:fill="FFFFFF"/>
              </w:rPr>
              <w:t xml:space="preserve"> Whole-cell protein profiles of disintegrated freshwater green algae and cyanobacterium.</w:t>
            </w:r>
            <w:r w:rsidRPr="00A65B40">
              <w:rPr>
                <w:rStyle w:val="databold"/>
                <w:color w:val="222222"/>
                <w:shd w:val="clear" w:color="auto" w:fill="FFFFFF"/>
              </w:rPr>
              <w:t> </w:t>
            </w:r>
            <w:r w:rsidRPr="00A65B40">
              <w:rPr>
                <w:i/>
                <w:iCs/>
                <w:color w:val="222222"/>
                <w:shd w:val="clear" w:color="auto" w:fill="FFFFFF"/>
              </w:rPr>
              <w:t>Journal of Aquatic Food Product Technology</w:t>
            </w:r>
            <w:r w:rsidRPr="00A65B40">
              <w:rPr>
                <w:color w:val="222222"/>
                <w:shd w:val="clear" w:color="auto" w:fill="FFFFFF"/>
              </w:rPr>
              <w:t xml:space="preserve"> </w:t>
            </w:r>
            <w:r w:rsidRPr="00A65B40">
              <w:rPr>
                <w:iCs/>
                <w:color w:val="222222"/>
                <w:shd w:val="clear" w:color="auto" w:fill="FFFFFF"/>
              </w:rPr>
              <w:t>25</w:t>
            </w:r>
            <w:r w:rsidRPr="00A65B40">
              <w:rPr>
                <w:color w:val="222222"/>
                <w:shd w:val="clear" w:color="auto" w:fill="FFFFFF"/>
              </w:rPr>
              <w:t xml:space="preserve">(1), 15-23, </w:t>
            </w:r>
            <w:r w:rsidRPr="00A65B40">
              <w:rPr>
                <w:b/>
                <w:color w:val="222222"/>
                <w:shd w:val="clear" w:color="auto" w:fill="FFFFFF"/>
              </w:rPr>
              <w:t>2016</w:t>
            </w:r>
            <w:r w:rsidRPr="00A65B40">
              <w:rPr>
                <w:color w:val="222222"/>
                <w:shd w:val="clear" w:color="auto" w:fill="FFFFFF"/>
              </w:rPr>
              <w:t>.</w:t>
            </w:r>
            <w:r w:rsidRPr="00A65B40">
              <w:t xml:space="preserve"> </w:t>
            </w:r>
          </w:p>
          <w:p w:rsidR="00D14B24" w:rsidRPr="00A65B40" w:rsidRDefault="00D14B24" w:rsidP="00F85CF5">
            <w:pPr>
              <w:spacing w:after="120"/>
              <w:jc w:val="both"/>
            </w:pPr>
            <w:r w:rsidRPr="00A65B40">
              <w:rPr>
                <w:b/>
              </w:rPr>
              <w:t>FIŠERA, M. (60%)</w:t>
            </w:r>
            <w:r w:rsidRPr="00A65B40">
              <w:t xml:space="preserve">, VALÁŠEK, P., MLČEK, J., FOJTÍKOVÁ, L., FIŠEROVÁ, L.: Determination of natamycin in fermented dry salami casings. </w:t>
            </w:r>
            <w:r w:rsidRPr="00A65B40">
              <w:rPr>
                <w:i/>
              </w:rPr>
              <w:t xml:space="preserve">Journal of Food Processing and Preservation </w:t>
            </w:r>
            <w:r w:rsidRPr="00A65B40">
              <w:t xml:space="preserve">39(6), 3110-3116, </w:t>
            </w:r>
            <w:r w:rsidRPr="00A65B40">
              <w:rPr>
                <w:b/>
              </w:rPr>
              <w:t>2015</w:t>
            </w:r>
            <w:r w:rsidRPr="00A65B40">
              <w:t xml:space="preserve">. DOI 10.1111/jfpp.12576. </w:t>
            </w:r>
          </w:p>
          <w:p w:rsidR="00D14B24" w:rsidRPr="00A65B40" w:rsidRDefault="00D14B24" w:rsidP="00F85CF5">
            <w:pPr>
              <w:tabs>
                <w:tab w:val="left" w:pos="567"/>
              </w:tabs>
              <w:spacing w:after="120"/>
              <w:jc w:val="both"/>
              <w:rPr>
                <w:b/>
              </w:rPr>
            </w:pPr>
            <w:r w:rsidRPr="00A65B40">
              <w:t xml:space="preserve">SUMCZYNSKI, D., BUBELOVÁ, Z., </w:t>
            </w:r>
            <w:r w:rsidRPr="00A65B40">
              <w:rPr>
                <w:b/>
              </w:rPr>
              <w:t>FIŠERA, M. (20%)</w:t>
            </w:r>
            <w:r w:rsidRPr="00A65B40">
              <w:t xml:space="preserve">: Determination of chemical, insoluble dietary fibre, neutral-detergent fibre and </w:t>
            </w:r>
            <w:r w:rsidRPr="00A65B40">
              <w:rPr>
                <w:i/>
              </w:rPr>
              <w:t>in vitro</w:t>
            </w:r>
            <w:r w:rsidRPr="00A65B40">
              <w:t xml:space="preserve"> digestibility in rice types commercialized in Czech markets. </w:t>
            </w:r>
            <w:r w:rsidRPr="00A65B40">
              <w:rPr>
                <w:i/>
              </w:rPr>
              <w:t>Journal of Food Composition and Analysis</w:t>
            </w:r>
            <w:r w:rsidRPr="00A65B40">
              <w:t xml:space="preserve"> 40, 8-13, </w:t>
            </w:r>
            <w:r w:rsidRPr="00A65B40">
              <w:rPr>
                <w:b/>
              </w:rPr>
              <w:t>2015</w:t>
            </w:r>
            <w:r w:rsidRPr="00A65B40">
              <w:t xml:space="preserve">. ISSN 1365-2621. </w:t>
            </w:r>
          </w:p>
          <w:p w:rsidR="00D14B24" w:rsidRPr="00A65B40" w:rsidRDefault="00D14B24" w:rsidP="00F85CF5">
            <w:pPr>
              <w:spacing w:after="120"/>
              <w:jc w:val="both"/>
              <w:rPr>
                <w:b/>
                <w:caps/>
              </w:rPr>
            </w:pPr>
            <w:r w:rsidRPr="00A65B40">
              <w:rPr>
                <w:caps/>
              </w:rPr>
              <w:t xml:space="preserve">Mlček, J., Rop, O., JuRíková, T., Sochor, J., </w:t>
            </w:r>
            <w:r w:rsidRPr="00A65B40">
              <w:rPr>
                <w:b/>
                <w:caps/>
              </w:rPr>
              <w:t>Fišera, M. (10%)</w:t>
            </w:r>
            <w:r w:rsidRPr="00A65B40">
              <w:rPr>
                <w:caps/>
              </w:rPr>
              <w:t>, Balla, S., Baron, M., Hrabě, J.:</w:t>
            </w:r>
            <w:r w:rsidRPr="00A65B40">
              <w:t xml:space="preserve"> Bioactive compounds in sweet rowanberry fruits of interspecific Rowan crosses. </w:t>
            </w:r>
            <w:r w:rsidRPr="00A65B40">
              <w:rPr>
                <w:i/>
              </w:rPr>
              <w:t>Central European Journal of Biology</w:t>
            </w:r>
            <w:r w:rsidRPr="00A65B40">
              <w:t xml:space="preserve"> 9(11), 1078-1086,</w:t>
            </w:r>
            <w:r w:rsidRPr="00A65B40">
              <w:rPr>
                <w:b/>
              </w:rPr>
              <w:t xml:space="preserve"> 2014</w:t>
            </w:r>
            <w:r w:rsidRPr="00A65B40">
              <w:t xml:space="preserve">. </w:t>
            </w:r>
          </w:p>
          <w:p w:rsidR="00D14B24" w:rsidRPr="0039777A" w:rsidRDefault="00D14B24" w:rsidP="00F64EE2">
            <w:pPr>
              <w:spacing w:after="60"/>
              <w:jc w:val="both"/>
              <w:rPr>
                <w:caps/>
              </w:rPr>
            </w:pPr>
            <w:r w:rsidRPr="00A65B40">
              <w:rPr>
                <w:b/>
                <w:caps/>
              </w:rPr>
              <w:t>Fišera, M. (80%)</w:t>
            </w:r>
            <w:r w:rsidRPr="00A65B40">
              <w:rPr>
                <w:caps/>
              </w:rPr>
              <w:t>,</w:t>
            </w:r>
            <w:r w:rsidRPr="00A65B40">
              <w:rPr>
                <w:b/>
                <w:caps/>
              </w:rPr>
              <w:t xml:space="preserve"> </w:t>
            </w:r>
            <w:r w:rsidRPr="00A65B40">
              <w:rPr>
                <w:caps/>
              </w:rPr>
              <w:t>Valášek, P., Mlček, J.: D</w:t>
            </w:r>
            <w:r w:rsidRPr="00A65B40">
              <w:t xml:space="preserve">etermination and speciation of tin compounds in food. </w:t>
            </w:r>
            <w:r w:rsidRPr="00A65B40">
              <w:rPr>
                <w:i/>
              </w:rPr>
              <w:t>European Symposium on Atomic Spectrometry ESAS 2014 and 15th Czech - Slovak Spectroscopic Conference</w:t>
            </w:r>
            <w:r w:rsidRPr="00A65B40">
              <w:t xml:space="preserve">, </w:t>
            </w:r>
            <w:r w:rsidRPr="00A65B40">
              <w:rPr>
                <w:i/>
              </w:rPr>
              <w:t>Prague 2014.</w:t>
            </w:r>
            <w:r w:rsidRPr="00A65B40">
              <w:t xml:space="preserve"> </w:t>
            </w:r>
            <w:r w:rsidRPr="00A65B40">
              <w:rPr>
                <w:i/>
              </w:rPr>
              <w:t xml:space="preserve">Ioannes Marcus Marci Spectroscopic Society </w:t>
            </w:r>
            <w:r w:rsidRPr="00A65B40">
              <w:t xml:space="preserve">MP26, p. 159, </w:t>
            </w:r>
            <w:r w:rsidRPr="00A65B40">
              <w:rPr>
                <w:b/>
              </w:rPr>
              <w:t>2014</w:t>
            </w:r>
            <w:r w:rsidRPr="00A65B40">
              <w:t>. ISBN 978-80-905704-1-2.</w:t>
            </w:r>
            <w:r w:rsidRPr="00E92A6D">
              <w:rPr>
                <w:sz w:val="21"/>
                <w:szCs w:val="21"/>
              </w:rPr>
              <w:t xml:space="preserve"> 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  <w:trHeight w:val="218"/>
        </w:trPr>
        <w:tc>
          <w:tcPr>
            <w:tcW w:w="10016" w:type="dxa"/>
            <w:gridSpan w:val="7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r>
              <w:rPr>
                <w:b/>
              </w:rPr>
              <w:t>Působení v zahraničí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  <w:trHeight w:val="328"/>
        </w:trPr>
        <w:tc>
          <w:tcPr>
            <w:tcW w:w="10016" w:type="dxa"/>
            <w:gridSpan w:val="7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35532C">
            <w:pPr>
              <w:jc w:val="both"/>
              <w:rPr>
                <w:b/>
              </w:rPr>
            </w:pPr>
            <w:r>
              <w:rPr>
                <w:b/>
              </w:rPr>
              <w:t>---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  <w:cantSplit/>
          <w:trHeight w:val="470"/>
        </w:trPr>
        <w:tc>
          <w:tcPr>
            <w:tcW w:w="257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Podpis </w:t>
            </w:r>
          </w:p>
        </w:tc>
        <w:tc>
          <w:tcPr>
            <w:tcW w:w="4581" w:type="dxa"/>
            <w:gridSpan w:val="3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</w:p>
        </w:tc>
        <w:tc>
          <w:tcPr>
            <w:tcW w:w="79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64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tcBorders>
              <w:bottom w:val="double" w:sz="4" w:space="0" w:color="auto"/>
            </w:tcBorders>
            <w:shd w:val="clear" w:color="auto" w:fill="BDD6EE"/>
          </w:tcPr>
          <w:p w:rsidR="00D14B24" w:rsidRDefault="00D14B24" w:rsidP="00F85CF5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2577" w:type="dxa"/>
            <w:gridSpan w:val="4"/>
            <w:tcBorders>
              <w:top w:val="double" w:sz="4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439" w:type="dxa"/>
            <w:gridSpan w:val="72"/>
          </w:tcPr>
          <w:p w:rsidR="00D14B24" w:rsidRPr="00A405B4" w:rsidRDefault="00D14B24" w:rsidP="00F85CF5">
            <w:pPr>
              <w:jc w:val="both"/>
            </w:pPr>
            <w:r w:rsidRPr="00A405B4">
              <w:t>Univerzita Tomáše Bati ve Zlíně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439" w:type="dxa"/>
            <w:gridSpan w:val="72"/>
          </w:tcPr>
          <w:p w:rsidR="00D14B24" w:rsidRPr="00A405B4" w:rsidRDefault="00D14B24" w:rsidP="00F85CF5">
            <w:pPr>
              <w:jc w:val="both"/>
            </w:pPr>
            <w:r w:rsidRPr="00A405B4">
              <w:t>Fakulta technologická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439" w:type="dxa"/>
            <w:gridSpan w:val="72"/>
          </w:tcPr>
          <w:p w:rsidR="00D14B24" w:rsidRDefault="00D14B24" w:rsidP="00F85CF5">
            <w:pPr>
              <w:jc w:val="both"/>
            </w:pPr>
            <w:r>
              <w:t>Technologie potravin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81" w:type="dxa"/>
            <w:gridSpan w:val="37"/>
          </w:tcPr>
          <w:p w:rsidR="00D14B24" w:rsidRPr="00293D5D" w:rsidRDefault="00D14B24" w:rsidP="00F85CF5">
            <w:pPr>
              <w:jc w:val="both"/>
              <w:rPr>
                <w:b/>
              </w:rPr>
            </w:pPr>
            <w:bookmarkStart w:id="65" w:name="Gál"/>
            <w:bookmarkEnd w:id="65"/>
            <w:r w:rsidRPr="00293D5D">
              <w:rPr>
                <w:b/>
              </w:rPr>
              <w:t>Robert Gál</w:t>
            </w:r>
          </w:p>
        </w:tc>
        <w:tc>
          <w:tcPr>
            <w:tcW w:w="726" w:type="dxa"/>
            <w:gridSpan w:val="9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132" w:type="dxa"/>
            <w:gridSpan w:val="26"/>
          </w:tcPr>
          <w:p w:rsidR="00D14B24" w:rsidRDefault="00D14B24" w:rsidP="00F85CF5">
            <w:pPr>
              <w:jc w:val="both"/>
            </w:pPr>
            <w:r>
              <w:t xml:space="preserve">Ing., Ph.D. </w:t>
            </w:r>
          </w:p>
        </w:tc>
      </w:tr>
      <w:tr w:rsidR="001E1E5D" w:rsidTr="00230F53">
        <w:trPr>
          <w:gridAfter w:val="3"/>
          <w:wAfter w:w="207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41" w:type="dxa"/>
            <w:gridSpan w:val="8"/>
          </w:tcPr>
          <w:p w:rsidR="00D14B24" w:rsidRDefault="00D14B24" w:rsidP="00F85CF5">
            <w:pPr>
              <w:jc w:val="both"/>
            </w:pPr>
            <w:r>
              <w:t>1974</w:t>
            </w:r>
          </w:p>
        </w:tc>
        <w:tc>
          <w:tcPr>
            <w:tcW w:w="1678" w:type="dxa"/>
            <w:gridSpan w:val="9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67" w:type="dxa"/>
            <w:gridSpan w:val="14"/>
          </w:tcPr>
          <w:p w:rsidR="00D14B24" w:rsidRPr="00B6406A" w:rsidRDefault="00D14B24" w:rsidP="00F85CF5">
            <w:pPr>
              <w:jc w:val="both"/>
            </w:pPr>
            <w:r w:rsidRPr="00B6406A">
              <w:t>pp.</w:t>
            </w:r>
          </w:p>
        </w:tc>
        <w:tc>
          <w:tcPr>
            <w:tcW w:w="995" w:type="dxa"/>
            <w:gridSpan w:val="6"/>
            <w:shd w:val="clear" w:color="auto" w:fill="F7CAAC"/>
          </w:tcPr>
          <w:p w:rsidR="00D14B24" w:rsidRPr="00B6406A" w:rsidRDefault="00D14B24" w:rsidP="00F85CF5">
            <w:pPr>
              <w:jc w:val="both"/>
              <w:rPr>
                <w:b/>
              </w:rPr>
            </w:pPr>
            <w:r w:rsidRPr="00B6406A">
              <w:rPr>
                <w:b/>
              </w:rPr>
              <w:t>rozsah</w:t>
            </w:r>
          </w:p>
        </w:tc>
        <w:tc>
          <w:tcPr>
            <w:tcW w:w="726" w:type="dxa"/>
            <w:gridSpan w:val="9"/>
          </w:tcPr>
          <w:p w:rsidR="00D14B24" w:rsidRPr="00B6406A" w:rsidRDefault="00D14B24" w:rsidP="00F85CF5">
            <w:pPr>
              <w:jc w:val="both"/>
            </w:pPr>
            <w:r w:rsidRPr="00B6406A">
              <w:t>40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Pr="00B6406A" w:rsidRDefault="00D14B24" w:rsidP="00F85CF5">
            <w:pPr>
              <w:jc w:val="both"/>
              <w:rPr>
                <w:b/>
              </w:rPr>
            </w:pPr>
            <w:r w:rsidRPr="00B6406A">
              <w:rPr>
                <w:b/>
              </w:rPr>
              <w:t>do kdy</w:t>
            </w:r>
          </w:p>
        </w:tc>
        <w:tc>
          <w:tcPr>
            <w:tcW w:w="1514" w:type="dxa"/>
            <w:gridSpan w:val="15"/>
          </w:tcPr>
          <w:p w:rsidR="00D14B24" w:rsidRPr="00B6406A" w:rsidRDefault="00D14B24" w:rsidP="00F85CF5">
            <w:pPr>
              <w:jc w:val="both"/>
            </w:pPr>
            <w:r w:rsidRPr="00B6406A">
              <w:t>N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5096" w:type="dxa"/>
            <w:gridSpan w:val="21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67" w:type="dxa"/>
            <w:gridSpan w:val="14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26" w:type="dxa"/>
            <w:gridSpan w:val="9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14" w:type="dxa"/>
            <w:gridSpan w:val="15"/>
          </w:tcPr>
          <w:p w:rsidR="00D14B24" w:rsidRPr="00C32277" w:rsidRDefault="00D14B24" w:rsidP="00F85CF5">
            <w:pPr>
              <w:jc w:val="both"/>
              <w:rPr>
                <w:highlight w:val="green"/>
              </w:rPr>
            </w:pPr>
            <w:r w:rsidRPr="009953F1">
              <w:t>---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6163" w:type="dxa"/>
            <w:gridSpan w:val="35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21" w:type="dxa"/>
            <w:gridSpan w:val="15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132" w:type="dxa"/>
            <w:gridSpan w:val="2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6163" w:type="dxa"/>
            <w:gridSpan w:val="35"/>
          </w:tcPr>
          <w:p w:rsidR="00D14B24" w:rsidRPr="00912C5A" w:rsidRDefault="00D14B24" w:rsidP="00F85CF5">
            <w:pPr>
              <w:jc w:val="both"/>
            </w:pPr>
            <w:r w:rsidRPr="00912C5A">
              <w:t>---</w:t>
            </w:r>
          </w:p>
        </w:tc>
        <w:tc>
          <w:tcPr>
            <w:tcW w:w="1721" w:type="dxa"/>
            <w:gridSpan w:val="15"/>
          </w:tcPr>
          <w:p w:rsidR="00D14B24" w:rsidRPr="00912C5A" w:rsidRDefault="00D14B24" w:rsidP="00F85CF5">
            <w:pPr>
              <w:jc w:val="both"/>
            </w:pPr>
            <w:r w:rsidRPr="00912C5A">
              <w:t>---</w:t>
            </w:r>
          </w:p>
        </w:tc>
        <w:tc>
          <w:tcPr>
            <w:tcW w:w="2132" w:type="dxa"/>
            <w:gridSpan w:val="26"/>
          </w:tcPr>
          <w:p w:rsidR="00D14B24" w:rsidRPr="00912C5A" w:rsidRDefault="00D14B24" w:rsidP="00F85CF5">
            <w:pPr>
              <w:jc w:val="both"/>
            </w:pPr>
            <w:r w:rsidRPr="00912C5A">
              <w:t>---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</w:p>
        </w:tc>
        <w:tc>
          <w:tcPr>
            <w:tcW w:w="2132" w:type="dxa"/>
            <w:gridSpan w:val="26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rPr>
          <w:gridAfter w:val="3"/>
          <w:wAfter w:w="207" w:type="dxa"/>
        </w:trPr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</w:p>
        </w:tc>
        <w:tc>
          <w:tcPr>
            <w:tcW w:w="2132" w:type="dxa"/>
            <w:gridSpan w:val="26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rPr>
          <w:gridAfter w:val="3"/>
          <w:wAfter w:w="207" w:type="dxa"/>
        </w:trPr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</w:p>
        </w:tc>
        <w:tc>
          <w:tcPr>
            <w:tcW w:w="2132" w:type="dxa"/>
            <w:gridSpan w:val="26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14B24" w:rsidTr="00230F53">
        <w:trPr>
          <w:gridAfter w:val="3"/>
          <w:wAfter w:w="207" w:type="dxa"/>
          <w:trHeight w:val="324"/>
        </w:trPr>
        <w:tc>
          <w:tcPr>
            <w:tcW w:w="10016" w:type="dxa"/>
            <w:gridSpan w:val="76"/>
            <w:tcBorders>
              <w:top w:val="nil"/>
            </w:tcBorders>
          </w:tcPr>
          <w:p w:rsidR="00D14B24" w:rsidRPr="0035532C" w:rsidRDefault="00DC21D0" w:rsidP="0035532C">
            <w:pPr>
              <w:spacing w:before="60" w:after="60"/>
              <w:rPr>
                <w:sz w:val="21"/>
                <w:szCs w:val="21"/>
              </w:rPr>
            </w:pPr>
            <w:r w:rsidRPr="006608CE">
              <w:rPr>
                <w:sz w:val="21"/>
                <w:szCs w:val="21"/>
              </w:rPr>
              <w:t>Technology of Animal Food Production II</w:t>
            </w:r>
            <w:r w:rsidRPr="0035532C">
              <w:rPr>
                <w:sz w:val="21"/>
                <w:szCs w:val="21"/>
              </w:rPr>
              <w:t xml:space="preserve"> </w:t>
            </w:r>
            <w:r w:rsidR="0035532C" w:rsidRPr="0035532C">
              <w:rPr>
                <w:sz w:val="21"/>
                <w:szCs w:val="21"/>
              </w:rPr>
              <w:t>(25% p)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14B24" w:rsidTr="00230F53">
        <w:trPr>
          <w:gridAfter w:val="3"/>
          <w:wAfter w:w="207" w:type="dxa"/>
          <w:trHeight w:val="164"/>
        </w:trPr>
        <w:tc>
          <w:tcPr>
            <w:tcW w:w="10016" w:type="dxa"/>
            <w:gridSpan w:val="76"/>
          </w:tcPr>
          <w:p w:rsidR="00D14B24" w:rsidRPr="00B123A6" w:rsidRDefault="00D14B24" w:rsidP="00F85CF5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B123A6">
              <w:rPr>
                <w:rFonts w:eastAsia="Arial Unicode MS"/>
                <w:sz w:val="21"/>
                <w:szCs w:val="21"/>
              </w:rPr>
              <w:t xml:space="preserve">2001: </w:t>
            </w:r>
            <w:r w:rsidRPr="00B123A6">
              <w:rPr>
                <w:bCs/>
                <w:sz w:val="21"/>
                <w:szCs w:val="21"/>
              </w:rPr>
              <w:t xml:space="preserve">MENDELU Brno, AF, </w:t>
            </w:r>
            <w:r w:rsidRPr="00B123A6">
              <w:rPr>
                <w:rFonts w:eastAsia="Calibri"/>
                <w:sz w:val="21"/>
                <w:szCs w:val="21"/>
              </w:rPr>
              <w:t xml:space="preserve">SP </w:t>
            </w:r>
            <w:r w:rsidRPr="00B123A6">
              <w:rPr>
                <w:sz w:val="21"/>
                <w:szCs w:val="21"/>
              </w:rPr>
              <w:t>Chemie a technologie potravin</w:t>
            </w:r>
            <w:r w:rsidRPr="00B123A6">
              <w:rPr>
                <w:rFonts w:eastAsia="Calibri"/>
                <w:sz w:val="21"/>
                <w:szCs w:val="21"/>
              </w:rPr>
              <w:t xml:space="preserve">, </w:t>
            </w:r>
            <w:r w:rsidRPr="00B123A6">
              <w:rPr>
                <w:sz w:val="21"/>
                <w:szCs w:val="21"/>
              </w:rPr>
              <w:t xml:space="preserve">obor </w:t>
            </w:r>
            <w:r w:rsidRPr="00B123A6">
              <w:rPr>
                <w:rFonts w:eastAsia="Calibri"/>
                <w:sz w:val="21"/>
                <w:szCs w:val="21"/>
              </w:rPr>
              <w:t>Vlastnosti a zpracování zemědělských materiálů a produktů</w:t>
            </w:r>
            <w:r w:rsidRPr="00B123A6">
              <w:rPr>
                <w:sz w:val="21"/>
                <w:szCs w:val="21"/>
              </w:rPr>
              <w:t xml:space="preserve">, </w:t>
            </w:r>
            <w:r w:rsidRPr="00B123A6">
              <w:rPr>
                <w:rFonts w:eastAsia="Arial Unicode MS"/>
                <w:sz w:val="21"/>
                <w:szCs w:val="21"/>
              </w:rPr>
              <w:t xml:space="preserve">Ph.D. 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14B24" w:rsidTr="00230F53">
        <w:trPr>
          <w:gridAfter w:val="3"/>
          <w:wAfter w:w="207" w:type="dxa"/>
          <w:trHeight w:val="718"/>
        </w:trPr>
        <w:tc>
          <w:tcPr>
            <w:tcW w:w="10016" w:type="dxa"/>
            <w:gridSpan w:val="76"/>
          </w:tcPr>
          <w:p w:rsidR="00D14B24" w:rsidRPr="00B123A6" w:rsidRDefault="00D14B24" w:rsidP="00B123A6">
            <w:pPr>
              <w:spacing w:before="60" w:after="20"/>
              <w:jc w:val="both"/>
              <w:rPr>
                <w:rFonts w:eastAsia="Arial Unicode MS"/>
                <w:sz w:val="21"/>
                <w:szCs w:val="21"/>
              </w:rPr>
            </w:pPr>
            <w:r w:rsidRPr="00B123A6">
              <w:rPr>
                <w:rFonts w:eastAsia="Arial Unicode MS"/>
                <w:sz w:val="21"/>
                <w:szCs w:val="21"/>
              </w:rPr>
              <w:t>1998 – 2001: MZLU Brno, technik pro výuku a výzkum</w:t>
            </w:r>
          </w:p>
          <w:p w:rsidR="00D14B24" w:rsidRPr="00B123A6" w:rsidRDefault="00D14B24" w:rsidP="00F85CF5">
            <w:pPr>
              <w:ind w:left="2832" w:hanging="2832"/>
              <w:jc w:val="both"/>
              <w:rPr>
                <w:rFonts w:eastAsia="Arial Unicode MS"/>
                <w:sz w:val="21"/>
                <w:szCs w:val="21"/>
              </w:rPr>
            </w:pPr>
            <w:r w:rsidRPr="00B123A6">
              <w:rPr>
                <w:rFonts w:eastAsia="Arial Unicode MS"/>
                <w:sz w:val="21"/>
                <w:szCs w:val="21"/>
              </w:rPr>
              <w:t>2001 – 2008: RACIOLA – JEHLIČKA s.r.o., technolog, vedoucí výroby, výrobní ředitel</w:t>
            </w:r>
          </w:p>
          <w:p w:rsidR="00D14B24" w:rsidRPr="00CB7A21" w:rsidRDefault="00D14B24" w:rsidP="00B123A6">
            <w:pPr>
              <w:spacing w:before="20" w:after="60"/>
              <w:jc w:val="both"/>
              <w:rPr>
                <w:sz w:val="22"/>
                <w:szCs w:val="22"/>
              </w:rPr>
            </w:pPr>
            <w:r w:rsidRPr="00B123A6">
              <w:rPr>
                <w:rFonts w:eastAsia="Arial Unicode MS"/>
                <w:sz w:val="21"/>
                <w:szCs w:val="21"/>
              </w:rPr>
              <w:t>09/2008 – dosud: UTB Zlín, FT, Ústav technologie potravin, odborný asistent</w:t>
            </w:r>
          </w:p>
        </w:tc>
      </w:tr>
      <w:tr w:rsidR="00D14B24" w:rsidTr="00230F53">
        <w:trPr>
          <w:gridAfter w:val="3"/>
          <w:wAfter w:w="207" w:type="dxa"/>
          <w:trHeight w:val="250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14B24" w:rsidTr="00230F53">
        <w:trPr>
          <w:gridAfter w:val="3"/>
          <w:wAfter w:w="207" w:type="dxa"/>
          <w:trHeight w:val="184"/>
        </w:trPr>
        <w:tc>
          <w:tcPr>
            <w:tcW w:w="10016" w:type="dxa"/>
            <w:gridSpan w:val="76"/>
          </w:tcPr>
          <w:p w:rsidR="00D14B24" w:rsidRPr="00B123A6" w:rsidRDefault="00D14B24" w:rsidP="00F85CF5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B123A6">
              <w:rPr>
                <w:sz w:val="21"/>
                <w:szCs w:val="21"/>
              </w:rPr>
              <w:t>Počet obhájených prací, které vyučující vedl v období 2013 – 2017: 13 BP, 19 DP.</w:t>
            </w:r>
          </w:p>
        </w:tc>
      </w:tr>
      <w:tr w:rsidR="00D14B24" w:rsidTr="00230F53">
        <w:trPr>
          <w:gridAfter w:val="3"/>
          <w:wAfter w:w="207" w:type="dxa"/>
          <w:cantSplit/>
        </w:trPr>
        <w:tc>
          <w:tcPr>
            <w:tcW w:w="3418" w:type="dxa"/>
            <w:gridSpan w:val="12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59" w:type="dxa"/>
            <w:gridSpan w:val="16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64" w:type="dxa"/>
            <w:gridSpan w:val="25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14B24" w:rsidTr="00230F53">
        <w:trPr>
          <w:gridAfter w:val="3"/>
          <w:wAfter w:w="207" w:type="dxa"/>
          <w:cantSplit/>
        </w:trPr>
        <w:tc>
          <w:tcPr>
            <w:tcW w:w="3418" w:type="dxa"/>
            <w:gridSpan w:val="12"/>
          </w:tcPr>
          <w:p w:rsidR="00D14B24" w:rsidRPr="005B5777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59" w:type="dxa"/>
            <w:gridSpan w:val="16"/>
          </w:tcPr>
          <w:p w:rsidR="00D14B24" w:rsidRPr="00A004F6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</w:tcPr>
          <w:p w:rsidR="00D14B24" w:rsidRPr="00A004F6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61" w:type="dxa"/>
            <w:gridSpan w:val="12"/>
            <w:tcBorders>
              <w:left w:val="single" w:sz="12" w:space="0" w:color="auto"/>
            </w:tcBorders>
            <w:shd w:val="clear" w:color="auto" w:fill="F7CAAC"/>
          </w:tcPr>
          <w:p w:rsidR="00D14B24" w:rsidRPr="00912C5A" w:rsidRDefault="00D14B24" w:rsidP="00F85CF5">
            <w:pPr>
              <w:jc w:val="both"/>
            </w:pPr>
            <w:r w:rsidRPr="00912C5A">
              <w:rPr>
                <w:b/>
              </w:rPr>
              <w:t>WOS</w:t>
            </w:r>
          </w:p>
        </w:tc>
        <w:tc>
          <w:tcPr>
            <w:tcW w:w="699" w:type="dxa"/>
            <w:gridSpan w:val="8"/>
            <w:shd w:val="clear" w:color="auto" w:fill="F7CAAC"/>
          </w:tcPr>
          <w:p w:rsidR="00D14B24" w:rsidRPr="00912C5A" w:rsidRDefault="00D14B24" w:rsidP="00F85CF5">
            <w:pPr>
              <w:jc w:val="both"/>
              <w:rPr>
                <w:sz w:val="18"/>
              </w:rPr>
            </w:pPr>
            <w:r w:rsidRPr="00912C5A">
              <w:rPr>
                <w:b/>
                <w:sz w:val="18"/>
              </w:rPr>
              <w:t>Scopus</w:t>
            </w:r>
          </w:p>
        </w:tc>
        <w:tc>
          <w:tcPr>
            <w:tcW w:w="704" w:type="dxa"/>
            <w:gridSpan w:val="5"/>
            <w:shd w:val="clear" w:color="auto" w:fill="F7CAAC"/>
          </w:tcPr>
          <w:p w:rsidR="00D14B24" w:rsidRPr="00912C5A" w:rsidRDefault="00D14B24" w:rsidP="00F85CF5">
            <w:pPr>
              <w:jc w:val="both"/>
            </w:pPr>
            <w:r w:rsidRPr="00912C5A">
              <w:rPr>
                <w:b/>
                <w:sz w:val="18"/>
              </w:rPr>
              <w:t>ostatní</w:t>
            </w:r>
          </w:p>
        </w:tc>
      </w:tr>
      <w:tr w:rsidR="00D14B24" w:rsidTr="00230F53">
        <w:trPr>
          <w:gridAfter w:val="3"/>
          <w:wAfter w:w="207" w:type="dxa"/>
          <w:cantSplit/>
          <w:trHeight w:val="70"/>
        </w:trPr>
        <w:tc>
          <w:tcPr>
            <w:tcW w:w="3418" w:type="dxa"/>
            <w:gridSpan w:val="12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59" w:type="dxa"/>
            <w:gridSpan w:val="16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61" w:type="dxa"/>
            <w:gridSpan w:val="12"/>
            <w:vMerge w:val="restart"/>
            <w:tcBorders>
              <w:left w:val="single" w:sz="12" w:space="0" w:color="auto"/>
            </w:tcBorders>
          </w:tcPr>
          <w:p w:rsidR="00D14B24" w:rsidRPr="00912C5A" w:rsidRDefault="00D14B24" w:rsidP="00F85CF5">
            <w:pPr>
              <w:jc w:val="both"/>
              <w:rPr>
                <w:b/>
              </w:rPr>
            </w:pPr>
            <w:r w:rsidRPr="00912C5A">
              <w:rPr>
                <w:b/>
              </w:rPr>
              <w:t>6</w:t>
            </w:r>
          </w:p>
        </w:tc>
        <w:tc>
          <w:tcPr>
            <w:tcW w:w="699" w:type="dxa"/>
            <w:gridSpan w:val="8"/>
            <w:vMerge w:val="restart"/>
          </w:tcPr>
          <w:p w:rsidR="00D14B24" w:rsidRPr="00912C5A" w:rsidRDefault="00D14B24" w:rsidP="00F85CF5">
            <w:pPr>
              <w:jc w:val="both"/>
              <w:rPr>
                <w:b/>
              </w:rPr>
            </w:pPr>
            <w:r w:rsidRPr="00912C5A">
              <w:rPr>
                <w:b/>
              </w:rPr>
              <w:t>17</w:t>
            </w:r>
          </w:p>
        </w:tc>
        <w:tc>
          <w:tcPr>
            <w:tcW w:w="704" w:type="dxa"/>
            <w:gridSpan w:val="5"/>
            <w:vMerge w:val="restart"/>
          </w:tcPr>
          <w:p w:rsidR="00D14B24" w:rsidRPr="00912C5A" w:rsidRDefault="00D14B24" w:rsidP="00F85CF5">
            <w:pPr>
              <w:jc w:val="both"/>
              <w:rPr>
                <w:b/>
              </w:rPr>
            </w:pPr>
            <w:r w:rsidRPr="00912C5A">
              <w:rPr>
                <w:b/>
              </w:rPr>
              <w:t>8</w:t>
            </w:r>
          </w:p>
        </w:tc>
      </w:tr>
      <w:tr w:rsidR="00D14B24" w:rsidTr="00230F53">
        <w:trPr>
          <w:gridAfter w:val="3"/>
          <w:wAfter w:w="207" w:type="dxa"/>
          <w:trHeight w:val="205"/>
        </w:trPr>
        <w:tc>
          <w:tcPr>
            <w:tcW w:w="3418" w:type="dxa"/>
            <w:gridSpan w:val="12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59" w:type="dxa"/>
            <w:gridSpan w:val="16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61" w:type="dxa"/>
            <w:gridSpan w:val="12"/>
            <w:vMerge/>
            <w:tcBorders>
              <w:left w:val="single" w:sz="12" w:space="0" w:color="auto"/>
            </w:tcBorders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699" w:type="dxa"/>
            <w:gridSpan w:val="8"/>
            <w:vMerge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704" w:type="dxa"/>
            <w:gridSpan w:val="5"/>
            <w:vMerge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14B24" w:rsidTr="00230F53">
        <w:trPr>
          <w:gridAfter w:val="3"/>
          <w:wAfter w:w="207" w:type="dxa"/>
          <w:trHeight w:val="283"/>
        </w:trPr>
        <w:tc>
          <w:tcPr>
            <w:tcW w:w="10016" w:type="dxa"/>
            <w:gridSpan w:val="76"/>
          </w:tcPr>
          <w:p w:rsidR="00D14B24" w:rsidRPr="00B123A6" w:rsidRDefault="00D14B24" w:rsidP="00447E03">
            <w:pPr>
              <w:spacing w:before="60" w:after="120"/>
              <w:jc w:val="both"/>
              <w:rPr>
                <w:sz w:val="21"/>
                <w:szCs w:val="21"/>
              </w:rPr>
            </w:pPr>
            <w:r w:rsidRPr="00B123A6">
              <w:rPr>
                <w:rFonts w:ascii="QqbdckSTIX-Bold" w:hAnsi="QqbdckSTIX-Bold" w:cs="QqbdckSTIX-Bold"/>
                <w:bCs/>
                <w:sz w:val="21"/>
                <w:szCs w:val="21"/>
              </w:rPr>
              <w:t xml:space="preserve">BUŇKOVÁ, L., </w:t>
            </w:r>
            <w:r w:rsidRPr="00B123A6">
              <w:rPr>
                <w:rFonts w:ascii="QqbdckSTIX-Bold" w:hAnsi="QqbdckSTIX-Bold" w:cs="QqbdckSTIX-Bold"/>
                <w:b/>
                <w:bCs/>
                <w:sz w:val="21"/>
                <w:szCs w:val="21"/>
              </w:rPr>
              <w:t>GÁL, R. (15%)</w:t>
            </w:r>
            <w:r w:rsidRPr="00B123A6">
              <w:rPr>
                <w:rFonts w:ascii="QqbdckSTIX-Bold" w:hAnsi="QqbdckSTIX-Bold" w:cs="QqbdckSTIX-Bold"/>
                <w:bCs/>
                <w:sz w:val="21"/>
                <w:szCs w:val="21"/>
              </w:rPr>
              <w:t>, LORENCOVÁ, E., JANČOVÁ, P., DOLEŽALOVÁ, M., KMEŤ, V., BUŇKA, F.: Microflora of farm and hunted pheasants in relation to biogenic amines production.</w:t>
            </w:r>
            <w:r w:rsidRPr="00B123A6">
              <w:rPr>
                <w:rFonts w:ascii="QqbdckSTIX-Bold" w:hAnsi="QqbdckSTIX-Bold" w:cs="QqbdckSTIX-Bold"/>
                <w:bCs/>
                <w:i/>
                <w:sz w:val="21"/>
                <w:szCs w:val="21"/>
              </w:rPr>
              <w:t xml:space="preserve"> European Journal of Wildlife Research </w:t>
            </w:r>
            <w:r w:rsidRPr="00B123A6">
              <w:rPr>
                <w:rFonts w:ascii="QqbdckSTIX-Bold" w:hAnsi="QqbdckSTIX-Bold" w:cs="QqbdckSTIX-Bold"/>
                <w:bCs/>
                <w:sz w:val="21"/>
                <w:szCs w:val="21"/>
              </w:rPr>
              <w:t xml:space="preserve">62(3), 341-352, </w:t>
            </w:r>
            <w:r w:rsidRPr="00B123A6">
              <w:rPr>
                <w:rFonts w:ascii="QqbdckSTIX-Bold" w:hAnsi="QqbdckSTIX-Bold" w:cs="QqbdckSTIX-Bold"/>
                <w:b/>
                <w:bCs/>
                <w:sz w:val="21"/>
                <w:szCs w:val="21"/>
              </w:rPr>
              <w:t>2016</w:t>
            </w:r>
            <w:r w:rsidRPr="00B123A6">
              <w:rPr>
                <w:rFonts w:ascii="QqbdckSTIX-Bold" w:hAnsi="QqbdckSTIX-Bold" w:cs="QqbdckSTIX-Bold"/>
                <w:bCs/>
                <w:sz w:val="21"/>
                <w:szCs w:val="21"/>
              </w:rPr>
              <w:t>. ISSN 1612-4642.</w:t>
            </w:r>
            <w:r w:rsidRPr="00B123A6">
              <w:rPr>
                <w:sz w:val="21"/>
                <w:szCs w:val="21"/>
              </w:rPr>
              <w:t xml:space="preserve"> </w:t>
            </w:r>
          </w:p>
          <w:p w:rsidR="00D14B24" w:rsidRPr="00B123A6" w:rsidRDefault="00D14B24" w:rsidP="00B123A6">
            <w:pPr>
              <w:pStyle w:val="FormtovanvHTML"/>
              <w:spacing w:after="12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123A6">
              <w:rPr>
                <w:rFonts w:ascii="Times New Roman" w:hAnsi="Times New Roman" w:cs="Times New Roman"/>
                <w:sz w:val="21"/>
                <w:szCs w:val="21"/>
              </w:rPr>
              <w:t xml:space="preserve">ČERNÍKOVÁ, M., </w:t>
            </w:r>
            <w:r w:rsidRPr="00B123A6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GÁL, R. (20%)</w:t>
            </w:r>
            <w:r w:rsidRPr="00B123A6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B123A6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B123A6">
              <w:rPr>
                <w:rFonts w:ascii="Times New Roman" w:hAnsi="Times New Roman" w:cs="Times New Roman"/>
                <w:caps/>
                <w:sz w:val="21"/>
                <w:szCs w:val="21"/>
              </w:rPr>
              <w:t>Polášek, Z.</w:t>
            </w:r>
            <w:r w:rsidRPr="00B123A6">
              <w:rPr>
                <w:rFonts w:ascii="Times New Roman" w:hAnsi="Times New Roman" w:cs="Times New Roman"/>
                <w:sz w:val="21"/>
                <w:szCs w:val="21"/>
              </w:rPr>
              <w:t xml:space="preserve">, JANÍČEK, M., PACHLOVÁ, V., BUŇKA, F.: Comparison of the nutrient composition, biogenic amines and selected functional parameters of meat from different parts of Nile crocodile (Crocodylus niloticus). </w:t>
            </w:r>
            <w:r w:rsidRPr="00B123A6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Journal of Food Composition and Analysis</w:t>
            </w:r>
            <w:r w:rsidRPr="00B123A6">
              <w:rPr>
                <w:rFonts w:ascii="Times New Roman" w:hAnsi="Times New Roman" w:cs="Times New Roman"/>
                <w:sz w:val="21"/>
                <w:szCs w:val="21"/>
              </w:rPr>
              <w:t xml:space="preserve"> 43, 82-87, </w:t>
            </w:r>
            <w:r w:rsidRPr="00B123A6">
              <w:rPr>
                <w:rFonts w:ascii="Times New Roman" w:hAnsi="Times New Roman" w:cs="Times New Roman"/>
                <w:b/>
                <w:sz w:val="21"/>
                <w:szCs w:val="21"/>
              </w:rPr>
              <w:t>2015</w:t>
            </w:r>
            <w:r w:rsidRPr="00B123A6">
              <w:rPr>
                <w:rFonts w:ascii="Times New Roman" w:hAnsi="Times New Roman" w:cs="Times New Roman"/>
                <w:sz w:val="21"/>
                <w:szCs w:val="21"/>
              </w:rPr>
              <w:t xml:space="preserve">. ISSN 0889-1575. </w:t>
            </w:r>
          </w:p>
          <w:p w:rsidR="00D14B24" w:rsidRPr="00B123A6" w:rsidRDefault="00D14B24" w:rsidP="00B123A6">
            <w:pPr>
              <w:pStyle w:val="FormtovanvHTML"/>
              <w:spacing w:after="12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123A6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GÁL, R. (40%)</w:t>
            </w:r>
            <w:r w:rsidRPr="00B123A6">
              <w:rPr>
                <w:rFonts w:ascii="Times New Roman" w:hAnsi="Times New Roman" w:cs="Times New Roman"/>
                <w:sz w:val="21"/>
                <w:szCs w:val="21"/>
              </w:rPr>
              <w:t xml:space="preserve">, KRČMÁŘOVÁ, L., PLŠKOVÁ, M.: Možnosti aplikace skopového masa do tepelně opracovaných masných výrobků. </w:t>
            </w:r>
            <w:r w:rsidRPr="00B123A6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XL. Konference o jakosti potravin a potravinových surovin - Ingrovy dny 2014</w:t>
            </w:r>
            <w:r w:rsidRPr="00B123A6">
              <w:rPr>
                <w:rFonts w:ascii="Times New Roman" w:hAnsi="Times New Roman" w:cs="Times New Roman"/>
                <w:sz w:val="21"/>
                <w:szCs w:val="21"/>
              </w:rPr>
              <w:t xml:space="preserve">. Brno: Mendelova univerzita v Brně 145-153, </w:t>
            </w:r>
            <w:r w:rsidRPr="00B123A6">
              <w:rPr>
                <w:rFonts w:ascii="Times New Roman" w:hAnsi="Times New Roman" w:cs="Times New Roman"/>
                <w:b/>
                <w:sz w:val="21"/>
                <w:szCs w:val="21"/>
              </w:rPr>
              <w:t>2014</w:t>
            </w:r>
            <w:r w:rsidRPr="00B123A6">
              <w:rPr>
                <w:rFonts w:ascii="Times New Roman" w:hAnsi="Times New Roman" w:cs="Times New Roman"/>
                <w:sz w:val="21"/>
                <w:szCs w:val="21"/>
              </w:rPr>
              <w:t xml:space="preserve">. ISBN 978-80-7375-944-5. </w:t>
            </w:r>
          </w:p>
          <w:p w:rsidR="00D14B24" w:rsidRPr="00B123A6" w:rsidRDefault="00D14B24" w:rsidP="00B123A6">
            <w:pPr>
              <w:spacing w:after="120"/>
              <w:jc w:val="both"/>
              <w:rPr>
                <w:sz w:val="21"/>
                <w:szCs w:val="21"/>
              </w:rPr>
            </w:pPr>
            <w:r w:rsidRPr="00B123A6">
              <w:rPr>
                <w:sz w:val="21"/>
                <w:szCs w:val="21"/>
              </w:rPr>
              <w:t xml:space="preserve">LONG, N.H.B.S., </w:t>
            </w:r>
            <w:r w:rsidRPr="00B123A6">
              <w:rPr>
                <w:b/>
                <w:bCs/>
                <w:sz w:val="21"/>
                <w:szCs w:val="21"/>
              </w:rPr>
              <w:t>GÁL, R. (33%)</w:t>
            </w:r>
            <w:r w:rsidRPr="00B123A6">
              <w:rPr>
                <w:sz w:val="21"/>
                <w:szCs w:val="21"/>
              </w:rPr>
              <w:t>, BUŇKA, F.:</w:t>
            </w:r>
            <w:r w:rsidRPr="00B123A6">
              <w:rPr>
                <w:color w:val="454545"/>
                <w:sz w:val="21"/>
                <w:szCs w:val="21"/>
                <w:shd w:val="clear" w:color="auto" w:fill="FFFFFF"/>
              </w:rPr>
              <w:t xml:space="preserve"> </w:t>
            </w:r>
            <w:r w:rsidRPr="00B123A6">
              <w:rPr>
                <w:sz w:val="21"/>
                <w:szCs w:val="21"/>
                <w:shd w:val="clear" w:color="auto" w:fill="FFFFFF"/>
              </w:rPr>
              <w:t>The effect of selected phosphate salts on the textural properties of deboned poultry meat batters</w:t>
            </w:r>
            <w:r w:rsidRPr="00B123A6">
              <w:rPr>
                <w:color w:val="454545"/>
                <w:sz w:val="21"/>
                <w:szCs w:val="21"/>
                <w:shd w:val="clear" w:color="auto" w:fill="FFFFFF"/>
              </w:rPr>
              <w:t xml:space="preserve">. </w:t>
            </w:r>
            <w:r w:rsidRPr="00B123A6">
              <w:rPr>
                <w:i/>
                <w:iCs/>
                <w:sz w:val="21"/>
                <w:szCs w:val="21"/>
                <w:shd w:val="clear" w:color="auto" w:fill="FFFFFF"/>
              </w:rPr>
              <w:t xml:space="preserve">1st International Conference on Agricultural Science, Biotechnology, Food and Animal Science (ABIFA '12) </w:t>
            </w:r>
            <w:r w:rsidRPr="00B123A6">
              <w:rPr>
                <w:sz w:val="21"/>
                <w:szCs w:val="21"/>
                <w:shd w:val="clear" w:color="auto" w:fill="FFFFFF"/>
              </w:rPr>
              <w:t xml:space="preserve">219-223, </w:t>
            </w:r>
            <w:r w:rsidRPr="00B123A6">
              <w:rPr>
                <w:b/>
                <w:bCs/>
                <w:sz w:val="21"/>
                <w:szCs w:val="21"/>
                <w:shd w:val="clear" w:color="auto" w:fill="FFFFFF"/>
              </w:rPr>
              <w:t>2012</w:t>
            </w:r>
            <w:r w:rsidRPr="00B123A6">
              <w:rPr>
                <w:sz w:val="21"/>
                <w:szCs w:val="21"/>
                <w:shd w:val="clear" w:color="auto" w:fill="FFFFFF"/>
              </w:rPr>
              <w:t xml:space="preserve">. ISBN 978-1-61804-122-7. </w:t>
            </w:r>
          </w:p>
          <w:p w:rsidR="00D14B24" w:rsidRDefault="00D14B24" w:rsidP="00F64EE2">
            <w:pPr>
              <w:spacing w:after="80"/>
              <w:jc w:val="both"/>
              <w:rPr>
                <w:b/>
              </w:rPr>
            </w:pPr>
            <w:r w:rsidRPr="00B123A6">
              <w:rPr>
                <w:sz w:val="21"/>
                <w:szCs w:val="21"/>
              </w:rPr>
              <w:t xml:space="preserve">LONG, N.H.B.S., </w:t>
            </w:r>
            <w:r w:rsidRPr="00B123A6">
              <w:rPr>
                <w:b/>
                <w:bCs/>
                <w:sz w:val="21"/>
                <w:szCs w:val="21"/>
              </w:rPr>
              <w:t>GÁL, R. (33%)</w:t>
            </w:r>
            <w:r w:rsidRPr="00B123A6">
              <w:rPr>
                <w:sz w:val="21"/>
                <w:szCs w:val="21"/>
              </w:rPr>
              <w:t xml:space="preserve">, BUŇKA, F.: Use of selected phosphates in meat products. </w:t>
            </w:r>
            <w:r w:rsidRPr="00B123A6">
              <w:rPr>
                <w:i/>
                <w:iCs/>
                <w:sz w:val="21"/>
                <w:szCs w:val="21"/>
              </w:rPr>
              <w:t>Food Safety and Control.</w:t>
            </w:r>
            <w:r w:rsidRPr="00B123A6">
              <w:rPr>
                <w:sz w:val="21"/>
                <w:szCs w:val="21"/>
              </w:rPr>
              <w:t xml:space="preserve"> University of Agriculture, Nitra, Slovakia, 180-183, </w:t>
            </w:r>
            <w:r w:rsidRPr="00B123A6">
              <w:rPr>
                <w:b/>
                <w:bCs/>
                <w:sz w:val="21"/>
                <w:szCs w:val="21"/>
              </w:rPr>
              <w:t>2012</w:t>
            </w:r>
            <w:r w:rsidRPr="00B123A6">
              <w:rPr>
                <w:sz w:val="21"/>
                <w:szCs w:val="21"/>
              </w:rPr>
              <w:t>. ISBN 978-80-552-0769-8.</w:t>
            </w:r>
            <w:r w:rsidRPr="00B6406A">
              <w:rPr>
                <w:sz w:val="22"/>
                <w:szCs w:val="22"/>
              </w:rPr>
              <w:t xml:space="preserve"> </w:t>
            </w:r>
          </w:p>
        </w:tc>
      </w:tr>
      <w:tr w:rsidR="00D14B24" w:rsidTr="00230F53">
        <w:trPr>
          <w:gridAfter w:val="3"/>
          <w:wAfter w:w="207" w:type="dxa"/>
          <w:trHeight w:val="218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14B24" w:rsidTr="00230F53">
        <w:trPr>
          <w:gridAfter w:val="3"/>
          <w:wAfter w:w="207" w:type="dxa"/>
          <w:trHeight w:val="328"/>
        </w:trPr>
        <w:tc>
          <w:tcPr>
            <w:tcW w:w="10016" w:type="dxa"/>
            <w:gridSpan w:val="76"/>
          </w:tcPr>
          <w:p w:rsidR="00D14B24" w:rsidRDefault="00D14B24" w:rsidP="00F85CF5">
            <w:pPr>
              <w:spacing w:before="60" w:after="60"/>
              <w:rPr>
                <w:sz w:val="21"/>
                <w:szCs w:val="21"/>
              </w:rPr>
            </w:pPr>
            <w:r w:rsidRPr="00B123A6">
              <w:rPr>
                <w:sz w:val="21"/>
                <w:szCs w:val="21"/>
              </w:rPr>
              <w:t>2009: AZABU University, Sagamihara, Japonsko, lektor (5 týdnů)</w:t>
            </w:r>
          </w:p>
          <w:p w:rsidR="0035532C" w:rsidRPr="00B123A6" w:rsidRDefault="0035532C" w:rsidP="00F85CF5">
            <w:pPr>
              <w:spacing w:before="60" w:after="60"/>
              <w:rPr>
                <w:sz w:val="21"/>
                <w:szCs w:val="21"/>
              </w:rPr>
            </w:pPr>
          </w:p>
        </w:tc>
      </w:tr>
      <w:tr w:rsidR="00D14B24" w:rsidTr="00230F53">
        <w:trPr>
          <w:gridAfter w:val="3"/>
          <w:wAfter w:w="207" w:type="dxa"/>
          <w:cantSplit/>
          <w:trHeight w:val="470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81" w:type="dxa"/>
            <w:gridSpan w:val="37"/>
          </w:tcPr>
          <w:p w:rsidR="00D14B24" w:rsidRDefault="00D14B24" w:rsidP="00F85CF5">
            <w:pPr>
              <w:jc w:val="both"/>
            </w:pPr>
          </w:p>
        </w:tc>
        <w:tc>
          <w:tcPr>
            <w:tcW w:w="794" w:type="dxa"/>
            <w:gridSpan w:val="10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64" w:type="dxa"/>
            <w:gridSpan w:val="25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</w:tcPr>
          <w:p w:rsidR="00D14B24" w:rsidRDefault="00D14B24" w:rsidP="00F85CF5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D14B24" w:rsidRPr="00A405B4" w:rsidTr="00230F53">
        <w:tc>
          <w:tcPr>
            <w:tcW w:w="2577" w:type="dxa"/>
            <w:gridSpan w:val="4"/>
            <w:tcBorders>
              <w:top w:val="double" w:sz="4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646" w:type="dxa"/>
            <w:gridSpan w:val="75"/>
          </w:tcPr>
          <w:p w:rsidR="00D14B24" w:rsidRPr="00A405B4" w:rsidRDefault="00D14B24" w:rsidP="00F85CF5">
            <w:pPr>
              <w:jc w:val="both"/>
            </w:pPr>
            <w:r w:rsidRPr="00A405B4">
              <w:t>Univerzita Tomáše Bati ve Zlíně</w:t>
            </w:r>
          </w:p>
        </w:tc>
      </w:tr>
      <w:tr w:rsidR="00D14B24" w:rsidRPr="00A405B4" w:rsidTr="00230F53"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646" w:type="dxa"/>
            <w:gridSpan w:val="75"/>
          </w:tcPr>
          <w:p w:rsidR="00D14B24" w:rsidRPr="00A405B4" w:rsidRDefault="00D14B24" w:rsidP="00F85CF5">
            <w:pPr>
              <w:jc w:val="both"/>
            </w:pPr>
            <w:r w:rsidRPr="00A405B4">
              <w:t>Fakulta technologická</w:t>
            </w:r>
          </w:p>
        </w:tc>
      </w:tr>
      <w:tr w:rsidR="00D14B24" w:rsidTr="00230F53"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646" w:type="dxa"/>
            <w:gridSpan w:val="75"/>
          </w:tcPr>
          <w:p w:rsidR="00D14B24" w:rsidRDefault="00D14B24" w:rsidP="00F85CF5">
            <w:pPr>
              <w:jc w:val="both"/>
            </w:pPr>
            <w:r>
              <w:t>Technologie potravin</w:t>
            </w:r>
          </w:p>
        </w:tc>
      </w:tr>
      <w:tr w:rsidR="00D14B24" w:rsidTr="00230F53"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03" w:type="dxa"/>
            <w:gridSpan w:val="36"/>
          </w:tcPr>
          <w:p w:rsidR="00D14B24" w:rsidRPr="00B96B61" w:rsidRDefault="00D14B24" w:rsidP="00F85CF5">
            <w:pPr>
              <w:jc w:val="both"/>
              <w:rPr>
                <w:b/>
              </w:rPr>
            </w:pPr>
            <w:bookmarkStart w:id="66" w:name="Ingr"/>
            <w:bookmarkEnd w:id="66"/>
            <w:r w:rsidRPr="00B96B61">
              <w:rPr>
                <w:b/>
              </w:rPr>
              <w:t>Marek Ingr</w:t>
            </w:r>
          </w:p>
        </w:tc>
        <w:tc>
          <w:tcPr>
            <w:tcW w:w="804" w:type="dxa"/>
            <w:gridSpan w:val="10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339" w:type="dxa"/>
            <w:gridSpan w:val="29"/>
          </w:tcPr>
          <w:p w:rsidR="00D14B24" w:rsidRDefault="00D14B24" w:rsidP="00F85CF5">
            <w:pPr>
              <w:jc w:val="both"/>
            </w:pPr>
            <w:r>
              <w:t>RNDr., Ph.D.</w:t>
            </w:r>
          </w:p>
        </w:tc>
      </w:tr>
      <w:tr w:rsidR="001E1E5D" w:rsidRPr="00D4204B" w:rsidTr="00230F53"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41" w:type="dxa"/>
            <w:gridSpan w:val="8"/>
          </w:tcPr>
          <w:p w:rsidR="00D14B24" w:rsidRDefault="00D14B24" w:rsidP="00F85CF5">
            <w:pPr>
              <w:jc w:val="both"/>
            </w:pPr>
            <w:r>
              <w:t>1973</w:t>
            </w:r>
          </w:p>
        </w:tc>
        <w:tc>
          <w:tcPr>
            <w:tcW w:w="1678" w:type="dxa"/>
            <w:gridSpan w:val="9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67" w:type="dxa"/>
            <w:gridSpan w:val="14"/>
          </w:tcPr>
          <w:p w:rsidR="00D14B24" w:rsidRPr="00D4204B" w:rsidRDefault="00D14B24" w:rsidP="00F85CF5">
            <w:pPr>
              <w:jc w:val="both"/>
            </w:pPr>
            <w:r w:rsidRPr="00D4204B">
              <w:t>pp.</w:t>
            </w:r>
          </w:p>
        </w:tc>
        <w:tc>
          <w:tcPr>
            <w:tcW w:w="917" w:type="dxa"/>
            <w:gridSpan w:val="5"/>
            <w:shd w:val="clear" w:color="auto" w:fill="F7CAAC"/>
          </w:tcPr>
          <w:p w:rsidR="00D14B24" w:rsidRPr="00D4204B" w:rsidRDefault="00D14B24" w:rsidP="00F85CF5">
            <w:pPr>
              <w:jc w:val="both"/>
              <w:rPr>
                <w:b/>
              </w:rPr>
            </w:pPr>
            <w:r w:rsidRPr="00D4204B">
              <w:rPr>
                <w:b/>
              </w:rPr>
              <w:t>rozsah</w:t>
            </w:r>
          </w:p>
        </w:tc>
        <w:tc>
          <w:tcPr>
            <w:tcW w:w="804" w:type="dxa"/>
            <w:gridSpan w:val="10"/>
          </w:tcPr>
          <w:p w:rsidR="00D14B24" w:rsidRPr="00D4204B" w:rsidRDefault="00D14B24" w:rsidP="00F85CF5">
            <w:pPr>
              <w:jc w:val="both"/>
            </w:pPr>
            <w:r w:rsidRPr="00D4204B">
              <w:t>40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Pr="00D4204B" w:rsidRDefault="00D14B24" w:rsidP="00F85CF5">
            <w:pPr>
              <w:jc w:val="both"/>
              <w:rPr>
                <w:b/>
              </w:rPr>
            </w:pPr>
            <w:r w:rsidRPr="00D4204B">
              <w:rPr>
                <w:b/>
              </w:rPr>
              <w:t>do kdy</w:t>
            </w:r>
          </w:p>
        </w:tc>
        <w:tc>
          <w:tcPr>
            <w:tcW w:w="1721" w:type="dxa"/>
            <w:gridSpan w:val="18"/>
          </w:tcPr>
          <w:p w:rsidR="00D14B24" w:rsidRPr="00D4204B" w:rsidRDefault="00D14B24" w:rsidP="00F85CF5">
            <w:pPr>
              <w:jc w:val="both"/>
            </w:pPr>
            <w:r w:rsidRPr="00D4204B">
              <w:t>N</w:t>
            </w:r>
          </w:p>
        </w:tc>
      </w:tr>
      <w:tr w:rsidR="00D14B24" w:rsidRPr="00C32277" w:rsidTr="00230F53">
        <w:tc>
          <w:tcPr>
            <w:tcW w:w="5096" w:type="dxa"/>
            <w:gridSpan w:val="21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67" w:type="dxa"/>
            <w:gridSpan w:val="14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917" w:type="dxa"/>
            <w:gridSpan w:val="5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804" w:type="dxa"/>
            <w:gridSpan w:val="10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721" w:type="dxa"/>
            <w:gridSpan w:val="18"/>
          </w:tcPr>
          <w:p w:rsidR="00D14B24" w:rsidRPr="00C32277" w:rsidRDefault="00D14B24" w:rsidP="00F85CF5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D14B24" w:rsidTr="00230F53">
        <w:tc>
          <w:tcPr>
            <w:tcW w:w="6163" w:type="dxa"/>
            <w:gridSpan w:val="35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21" w:type="dxa"/>
            <w:gridSpan w:val="15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339" w:type="dxa"/>
            <w:gridSpan w:val="29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14B24" w:rsidTr="00230F53"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  <w:r>
              <w:t>UK Praha, PřF, Katedra biochemie</w:t>
            </w: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  <w:r>
              <w:t>DPP</w:t>
            </w:r>
          </w:p>
        </w:tc>
        <w:tc>
          <w:tcPr>
            <w:tcW w:w="2339" w:type="dxa"/>
            <w:gridSpan w:val="29"/>
          </w:tcPr>
          <w:p w:rsidR="00D14B24" w:rsidRDefault="00D14B24" w:rsidP="00F85CF5">
            <w:pPr>
              <w:jc w:val="both"/>
            </w:pPr>
            <w:r>
              <w:t>6</w:t>
            </w:r>
          </w:p>
        </w:tc>
      </w:tr>
      <w:tr w:rsidR="00D14B24" w:rsidTr="00230F53"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</w:p>
        </w:tc>
        <w:tc>
          <w:tcPr>
            <w:tcW w:w="2339" w:type="dxa"/>
            <w:gridSpan w:val="29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</w:p>
        </w:tc>
        <w:tc>
          <w:tcPr>
            <w:tcW w:w="2339" w:type="dxa"/>
            <w:gridSpan w:val="29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</w:p>
        </w:tc>
        <w:tc>
          <w:tcPr>
            <w:tcW w:w="2339" w:type="dxa"/>
            <w:gridSpan w:val="29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c>
          <w:tcPr>
            <w:tcW w:w="10223" w:type="dxa"/>
            <w:gridSpan w:val="79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14B24" w:rsidTr="00230F53">
        <w:trPr>
          <w:trHeight w:val="324"/>
        </w:trPr>
        <w:tc>
          <w:tcPr>
            <w:tcW w:w="10223" w:type="dxa"/>
            <w:gridSpan w:val="79"/>
            <w:tcBorders>
              <w:top w:val="nil"/>
            </w:tcBorders>
          </w:tcPr>
          <w:p w:rsidR="00D14B24" w:rsidRPr="00B67548" w:rsidRDefault="00B67548" w:rsidP="00DC21D0">
            <w:pPr>
              <w:pStyle w:val="Zkladntext"/>
              <w:spacing w:before="60" w:after="60"/>
              <w:ind w:left="0" w:right="108"/>
              <w:rPr>
                <w:sz w:val="21"/>
                <w:szCs w:val="21"/>
              </w:rPr>
            </w:pPr>
            <w:r w:rsidRPr="00B67548">
              <w:rPr>
                <w:sz w:val="21"/>
                <w:szCs w:val="21"/>
              </w:rPr>
              <w:t>Separa</w:t>
            </w:r>
            <w:r w:rsidR="00DC21D0">
              <w:rPr>
                <w:sz w:val="21"/>
                <w:szCs w:val="21"/>
              </w:rPr>
              <w:t xml:space="preserve">tion Methods </w:t>
            </w:r>
            <w:r w:rsidRPr="00B67548">
              <w:rPr>
                <w:sz w:val="21"/>
                <w:szCs w:val="21"/>
              </w:rPr>
              <w:t>(100% p)</w:t>
            </w:r>
          </w:p>
        </w:tc>
      </w:tr>
      <w:tr w:rsidR="00D14B24" w:rsidTr="00230F53">
        <w:tc>
          <w:tcPr>
            <w:tcW w:w="10223" w:type="dxa"/>
            <w:gridSpan w:val="79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14B24" w:rsidRPr="00AA2694" w:rsidTr="00230F53">
        <w:trPr>
          <w:trHeight w:val="372"/>
        </w:trPr>
        <w:tc>
          <w:tcPr>
            <w:tcW w:w="10223" w:type="dxa"/>
            <w:gridSpan w:val="79"/>
          </w:tcPr>
          <w:p w:rsidR="00D14B24" w:rsidRPr="00AA2694" w:rsidRDefault="00D14B24" w:rsidP="00F85CF5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AA2694">
              <w:rPr>
                <w:sz w:val="21"/>
                <w:szCs w:val="21"/>
              </w:rPr>
              <w:t xml:space="preserve">2000: UK Praha, PřF </w:t>
            </w:r>
            <w:r w:rsidRPr="00826E43">
              <w:rPr>
                <w:sz w:val="21"/>
                <w:szCs w:val="21"/>
                <w:rPrChange w:id="67" w:author="Simona Mrkvičková" w:date="2018-04-13T09:25:00Z">
                  <w:rPr>
                    <w:sz w:val="21"/>
                    <w:szCs w:val="21"/>
                    <w:lang w:val="en-GB"/>
                  </w:rPr>
                </w:rPrChange>
              </w:rPr>
              <w:t>+</w:t>
            </w:r>
            <w:r w:rsidRPr="00AA2694">
              <w:rPr>
                <w:sz w:val="21"/>
                <w:szCs w:val="21"/>
              </w:rPr>
              <w:t xml:space="preserve"> AVČR Praha, ÚFCH JH, </w:t>
            </w:r>
            <w:r w:rsidRPr="00AA2694">
              <w:rPr>
                <w:rFonts w:eastAsia="Calibri"/>
                <w:sz w:val="21"/>
                <w:szCs w:val="21"/>
              </w:rPr>
              <w:t>SP</w:t>
            </w:r>
            <w:r>
              <w:rPr>
                <w:rFonts w:eastAsia="Calibri"/>
                <w:sz w:val="21"/>
                <w:szCs w:val="21"/>
              </w:rPr>
              <w:t xml:space="preserve"> Chemie</w:t>
            </w:r>
            <w:r w:rsidRPr="00AA2694">
              <w:rPr>
                <w:rFonts w:eastAsia="Calibri"/>
                <w:sz w:val="21"/>
                <w:szCs w:val="21"/>
              </w:rPr>
              <w:t xml:space="preserve">, </w:t>
            </w:r>
            <w:r w:rsidRPr="00AA2694">
              <w:rPr>
                <w:sz w:val="21"/>
                <w:szCs w:val="21"/>
              </w:rPr>
              <w:t>obor Fyzikální chemie, Ph.D.</w:t>
            </w:r>
          </w:p>
        </w:tc>
      </w:tr>
      <w:tr w:rsidR="00D14B24" w:rsidTr="00230F53">
        <w:tc>
          <w:tcPr>
            <w:tcW w:w="10223" w:type="dxa"/>
            <w:gridSpan w:val="79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14B24" w:rsidTr="00230F53">
        <w:trPr>
          <w:trHeight w:val="1090"/>
        </w:trPr>
        <w:tc>
          <w:tcPr>
            <w:tcW w:w="10223" w:type="dxa"/>
            <w:gridSpan w:val="79"/>
          </w:tcPr>
          <w:p w:rsidR="00D14B24" w:rsidRPr="0000576C" w:rsidRDefault="00D14B24" w:rsidP="00F85CF5">
            <w:pPr>
              <w:spacing w:before="60"/>
              <w:jc w:val="both"/>
              <w:rPr>
                <w:sz w:val="21"/>
                <w:szCs w:val="21"/>
              </w:rPr>
            </w:pPr>
            <w:r w:rsidRPr="00AA2694">
              <w:rPr>
                <w:sz w:val="21"/>
                <w:szCs w:val="21"/>
              </w:rPr>
              <w:t xml:space="preserve">1999 – 2000: AVČR Praha, Ústav organické chemie a biochemie, </w:t>
            </w:r>
            <w:r w:rsidRPr="0000576C">
              <w:rPr>
                <w:sz w:val="21"/>
                <w:szCs w:val="21"/>
              </w:rPr>
              <w:t xml:space="preserve">výzkumný pracovník (jpp.) </w:t>
            </w:r>
          </w:p>
          <w:p w:rsidR="00D14B24" w:rsidRPr="00AA2694" w:rsidRDefault="00D14B24" w:rsidP="00B123A6">
            <w:pPr>
              <w:spacing w:before="20"/>
              <w:jc w:val="both"/>
              <w:rPr>
                <w:sz w:val="21"/>
                <w:szCs w:val="21"/>
              </w:rPr>
            </w:pPr>
            <w:r w:rsidRPr="0000576C">
              <w:rPr>
                <w:sz w:val="21"/>
                <w:szCs w:val="21"/>
              </w:rPr>
              <w:t>2001 – dosud: UK Praha, PřF, Katedra biochemie, odborný asistent (do r. 2015 jpp., nyní DPP)</w:t>
            </w:r>
          </w:p>
          <w:p w:rsidR="00D14B24" w:rsidRPr="00AA2694" w:rsidRDefault="00D14B24" w:rsidP="00B123A6">
            <w:pPr>
              <w:spacing w:before="20"/>
              <w:jc w:val="both"/>
              <w:rPr>
                <w:sz w:val="21"/>
                <w:szCs w:val="21"/>
              </w:rPr>
            </w:pPr>
            <w:r w:rsidRPr="00AA2694">
              <w:rPr>
                <w:sz w:val="21"/>
                <w:szCs w:val="21"/>
              </w:rPr>
              <w:t>2002 – dosud: Ascoprot Biotech, s.r.o., jednatel a vedoucí výzkumu v oblasti proteinové biochemie</w:t>
            </w:r>
          </w:p>
          <w:p w:rsidR="00D14B24" w:rsidRDefault="00D14B24" w:rsidP="00B123A6">
            <w:pPr>
              <w:spacing w:before="60" w:after="60"/>
              <w:contextualSpacing/>
              <w:jc w:val="both"/>
            </w:pPr>
            <w:r w:rsidRPr="00AA2694">
              <w:rPr>
                <w:sz w:val="21"/>
                <w:szCs w:val="21"/>
              </w:rPr>
              <w:t>2011 – dosud: UTB Zlín, FT, Ústav fyziky a materiálového inženýrství, odborný asistent</w:t>
            </w:r>
          </w:p>
        </w:tc>
      </w:tr>
      <w:tr w:rsidR="00D14B24" w:rsidTr="00230F53">
        <w:trPr>
          <w:trHeight w:val="250"/>
        </w:trPr>
        <w:tc>
          <w:tcPr>
            <w:tcW w:w="10223" w:type="dxa"/>
            <w:gridSpan w:val="79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14B24" w:rsidRPr="00AA2694" w:rsidTr="00230F53">
        <w:trPr>
          <w:trHeight w:val="184"/>
        </w:trPr>
        <w:tc>
          <w:tcPr>
            <w:tcW w:w="10223" w:type="dxa"/>
            <w:gridSpan w:val="79"/>
          </w:tcPr>
          <w:p w:rsidR="00D14B24" w:rsidRPr="00AA2694" w:rsidRDefault="00D14B24" w:rsidP="00B123A6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AA2694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AA2694">
              <w:rPr>
                <w:rFonts w:eastAsia="Calibri"/>
                <w:sz w:val="21"/>
                <w:szCs w:val="21"/>
              </w:rPr>
              <w:t xml:space="preserve">– </w:t>
            </w:r>
            <w:r w:rsidRPr="00AA2694">
              <w:rPr>
                <w:sz w:val="21"/>
                <w:szCs w:val="21"/>
              </w:rPr>
              <w:t>2017: 4 BP, 3 DP.</w:t>
            </w:r>
          </w:p>
        </w:tc>
      </w:tr>
      <w:tr w:rsidR="00D14B24" w:rsidTr="00230F53">
        <w:trPr>
          <w:cantSplit/>
        </w:trPr>
        <w:tc>
          <w:tcPr>
            <w:tcW w:w="3418" w:type="dxa"/>
            <w:gridSpan w:val="12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59" w:type="dxa"/>
            <w:gridSpan w:val="16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71" w:type="dxa"/>
            <w:gridSpan w:val="28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14B24" w:rsidTr="00230F53">
        <w:trPr>
          <w:cantSplit/>
        </w:trPr>
        <w:tc>
          <w:tcPr>
            <w:tcW w:w="3418" w:type="dxa"/>
            <w:gridSpan w:val="12"/>
          </w:tcPr>
          <w:p w:rsidR="00D14B24" w:rsidRPr="00F55552" w:rsidRDefault="00D14B24" w:rsidP="00F85CF5">
            <w:pPr>
              <w:jc w:val="both"/>
            </w:pPr>
            <w:r>
              <w:rPr>
                <w:rFonts w:eastAsia="Calibri"/>
                <w:lang w:eastAsia="en-US"/>
              </w:rPr>
              <w:t>---</w:t>
            </w:r>
          </w:p>
        </w:tc>
        <w:tc>
          <w:tcPr>
            <w:tcW w:w="2259" w:type="dxa"/>
            <w:gridSpan w:val="16"/>
          </w:tcPr>
          <w:p w:rsidR="00D14B24" w:rsidRPr="00F55552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</w:tcPr>
          <w:p w:rsidR="00D14B24" w:rsidRPr="00F55552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61" w:type="dxa"/>
            <w:gridSpan w:val="12"/>
            <w:tcBorders>
              <w:lef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8"/>
            <w:shd w:val="clear" w:color="auto" w:fill="F7CAAC"/>
          </w:tcPr>
          <w:p w:rsidR="00D14B24" w:rsidRDefault="00D14B24" w:rsidP="00F85CF5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911" w:type="dxa"/>
            <w:gridSpan w:val="8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14B24" w:rsidRPr="00AA2694" w:rsidTr="00230F53">
        <w:trPr>
          <w:cantSplit/>
          <w:trHeight w:val="70"/>
        </w:trPr>
        <w:tc>
          <w:tcPr>
            <w:tcW w:w="3418" w:type="dxa"/>
            <w:gridSpan w:val="12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59" w:type="dxa"/>
            <w:gridSpan w:val="16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61" w:type="dxa"/>
            <w:gridSpan w:val="12"/>
            <w:vMerge w:val="restart"/>
            <w:tcBorders>
              <w:left w:val="single" w:sz="12" w:space="0" w:color="auto"/>
            </w:tcBorders>
          </w:tcPr>
          <w:p w:rsidR="00D14B24" w:rsidRPr="00AA2694" w:rsidRDefault="00D14B24" w:rsidP="00F85CF5">
            <w:pPr>
              <w:jc w:val="both"/>
              <w:rPr>
                <w:b/>
              </w:rPr>
            </w:pPr>
            <w:r w:rsidRPr="00AA2694">
              <w:rPr>
                <w:b/>
              </w:rPr>
              <w:t>175</w:t>
            </w:r>
          </w:p>
        </w:tc>
        <w:tc>
          <w:tcPr>
            <w:tcW w:w="699" w:type="dxa"/>
            <w:gridSpan w:val="8"/>
            <w:vMerge w:val="restart"/>
          </w:tcPr>
          <w:p w:rsidR="00D14B24" w:rsidRPr="00AA2694" w:rsidRDefault="00D14B24" w:rsidP="00F85CF5">
            <w:pPr>
              <w:jc w:val="both"/>
              <w:rPr>
                <w:b/>
              </w:rPr>
            </w:pPr>
            <w:r w:rsidRPr="00AA2694">
              <w:rPr>
                <w:b/>
              </w:rPr>
              <w:t>186</w:t>
            </w:r>
          </w:p>
        </w:tc>
        <w:tc>
          <w:tcPr>
            <w:tcW w:w="911" w:type="dxa"/>
            <w:gridSpan w:val="8"/>
            <w:vMerge w:val="restart"/>
          </w:tcPr>
          <w:p w:rsidR="00D14B24" w:rsidRPr="00AA2694" w:rsidRDefault="0000576C" w:rsidP="00F85CF5">
            <w:pPr>
              <w:jc w:val="both"/>
              <w:rPr>
                <w:b/>
                <w:sz w:val="18"/>
                <w:szCs w:val="18"/>
              </w:rPr>
            </w:pPr>
            <w:r w:rsidRPr="0000576C">
              <w:rPr>
                <w:b/>
                <w:sz w:val="19"/>
                <w:szCs w:val="19"/>
              </w:rPr>
              <w:t>neevid.</w:t>
            </w:r>
          </w:p>
        </w:tc>
      </w:tr>
      <w:tr w:rsidR="00D14B24" w:rsidTr="00230F53">
        <w:trPr>
          <w:trHeight w:val="205"/>
        </w:trPr>
        <w:tc>
          <w:tcPr>
            <w:tcW w:w="3418" w:type="dxa"/>
            <w:gridSpan w:val="12"/>
          </w:tcPr>
          <w:p w:rsidR="00D14B24" w:rsidRPr="00F55552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59" w:type="dxa"/>
            <w:gridSpan w:val="16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61" w:type="dxa"/>
            <w:gridSpan w:val="12"/>
            <w:vMerge/>
            <w:tcBorders>
              <w:left w:val="single" w:sz="12" w:space="0" w:color="auto"/>
            </w:tcBorders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699" w:type="dxa"/>
            <w:gridSpan w:val="8"/>
            <w:vMerge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911" w:type="dxa"/>
            <w:gridSpan w:val="8"/>
            <w:vMerge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</w:tr>
      <w:tr w:rsidR="00D14B24" w:rsidRPr="00AA2694" w:rsidTr="00230F53">
        <w:tc>
          <w:tcPr>
            <w:tcW w:w="10223" w:type="dxa"/>
            <w:gridSpan w:val="79"/>
            <w:shd w:val="clear" w:color="auto" w:fill="F7CAAC"/>
          </w:tcPr>
          <w:p w:rsidR="00D14B24" w:rsidRPr="00AA2694" w:rsidRDefault="00D14B24" w:rsidP="00F85CF5">
            <w:pPr>
              <w:jc w:val="both"/>
              <w:rPr>
                <w:b/>
              </w:rPr>
            </w:pPr>
            <w:r w:rsidRPr="00AA2694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14B24" w:rsidRPr="00AA2694" w:rsidTr="00230F53">
        <w:trPr>
          <w:trHeight w:val="283"/>
        </w:trPr>
        <w:tc>
          <w:tcPr>
            <w:tcW w:w="10223" w:type="dxa"/>
            <w:gridSpan w:val="79"/>
          </w:tcPr>
          <w:p w:rsidR="00D14B24" w:rsidRPr="00AA2694" w:rsidRDefault="00D14B24" w:rsidP="00F85CF5">
            <w:pPr>
              <w:spacing w:before="60" w:after="80"/>
              <w:jc w:val="both"/>
              <w:rPr>
                <w:b/>
                <w:sz w:val="21"/>
                <w:szCs w:val="21"/>
              </w:rPr>
            </w:pPr>
            <w:r w:rsidRPr="00AA2694">
              <w:rPr>
                <w:b/>
                <w:caps/>
                <w:sz w:val="21"/>
                <w:szCs w:val="21"/>
              </w:rPr>
              <w:t>Ingr, M. (42%)</w:t>
            </w:r>
            <w:r w:rsidRPr="00AA2694">
              <w:rPr>
                <w:caps/>
                <w:sz w:val="21"/>
                <w:szCs w:val="21"/>
              </w:rPr>
              <w:t>, Kutálková, E., HrnčiŘÍK, j</w:t>
            </w:r>
            <w:r w:rsidRPr="00AA2694">
              <w:rPr>
                <w:sz w:val="21"/>
                <w:szCs w:val="21"/>
              </w:rPr>
              <w:t xml:space="preserve">., </w:t>
            </w:r>
            <w:r w:rsidRPr="00AA2694">
              <w:rPr>
                <w:caps/>
                <w:sz w:val="21"/>
                <w:szCs w:val="21"/>
              </w:rPr>
              <w:t>Lange, R.</w:t>
            </w:r>
            <w:r w:rsidRPr="00AA2694">
              <w:rPr>
                <w:sz w:val="21"/>
                <w:szCs w:val="21"/>
              </w:rPr>
              <w:t xml:space="preserve">: Equilibria of oligomeric proteins under high pressure – A theoretical description. </w:t>
            </w:r>
            <w:r w:rsidRPr="00AA2694">
              <w:rPr>
                <w:i/>
                <w:sz w:val="21"/>
                <w:szCs w:val="21"/>
              </w:rPr>
              <w:t>Journal of Theoretical Biology</w:t>
            </w:r>
            <w:r w:rsidRPr="00AA2694">
              <w:rPr>
                <w:sz w:val="21"/>
                <w:szCs w:val="21"/>
              </w:rPr>
              <w:t xml:space="preserve"> 411, 16-26, </w:t>
            </w:r>
            <w:r w:rsidRPr="00AA2694">
              <w:rPr>
                <w:b/>
                <w:sz w:val="21"/>
                <w:szCs w:val="21"/>
              </w:rPr>
              <w:t>2016</w:t>
            </w:r>
            <w:r w:rsidRPr="00AA2694">
              <w:rPr>
                <w:sz w:val="21"/>
                <w:szCs w:val="21"/>
              </w:rPr>
              <w:t xml:space="preserve">. DOI 10.1016/j.jtbi.2016.10.001. </w:t>
            </w:r>
          </w:p>
          <w:p w:rsidR="00D14B24" w:rsidRPr="00AA2694" w:rsidRDefault="00D14B24" w:rsidP="00F85CF5">
            <w:pPr>
              <w:spacing w:after="80"/>
              <w:jc w:val="both"/>
              <w:rPr>
                <w:caps/>
                <w:sz w:val="21"/>
                <w:szCs w:val="21"/>
              </w:rPr>
            </w:pPr>
            <w:r w:rsidRPr="00AA2694">
              <w:rPr>
                <w:b/>
                <w:caps/>
                <w:sz w:val="21"/>
                <w:szCs w:val="21"/>
              </w:rPr>
              <w:t>INGR, M. (45%)</w:t>
            </w:r>
            <w:r w:rsidRPr="00AA2694">
              <w:rPr>
                <w:caps/>
                <w:sz w:val="21"/>
                <w:szCs w:val="21"/>
              </w:rPr>
              <w:t xml:space="preserve">, DoSTÁL, J., MAJEROVÁ, T.: </w:t>
            </w:r>
            <w:r w:rsidRPr="00AA2694">
              <w:rPr>
                <w:sz w:val="21"/>
                <w:szCs w:val="21"/>
              </w:rPr>
              <w:t xml:space="preserve">Enzymological description of multitemplate PCR-Shrinking amplification bias by optimizing the polymerase-template ratio. </w:t>
            </w:r>
            <w:r w:rsidRPr="00AA2694">
              <w:rPr>
                <w:i/>
                <w:sz w:val="21"/>
                <w:szCs w:val="21"/>
              </w:rPr>
              <w:t>Journal of Theoretical Biology</w:t>
            </w:r>
            <w:r w:rsidRPr="00AA2694">
              <w:rPr>
                <w:sz w:val="21"/>
                <w:szCs w:val="21"/>
              </w:rPr>
              <w:t xml:space="preserve"> 382, 178-186, </w:t>
            </w:r>
            <w:r w:rsidRPr="00AA2694">
              <w:rPr>
                <w:b/>
                <w:sz w:val="21"/>
                <w:szCs w:val="21"/>
              </w:rPr>
              <w:t>2015</w:t>
            </w:r>
            <w:r w:rsidRPr="00AA2694">
              <w:rPr>
                <w:sz w:val="21"/>
                <w:szCs w:val="21"/>
              </w:rPr>
              <w:t xml:space="preserve">. DOI 10.1016/j.jtbi.2015.06.048. </w:t>
            </w:r>
          </w:p>
          <w:p w:rsidR="00D14B24" w:rsidRPr="00AA2694" w:rsidRDefault="00892828" w:rsidP="00F85CF5">
            <w:pPr>
              <w:spacing w:after="80"/>
              <w:jc w:val="both"/>
              <w:rPr>
                <w:sz w:val="21"/>
                <w:szCs w:val="21"/>
              </w:rPr>
            </w:pPr>
            <w:hyperlink r:id="rId19" w:tooltip="Find more records by this author" w:history="1">
              <w:r w:rsidR="00D14B24" w:rsidRPr="00AA2694">
                <w:rPr>
                  <w:b/>
                  <w:caps/>
                  <w:sz w:val="21"/>
                  <w:szCs w:val="21"/>
                </w:rPr>
                <w:t>Ingr, M</w:t>
              </w:r>
            </w:hyperlink>
            <w:r w:rsidR="00D14B24" w:rsidRPr="00AA2694">
              <w:rPr>
                <w:b/>
                <w:caps/>
                <w:sz w:val="21"/>
                <w:szCs w:val="21"/>
              </w:rPr>
              <w:t>. (50%)</w:t>
            </w:r>
            <w:r w:rsidR="00D14B24" w:rsidRPr="00AA2694">
              <w:rPr>
                <w:caps/>
                <w:sz w:val="21"/>
                <w:szCs w:val="21"/>
              </w:rPr>
              <w:t xml:space="preserve">, HalabalovÁ, V., Yehya, A., HrnČiŘÍk, J., Chevalier-Lucia, D., Palmade, L., Blayo, C., Konvalinka, J., Dumay, E.: </w:t>
            </w:r>
            <w:r w:rsidR="00D14B24" w:rsidRPr="00AA2694">
              <w:rPr>
                <w:sz w:val="21"/>
                <w:szCs w:val="21"/>
              </w:rPr>
              <w:t xml:space="preserve">Inhibitor and substrate binding induced stability of HIV-1 protease against sequential dissociation and unfolding revealed by high pressure spectroscopy and kinetics. </w:t>
            </w:r>
            <w:r w:rsidR="00D14B24" w:rsidRPr="00AA2694">
              <w:rPr>
                <w:i/>
                <w:sz w:val="21"/>
                <w:szCs w:val="21"/>
              </w:rPr>
              <w:t>PLOS ONE</w:t>
            </w:r>
            <w:r w:rsidR="00D14B24" w:rsidRPr="00AA2694">
              <w:rPr>
                <w:sz w:val="21"/>
                <w:szCs w:val="21"/>
              </w:rPr>
              <w:t xml:space="preserve"> 10, e0119099, </w:t>
            </w:r>
            <w:r w:rsidR="00D14B24" w:rsidRPr="00AA2694">
              <w:rPr>
                <w:b/>
                <w:sz w:val="21"/>
                <w:szCs w:val="21"/>
              </w:rPr>
              <w:t>2015</w:t>
            </w:r>
            <w:r w:rsidR="00D14B24" w:rsidRPr="00AA2694">
              <w:rPr>
                <w:sz w:val="21"/>
                <w:szCs w:val="21"/>
              </w:rPr>
              <w:t xml:space="preserve">. DOI 10.1371/journal.pone.0119099. </w:t>
            </w:r>
          </w:p>
          <w:p w:rsidR="00D14B24" w:rsidRPr="00AA2694" w:rsidRDefault="00D14B24" w:rsidP="00F85CF5">
            <w:pPr>
              <w:spacing w:after="80"/>
              <w:jc w:val="both"/>
              <w:rPr>
                <w:sz w:val="21"/>
                <w:szCs w:val="21"/>
              </w:rPr>
            </w:pPr>
            <w:r w:rsidRPr="00AA2694">
              <w:rPr>
                <w:sz w:val="21"/>
                <w:szCs w:val="21"/>
              </w:rPr>
              <w:t xml:space="preserve">KUTÁLKOVÁ, E., HRNČIŘÍK, J., </w:t>
            </w:r>
            <w:r w:rsidRPr="00AA2694">
              <w:rPr>
                <w:b/>
                <w:sz w:val="21"/>
                <w:szCs w:val="21"/>
              </w:rPr>
              <w:t xml:space="preserve">INGR, M. </w:t>
            </w:r>
            <w:r w:rsidRPr="00AA2694">
              <w:rPr>
                <w:b/>
                <w:sz w:val="21"/>
                <w:szCs w:val="21"/>
                <w:lang w:val="en-US"/>
              </w:rPr>
              <w:t>(40%)</w:t>
            </w:r>
            <w:r w:rsidRPr="00AA2694">
              <w:rPr>
                <w:sz w:val="21"/>
                <w:szCs w:val="21"/>
                <w:lang w:val="en-US"/>
              </w:rPr>
              <w:t xml:space="preserve">: </w:t>
            </w:r>
            <w:r w:rsidRPr="00AA2694">
              <w:rPr>
                <w:sz w:val="21"/>
                <w:szCs w:val="21"/>
              </w:rPr>
              <w:t xml:space="preserve">Pressure induced structural changes and dimer destabilization of HIV-1 protease studied by molecular dynamics simulations. </w:t>
            </w:r>
            <w:r w:rsidRPr="00AA2694">
              <w:rPr>
                <w:i/>
                <w:sz w:val="21"/>
                <w:szCs w:val="21"/>
              </w:rPr>
              <w:t>Physical Chemistry Chemical Physics</w:t>
            </w:r>
            <w:r w:rsidRPr="00AA2694">
              <w:rPr>
                <w:sz w:val="21"/>
                <w:szCs w:val="21"/>
              </w:rPr>
              <w:t xml:space="preserve"> 16, 2596-25915, </w:t>
            </w:r>
            <w:r w:rsidRPr="00AA2694">
              <w:rPr>
                <w:b/>
                <w:sz w:val="21"/>
                <w:szCs w:val="21"/>
              </w:rPr>
              <w:t>2014</w:t>
            </w:r>
            <w:r w:rsidRPr="00AA2694">
              <w:rPr>
                <w:sz w:val="21"/>
                <w:szCs w:val="21"/>
              </w:rPr>
              <w:t xml:space="preserve">. DOI 10.1039/c4cp03676j. </w:t>
            </w:r>
          </w:p>
          <w:p w:rsidR="00D14B24" w:rsidRPr="00AA2694" w:rsidRDefault="00D14B24" w:rsidP="00F64EE2">
            <w:pPr>
              <w:spacing w:after="80"/>
              <w:jc w:val="both"/>
              <w:rPr>
                <w:b/>
              </w:rPr>
            </w:pPr>
            <w:r w:rsidRPr="00AA2694">
              <w:rPr>
                <w:caps/>
                <w:sz w:val="21"/>
                <w:szCs w:val="21"/>
              </w:rPr>
              <w:t>Marušincová, H., Husarová, L., Růžička, J</w:t>
            </w:r>
            <w:r w:rsidRPr="00AA2694">
              <w:rPr>
                <w:sz w:val="21"/>
                <w:szCs w:val="21"/>
              </w:rPr>
              <w:t xml:space="preserve">., </w:t>
            </w:r>
            <w:r w:rsidRPr="00AA2694">
              <w:rPr>
                <w:b/>
                <w:bCs/>
                <w:sz w:val="21"/>
                <w:szCs w:val="21"/>
              </w:rPr>
              <w:t>INGR, M.</w:t>
            </w:r>
            <w:r w:rsidRPr="00AA2694">
              <w:rPr>
                <w:sz w:val="21"/>
                <w:szCs w:val="21"/>
              </w:rPr>
              <w:t xml:space="preserve"> </w:t>
            </w:r>
            <w:r w:rsidRPr="00AA2694">
              <w:rPr>
                <w:b/>
                <w:bCs/>
                <w:caps/>
                <w:sz w:val="21"/>
                <w:szCs w:val="21"/>
              </w:rPr>
              <w:t>(15%)</w:t>
            </w:r>
            <w:r w:rsidRPr="00AA2694">
              <w:rPr>
                <w:caps/>
                <w:sz w:val="21"/>
                <w:szCs w:val="21"/>
              </w:rPr>
              <w:t>,</w:t>
            </w:r>
            <w:r w:rsidRPr="00AA2694">
              <w:rPr>
                <w:sz w:val="21"/>
                <w:szCs w:val="21"/>
              </w:rPr>
              <w:t xml:space="preserve"> et al.: Polyvinyl alcohol biodegradation under denitrifying conditions. </w:t>
            </w:r>
            <w:r w:rsidRPr="00AA2694">
              <w:rPr>
                <w:i/>
                <w:sz w:val="21"/>
                <w:szCs w:val="21"/>
              </w:rPr>
              <w:t xml:space="preserve">International Biodeterioration &amp; Biodegradation </w:t>
            </w:r>
            <w:r w:rsidRPr="00AA2694">
              <w:rPr>
                <w:rStyle w:val="paddingr15"/>
                <w:sz w:val="21"/>
                <w:szCs w:val="21"/>
              </w:rPr>
              <w:t xml:space="preserve">84 (Special Issue), 21-28, </w:t>
            </w:r>
            <w:r w:rsidRPr="00AA2694">
              <w:rPr>
                <w:rStyle w:val="paddingr15"/>
                <w:b/>
                <w:sz w:val="21"/>
                <w:szCs w:val="21"/>
              </w:rPr>
              <w:t>2013</w:t>
            </w:r>
            <w:r w:rsidRPr="00AA2694">
              <w:rPr>
                <w:rStyle w:val="paddingr15"/>
                <w:sz w:val="21"/>
                <w:szCs w:val="21"/>
              </w:rPr>
              <w:t xml:space="preserve">. </w:t>
            </w:r>
            <w:r w:rsidRPr="00AA2694">
              <w:rPr>
                <w:rStyle w:val="Zdraznn"/>
                <w:sz w:val="21"/>
                <w:szCs w:val="21"/>
              </w:rPr>
              <w:t xml:space="preserve">DOI </w:t>
            </w:r>
            <w:r w:rsidRPr="00AA2694">
              <w:rPr>
                <w:rStyle w:val="paddingr15"/>
                <w:sz w:val="21"/>
                <w:szCs w:val="21"/>
              </w:rPr>
              <w:t xml:space="preserve">10.1016/j.ibiod.2013.05.023. </w:t>
            </w:r>
          </w:p>
        </w:tc>
      </w:tr>
      <w:tr w:rsidR="00D14B24" w:rsidTr="00230F53">
        <w:trPr>
          <w:trHeight w:val="218"/>
        </w:trPr>
        <w:tc>
          <w:tcPr>
            <w:tcW w:w="10223" w:type="dxa"/>
            <w:gridSpan w:val="79"/>
            <w:shd w:val="clear" w:color="auto" w:fill="F7CAAC"/>
          </w:tcPr>
          <w:p w:rsidR="00D14B24" w:rsidRDefault="00D14B24" w:rsidP="00F85CF5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14B24" w:rsidRPr="000422C5" w:rsidTr="00230F53">
        <w:trPr>
          <w:trHeight w:val="328"/>
        </w:trPr>
        <w:tc>
          <w:tcPr>
            <w:tcW w:w="10223" w:type="dxa"/>
            <w:gridSpan w:val="79"/>
          </w:tcPr>
          <w:p w:rsidR="00D14B24" w:rsidRDefault="00D14B24" w:rsidP="00F85CF5">
            <w:pPr>
              <w:jc w:val="both"/>
              <w:rPr>
                <w:sz w:val="21"/>
                <w:szCs w:val="21"/>
              </w:rPr>
            </w:pPr>
            <w:r w:rsidRPr="00A778D2">
              <w:rPr>
                <w:sz w:val="21"/>
                <w:szCs w:val="21"/>
              </w:rPr>
              <w:t>1998 – 1999: Univerzita v Heidelbergu, Ústav fyzikální chemie</w:t>
            </w:r>
            <w:r>
              <w:rPr>
                <w:sz w:val="21"/>
                <w:szCs w:val="21"/>
              </w:rPr>
              <w:t xml:space="preserve">, </w:t>
            </w:r>
            <w:r w:rsidRPr="00A778D2">
              <w:rPr>
                <w:sz w:val="21"/>
                <w:szCs w:val="21"/>
              </w:rPr>
              <w:t>Odd. teoretické chemie, Německo, odborná stáž (10 měsíců)</w:t>
            </w:r>
          </w:p>
          <w:p w:rsidR="00230F53" w:rsidRPr="000422C5" w:rsidRDefault="00230F53" w:rsidP="00F85CF5">
            <w:pPr>
              <w:jc w:val="both"/>
              <w:rPr>
                <w:sz w:val="22"/>
                <w:szCs w:val="22"/>
              </w:rPr>
            </w:pPr>
          </w:p>
        </w:tc>
      </w:tr>
      <w:tr w:rsidR="00D14B24" w:rsidTr="00230F53">
        <w:trPr>
          <w:cantSplit/>
          <w:trHeight w:val="470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81" w:type="dxa"/>
            <w:gridSpan w:val="37"/>
          </w:tcPr>
          <w:p w:rsidR="00D14B24" w:rsidRDefault="00D14B24" w:rsidP="00F85CF5">
            <w:pPr>
              <w:jc w:val="both"/>
            </w:pPr>
          </w:p>
        </w:tc>
        <w:tc>
          <w:tcPr>
            <w:tcW w:w="794" w:type="dxa"/>
            <w:gridSpan w:val="10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71" w:type="dxa"/>
            <w:gridSpan w:val="28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</w:tcPr>
          <w:p w:rsidR="00D14B24" w:rsidRDefault="00D14B24" w:rsidP="00F85CF5">
            <w:pPr>
              <w:jc w:val="both"/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599" w:type="dxa"/>
            <w:gridSpan w:val="6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Vysoká škola</w:t>
            </w:r>
          </w:p>
        </w:tc>
        <w:tc>
          <w:tcPr>
            <w:tcW w:w="7624" w:type="dxa"/>
            <w:gridSpan w:val="7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  <w:r>
              <w:t>Univerzita Tomáše Bati ve Zlíně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59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Součást vysoké školy</w:t>
            </w:r>
          </w:p>
        </w:tc>
        <w:tc>
          <w:tcPr>
            <w:tcW w:w="7624" w:type="dxa"/>
            <w:gridSpan w:val="7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  <w:r>
              <w:t>Fakulta technologická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59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Název studijního programu</w:t>
            </w:r>
          </w:p>
        </w:tc>
        <w:tc>
          <w:tcPr>
            <w:tcW w:w="7624" w:type="dxa"/>
            <w:gridSpan w:val="7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  <w:r>
              <w:t>Technologie potravin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59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Jméno a příjmení</w:t>
            </w:r>
          </w:p>
        </w:tc>
        <w:tc>
          <w:tcPr>
            <w:tcW w:w="427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006A55" w:rsidRDefault="00D14B24" w:rsidP="00F85CF5">
            <w:pPr>
              <w:jc w:val="both"/>
              <w:rPr>
                <w:b/>
              </w:rPr>
            </w:pPr>
            <w:bookmarkStart w:id="68" w:name="Janalíková"/>
            <w:bookmarkEnd w:id="68"/>
            <w:r w:rsidRPr="00006A55">
              <w:rPr>
                <w:b/>
              </w:rPr>
              <w:t xml:space="preserve">Magda </w:t>
            </w:r>
            <w:r>
              <w:rPr>
                <w:b/>
              </w:rPr>
              <w:t>Janalíková (</w:t>
            </w:r>
            <w:r w:rsidRPr="00006A55">
              <w:rPr>
                <w:b/>
              </w:rPr>
              <w:t>Doležalová</w:t>
            </w:r>
            <w:r>
              <w:rPr>
                <w:b/>
              </w:rPr>
              <w:t>)</w:t>
            </w:r>
          </w:p>
        </w:tc>
        <w:tc>
          <w:tcPr>
            <w:tcW w:w="69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Tituly</w:t>
            </w:r>
          </w:p>
        </w:tc>
        <w:tc>
          <w:tcPr>
            <w:tcW w:w="2656" w:type="dxa"/>
            <w:gridSpan w:val="3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  <w:r>
              <w:t xml:space="preserve">Mgr., Ph.D. </w:t>
            </w:r>
          </w:p>
        </w:tc>
      </w:tr>
      <w:tr w:rsidR="001E1E5D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59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Rok narození</w:t>
            </w:r>
          </w:p>
        </w:tc>
        <w:tc>
          <w:tcPr>
            <w:tcW w:w="67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t>1979</w:t>
            </w:r>
          </w:p>
        </w:tc>
        <w:tc>
          <w:tcPr>
            <w:tcW w:w="167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typ vztahu k VŠ</w:t>
            </w:r>
          </w:p>
        </w:tc>
        <w:tc>
          <w:tcPr>
            <w:tcW w:w="966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t>pp.</w:t>
            </w:r>
          </w:p>
        </w:tc>
        <w:tc>
          <w:tcPr>
            <w:tcW w:w="96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rozsah</w:t>
            </w:r>
          </w:p>
        </w:tc>
        <w:tc>
          <w:tcPr>
            <w:tcW w:w="69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t>40</w:t>
            </w:r>
          </w:p>
        </w:tc>
        <w:tc>
          <w:tcPr>
            <w:tcW w:w="713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do kdy</w:t>
            </w:r>
          </w:p>
        </w:tc>
        <w:tc>
          <w:tcPr>
            <w:tcW w:w="1943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  <w:r>
              <w:t>N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4946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66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t>---</w:t>
            </w:r>
          </w:p>
        </w:tc>
        <w:tc>
          <w:tcPr>
            <w:tcW w:w="96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rozsah</w:t>
            </w:r>
          </w:p>
        </w:tc>
        <w:tc>
          <w:tcPr>
            <w:tcW w:w="69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t>---</w:t>
            </w:r>
          </w:p>
        </w:tc>
        <w:tc>
          <w:tcPr>
            <w:tcW w:w="713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do kdy</w:t>
            </w:r>
          </w:p>
        </w:tc>
        <w:tc>
          <w:tcPr>
            <w:tcW w:w="1943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5912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65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656" w:type="dxa"/>
            <w:gridSpan w:val="3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rozsah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5912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165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656" w:type="dxa"/>
            <w:gridSpan w:val="3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5912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</w:p>
        </w:tc>
        <w:tc>
          <w:tcPr>
            <w:tcW w:w="165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</w:p>
        </w:tc>
        <w:tc>
          <w:tcPr>
            <w:tcW w:w="2656" w:type="dxa"/>
            <w:gridSpan w:val="3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5912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</w:p>
        </w:tc>
        <w:tc>
          <w:tcPr>
            <w:tcW w:w="165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</w:p>
        </w:tc>
        <w:tc>
          <w:tcPr>
            <w:tcW w:w="2656" w:type="dxa"/>
            <w:gridSpan w:val="3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466"/>
        </w:trPr>
        <w:tc>
          <w:tcPr>
            <w:tcW w:w="10223" w:type="dxa"/>
            <w:gridSpan w:val="79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7548" w:rsidRPr="00B67548" w:rsidRDefault="00DC21D0" w:rsidP="00B67548">
            <w:pPr>
              <w:pStyle w:val="Zkladntext"/>
              <w:spacing w:before="60" w:after="60"/>
              <w:ind w:left="0" w:right="108"/>
              <w:rPr>
                <w:sz w:val="21"/>
                <w:szCs w:val="21"/>
              </w:rPr>
            </w:pPr>
            <w:r w:rsidRPr="00DC21D0">
              <w:rPr>
                <w:b/>
                <w:sz w:val="21"/>
                <w:szCs w:val="21"/>
              </w:rPr>
              <w:t>Laboratory of Food Microbiology</w:t>
            </w:r>
            <w:r w:rsidRPr="00B67548">
              <w:rPr>
                <w:sz w:val="21"/>
                <w:szCs w:val="21"/>
              </w:rPr>
              <w:t xml:space="preserve"> </w:t>
            </w:r>
            <w:r w:rsidR="00B67548" w:rsidRPr="00B67548">
              <w:rPr>
                <w:sz w:val="21"/>
                <w:szCs w:val="21"/>
              </w:rPr>
              <w:t>(50% l)</w:t>
            </w:r>
          </w:p>
          <w:p w:rsidR="00B67548" w:rsidRDefault="00DC21D0" w:rsidP="00B67548">
            <w:pPr>
              <w:pStyle w:val="Zkladntext"/>
              <w:spacing w:before="60" w:after="60"/>
              <w:ind w:left="0" w:right="108"/>
            </w:pPr>
            <w:r w:rsidRPr="006608CE">
              <w:rPr>
                <w:sz w:val="21"/>
                <w:szCs w:val="21"/>
              </w:rPr>
              <w:t>Molecular Biology</w:t>
            </w:r>
            <w:r w:rsidRPr="00B67548">
              <w:rPr>
                <w:sz w:val="21"/>
                <w:szCs w:val="21"/>
              </w:rPr>
              <w:t xml:space="preserve"> </w:t>
            </w:r>
            <w:r w:rsidR="00B67548" w:rsidRPr="00B67548">
              <w:rPr>
                <w:sz w:val="21"/>
                <w:szCs w:val="21"/>
              </w:rPr>
              <w:t>(30% p)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14B24" w:rsidRPr="0076295E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74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123A6" w:rsidRDefault="00D14B24" w:rsidP="00F85CF5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B123A6">
              <w:rPr>
                <w:rFonts w:eastAsia="Arial Unicode MS"/>
                <w:sz w:val="21"/>
                <w:szCs w:val="21"/>
              </w:rPr>
              <w:t xml:space="preserve">2009: UTB Zlín, FT, SP </w:t>
            </w:r>
            <w:r w:rsidRPr="00B123A6">
              <w:rPr>
                <w:sz w:val="21"/>
                <w:szCs w:val="21"/>
              </w:rPr>
              <w:t>Chemie a technologie potravin, obor Technologie potravin, Ph.D.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Údaje o odborném působení od absolvování VŠ</w:t>
            </w:r>
          </w:p>
        </w:tc>
      </w:tr>
      <w:tr w:rsidR="00D14B24" w:rsidRPr="0076295E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376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123A6" w:rsidRDefault="00D14B24" w:rsidP="00F85CF5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B123A6">
              <w:rPr>
                <w:sz w:val="21"/>
                <w:szCs w:val="21"/>
              </w:rPr>
              <w:t>2005 – dosud: UTB Zlín, FT, odborný asistent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14B24" w:rsidRPr="0076295E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184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123A6" w:rsidRDefault="00D14B24" w:rsidP="00F85CF5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B123A6">
              <w:rPr>
                <w:sz w:val="21"/>
                <w:szCs w:val="21"/>
              </w:rPr>
              <w:t>Počet obhájených prací, které vyučující vedl v období 2013 – 2017: 5 BP, 9 DP.</w:t>
            </w: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3276" w:type="dxa"/>
            <w:gridSpan w:val="9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181" w:type="dxa"/>
            <w:gridSpan w:val="15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Rok udělení hodnosti</w:t>
            </w:r>
          </w:p>
        </w:tc>
        <w:tc>
          <w:tcPr>
            <w:tcW w:w="2350" w:type="dxa"/>
            <w:gridSpan w:val="25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Řízení konáno na VŠ</w:t>
            </w:r>
          </w:p>
        </w:tc>
        <w:tc>
          <w:tcPr>
            <w:tcW w:w="2416" w:type="dxa"/>
            <w:gridSpan w:val="30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Ohlasy publikací</w:t>
            </w: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327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181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350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t>---</w:t>
            </w:r>
          </w:p>
        </w:tc>
        <w:tc>
          <w:tcPr>
            <w:tcW w:w="709" w:type="dxa"/>
            <w:gridSpan w:val="13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  <w:sz w:val="18"/>
              </w:rPr>
            </w:pPr>
            <w:r>
              <w:rPr>
                <w:b/>
              </w:rPr>
              <w:t>WOS</w:t>
            </w:r>
          </w:p>
        </w:tc>
        <w:tc>
          <w:tcPr>
            <w:tcW w:w="7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99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14B24" w:rsidRPr="00A47093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70"/>
        </w:trPr>
        <w:tc>
          <w:tcPr>
            <w:tcW w:w="327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Obor jmenovacího řízení</w:t>
            </w:r>
          </w:p>
        </w:tc>
        <w:tc>
          <w:tcPr>
            <w:tcW w:w="2181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Rok udělení hodnosti</w:t>
            </w:r>
          </w:p>
        </w:tc>
        <w:tc>
          <w:tcPr>
            <w:tcW w:w="2350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13"/>
            <w:vMerge w:val="restart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A47093" w:rsidRDefault="00D14B24" w:rsidP="00F85CF5">
            <w:pPr>
              <w:jc w:val="both"/>
              <w:rPr>
                <w:b/>
                <w:highlight w:val="yellow"/>
              </w:rPr>
            </w:pPr>
            <w:r w:rsidRPr="00A47093">
              <w:rPr>
                <w:b/>
              </w:rPr>
              <w:t>62</w:t>
            </w:r>
          </w:p>
        </w:tc>
        <w:tc>
          <w:tcPr>
            <w:tcW w:w="709" w:type="dxa"/>
            <w:gridSpan w:val="8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A47093" w:rsidRDefault="00D14B24" w:rsidP="00F85CF5">
            <w:pPr>
              <w:jc w:val="both"/>
              <w:rPr>
                <w:b/>
              </w:rPr>
            </w:pPr>
            <w:r w:rsidRPr="00A47093">
              <w:rPr>
                <w:b/>
              </w:rPr>
              <w:t>65</w:t>
            </w:r>
          </w:p>
        </w:tc>
        <w:tc>
          <w:tcPr>
            <w:tcW w:w="998" w:type="dxa"/>
            <w:gridSpan w:val="9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A47093" w:rsidRDefault="00D14B24" w:rsidP="00F85CF5">
            <w:pPr>
              <w:jc w:val="both"/>
              <w:rPr>
                <w:b/>
              </w:rPr>
            </w:pPr>
            <w:r w:rsidRPr="00A47093">
              <w:rPr>
                <w:b/>
              </w:rPr>
              <w:t>neevid.</w:t>
            </w: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05"/>
        </w:trPr>
        <w:tc>
          <w:tcPr>
            <w:tcW w:w="327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181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350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t>---</w:t>
            </w:r>
          </w:p>
        </w:tc>
        <w:tc>
          <w:tcPr>
            <w:tcW w:w="709" w:type="dxa"/>
            <w:gridSpan w:val="13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709" w:type="dxa"/>
            <w:gridSpan w:val="8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998" w:type="dxa"/>
            <w:gridSpan w:val="9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14B24" w:rsidRPr="008357D3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123A6" w:rsidRDefault="00D14B24" w:rsidP="00F64EE2">
            <w:pPr>
              <w:spacing w:before="80" w:after="120"/>
              <w:jc w:val="both"/>
              <w:rPr>
                <w:caps/>
                <w:sz w:val="21"/>
                <w:szCs w:val="21"/>
              </w:rPr>
            </w:pPr>
            <w:r w:rsidRPr="00B123A6">
              <w:rPr>
                <w:sz w:val="21"/>
                <w:szCs w:val="21"/>
                <w:shd w:val="clear" w:color="auto" w:fill="FFFFFF"/>
              </w:rPr>
              <w:t xml:space="preserve">BOSÁK, J., MICENKOVÁ, L., </w:t>
            </w:r>
            <w:r w:rsidRPr="00B123A6">
              <w:rPr>
                <w:b/>
                <w:sz w:val="21"/>
                <w:szCs w:val="21"/>
                <w:shd w:val="clear" w:color="auto" w:fill="FFFFFF"/>
              </w:rPr>
              <w:t xml:space="preserve">DOLEŽALOVÁ, M. </w:t>
            </w:r>
            <w:r w:rsidRPr="00B123A6">
              <w:rPr>
                <w:b/>
                <w:caps/>
                <w:color w:val="000000"/>
                <w:sz w:val="21"/>
                <w:szCs w:val="21"/>
              </w:rPr>
              <w:t>(30%)</w:t>
            </w:r>
            <w:r w:rsidRPr="00B123A6">
              <w:rPr>
                <w:caps/>
                <w:color w:val="000000"/>
                <w:sz w:val="21"/>
                <w:szCs w:val="21"/>
              </w:rPr>
              <w:t>,</w:t>
            </w:r>
            <w:r w:rsidRPr="00B123A6">
              <w:rPr>
                <w:sz w:val="21"/>
                <w:szCs w:val="21"/>
                <w:shd w:val="clear" w:color="auto" w:fill="FFFFFF"/>
              </w:rPr>
              <w:t xml:space="preserve"> ŠMAJS, D.: Colicins U and Y inhibit growth of Escherichia coli strains via recognition of conserved OmpA extracellular loop 1. </w:t>
            </w:r>
            <w:r w:rsidRPr="00B123A6">
              <w:rPr>
                <w:i/>
                <w:iCs/>
                <w:sz w:val="21"/>
                <w:szCs w:val="21"/>
                <w:shd w:val="clear" w:color="auto" w:fill="FFFFFF"/>
              </w:rPr>
              <w:t>International Journal of Medical Microbiology</w:t>
            </w:r>
            <w:r w:rsidRPr="00B123A6">
              <w:rPr>
                <w:sz w:val="21"/>
                <w:szCs w:val="21"/>
                <w:shd w:val="clear" w:color="auto" w:fill="FFFFFF"/>
              </w:rPr>
              <w:t> [online], </w:t>
            </w:r>
            <w:r w:rsidRPr="00B123A6">
              <w:rPr>
                <w:bCs/>
                <w:sz w:val="21"/>
                <w:szCs w:val="21"/>
                <w:shd w:val="clear" w:color="auto" w:fill="FFFFFF"/>
              </w:rPr>
              <w:t>306</w:t>
            </w:r>
            <w:r w:rsidRPr="00B123A6">
              <w:rPr>
                <w:sz w:val="21"/>
                <w:szCs w:val="21"/>
                <w:shd w:val="clear" w:color="auto" w:fill="FFFFFF"/>
              </w:rPr>
              <w:t xml:space="preserve">(7), 486-494, </w:t>
            </w:r>
            <w:r w:rsidRPr="00B123A6">
              <w:rPr>
                <w:b/>
                <w:sz w:val="21"/>
                <w:szCs w:val="21"/>
                <w:shd w:val="clear" w:color="auto" w:fill="FFFFFF"/>
              </w:rPr>
              <w:t>2016</w:t>
            </w:r>
            <w:r w:rsidRPr="00B123A6">
              <w:rPr>
                <w:sz w:val="21"/>
                <w:szCs w:val="21"/>
                <w:shd w:val="clear" w:color="auto" w:fill="FFFFFF"/>
              </w:rPr>
              <w:t xml:space="preserve">. ISSN 14384221. </w:t>
            </w:r>
          </w:p>
          <w:p w:rsidR="00D14B24" w:rsidRPr="00B123A6" w:rsidRDefault="00D14B24" w:rsidP="00B123A6">
            <w:pPr>
              <w:spacing w:after="120"/>
              <w:jc w:val="both"/>
              <w:rPr>
                <w:caps/>
                <w:color w:val="000000"/>
                <w:sz w:val="21"/>
                <w:szCs w:val="21"/>
              </w:rPr>
            </w:pPr>
            <w:r w:rsidRPr="00B123A6">
              <w:rPr>
                <w:sz w:val="21"/>
                <w:szCs w:val="21"/>
                <w:shd w:val="clear" w:color="auto" w:fill="FFFFFF"/>
              </w:rPr>
              <w:t xml:space="preserve">BUŇKOVÁ, L., GÁL, R., LORENCOVÁ, E., JANČOVÁ, P., </w:t>
            </w:r>
            <w:r w:rsidRPr="00B123A6">
              <w:rPr>
                <w:b/>
                <w:sz w:val="21"/>
                <w:szCs w:val="21"/>
                <w:shd w:val="clear" w:color="auto" w:fill="FFFFFF"/>
              </w:rPr>
              <w:t>DOLEŽALOVÁ, M.</w:t>
            </w:r>
            <w:r w:rsidRPr="00B123A6">
              <w:rPr>
                <w:sz w:val="21"/>
                <w:szCs w:val="21"/>
                <w:shd w:val="clear" w:color="auto" w:fill="FFFFFF"/>
              </w:rPr>
              <w:t xml:space="preserve"> </w:t>
            </w:r>
            <w:r w:rsidRPr="00B123A6">
              <w:rPr>
                <w:b/>
                <w:sz w:val="21"/>
                <w:szCs w:val="21"/>
                <w:shd w:val="clear" w:color="auto" w:fill="FFFFFF"/>
              </w:rPr>
              <w:t>(5%)</w:t>
            </w:r>
            <w:r w:rsidRPr="00B123A6">
              <w:rPr>
                <w:sz w:val="21"/>
                <w:szCs w:val="21"/>
                <w:shd w:val="clear" w:color="auto" w:fill="FFFFFF"/>
              </w:rPr>
              <w:t>, KMEŤ, V., BUŇKA, F.: Microflora of farm and hunted pheasants in relation to biogenic amines production. </w:t>
            </w:r>
            <w:r w:rsidRPr="00B123A6">
              <w:rPr>
                <w:i/>
                <w:iCs/>
                <w:sz w:val="21"/>
                <w:szCs w:val="21"/>
                <w:shd w:val="clear" w:color="auto" w:fill="FFFFFF"/>
              </w:rPr>
              <w:t>European Journal of Wildlife Research</w:t>
            </w:r>
            <w:r w:rsidRPr="00B123A6">
              <w:rPr>
                <w:sz w:val="21"/>
                <w:szCs w:val="21"/>
                <w:shd w:val="clear" w:color="auto" w:fill="FFFFFF"/>
              </w:rPr>
              <w:t> [online], </w:t>
            </w:r>
            <w:r w:rsidRPr="00B123A6">
              <w:rPr>
                <w:bCs/>
                <w:sz w:val="21"/>
                <w:szCs w:val="21"/>
                <w:shd w:val="clear" w:color="auto" w:fill="FFFFFF"/>
              </w:rPr>
              <w:t>62</w:t>
            </w:r>
            <w:r w:rsidRPr="00B123A6">
              <w:rPr>
                <w:sz w:val="21"/>
                <w:szCs w:val="21"/>
                <w:shd w:val="clear" w:color="auto" w:fill="FFFFFF"/>
              </w:rPr>
              <w:t xml:space="preserve">(3), 341-352, </w:t>
            </w:r>
            <w:r w:rsidRPr="00B123A6">
              <w:rPr>
                <w:b/>
                <w:sz w:val="21"/>
                <w:szCs w:val="21"/>
                <w:shd w:val="clear" w:color="auto" w:fill="FFFFFF"/>
              </w:rPr>
              <w:t>2016</w:t>
            </w:r>
            <w:r w:rsidRPr="00B123A6">
              <w:rPr>
                <w:sz w:val="21"/>
                <w:szCs w:val="21"/>
                <w:shd w:val="clear" w:color="auto" w:fill="FFFFFF"/>
              </w:rPr>
              <w:t>. ISSN 1612-4642</w:t>
            </w:r>
            <w:r w:rsidRPr="00B123A6">
              <w:rPr>
                <w:color w:val="454545"/>
                <w:sz w:val="21"/>
                <w:szCs w:val="21"/>
                <w:shd w:val="clear" w:color="auto" w:fill="FFFFFF"/>
              </w:rPr>
              <w:t>.</w:t>
            </w:r>
            <w:r w:rsidRPr="00B123A6">
              <w:rPr>
                <w:color w:val="000000"/>
                <w:sz w:val="21"/>
                <w:szCs w:val="21"/>
              </w:rPr>
              <w:t xml:space="preserve"> </w:t>
            </w:r>
          </w:p>
          <w:p w:rsidR="00D14B24" w:rsidRPr="00B123A6" w:rsidRDefault="00D14B24" w:rsidP="00B123A6">
            <w:pPr>
              <w:spacing w:after="120"/>
              <w:jc w:val="both"/>
              <w:rPr>
                <w:bCs/>
                <w:caps/>
                <w:color w:val="000000"/>
                <w:sz w:val="21"/>
                <w:szCs w:val="21"/>
              </w:rPr>
            </w:pPr>
            <w:r w:rsidRPr="00B123A6">
              <w:rPr>
                <w:caps/>
                <w:color w:val="000000"/>
                <w:sz w:val="21"/>
                <w:szCs w:val="21"/>
              </w:rPr>
              <w:t xml:space="preserve">Pavlíčková, S., </w:t>
            </w:r>
            <w:r w:rsidRPr="00B123A6">
              <w:rPr>
                <w:b/>
                <w:caps/>
                <w:color w:val="000000"/>
                <w:sz w:val="21"/>
                <w:szCs w:val="21"/>
              </w:rPr>
              <w:t>Doležalová, M. (70%)</w:t>
            </w:r>
            <w:r w:rsidRPr="00B123A6">
              <w:rPr>
                <w:caps/>
                <w:color w:val="000000"/>
                <w:sz w:val="21"/>
                <w:szCs w:val="21"/>
              </w:rPr>
              <w:t>, Holko,</w:t>
            </w:r>
            <w:r w:rsidRPr="00B123A6">
              <w:rPr>
                <w:color w:val="000000"/>
                <w:sz w:val="21"/>
                <w:szCs w:val="21"/>
              </w:rPr>
              <w:t xml:space="preserve"> I.: Resistance and virulence factors of </w:t>
            </w:r>
            <w:r w:rsidRPr="00B123A6">
              <w:rPr>
                <w:i/>
                <w:color w:val="000000"/>
                <w:sz w:val="21"/>
                <w:szCs w:val="21"/>
              </w:rPr>
              <w:t>Escherichia coli</w:t>
            </w:r>
            <w:r w:rsidRPr="00B123A6">
              <w:rPr>
                <w:color w:val="000000"/>
                <w:sz w:val="21"/>
                <w:szCs w:val="21"/>
              </w:rPr>
              <w:t xml:space="preserve"> isolated from chicken. </w:t>
            </w:r>
            <w:r w:rsidRPr="00B123A6">
              <w:rPr>
                <w:i/>
                <w:iCs/>
                <w:color w:val="000000"/>
                <w:sz w:val="21"/>
                <w:szCs w:val="21"/>
              </w:rPr>
              <w:t>Journal of Environmental Science and Health - Part B Pesticides, Food Contaminants, and Agricultural Wastes</w:t>
            </w:r>
            <w:r w:rsidRPr="00B123A6">
              <w:rPr>
                <w:color w:val="000000"/>
                <w:sz w:val="21"/>
                <w:szCs w:val="21"/>
              </w:rPr>
              <w:t xml:space="preserve"> 50(6), 417-421, </w:t>
            </w:r>
            <w:r w:rsidRPr="00B123A6">
              <w:rPr>
                <w:b/>
                <w:color w:val="000000"/>
                <w:sz w:val="21"/>
                <w:szCs w:val="21"/>
              </w:rPr>
              <w:t>2015</w:t>
            </w:r>
            <w:r w:rsidRPr="00B123A6">
              <w:rPr>
                <w:color w:val="000000"/>
                <w:sz w:val="21"/>
                <w:szCs w:val="21"/>
              </w:rPr>
              <w:t xml:space="preserve">. ISSN 0360-1234. </w:t>
            </w:r>
          </w:p>
          <w:p w:rsidR="00D14B24" w:rsidRPr="00B123A6" w:rsidRDefault="00D14B24" w:rsidP="00B123A6">
            <w:pPr>
              <w:spacing w:after="120"/>
              <w:jc w:val="both"/>
              <w:rPr>
                <w:caps/>
                <w:color w:val="000000"/>
                <w:sz w:val="21"/>
                <w:szCs w:val="21"/>
              </w:rPr>
            </w:pPr>
            <w:r w:rsidRPr="00B123A6">
              <w:rPr>
                <w:bCs/>
                <w:caps/>
                <w:color w:val="000000"/>
                <w:sz w:val="21"/>
                <w:szCs w:val="21"/>
              </w:rPr>
              <w:t>Fic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,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V.,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Buňka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,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F.,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Buňková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,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L.,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Budinský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,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P., Burešová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,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P.,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Burg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,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P.,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Černý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,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B.,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 </w:t>
            </w:r>
            <w:r w:rsidRPr="00B123A6">
              <w:rPr>
                <w:b/>
                <w:bCs/>
                <w:caps/>
                <w:color w:val="000000"/>
                <w:sz w:val="21"/>
                <w:szCs w:val="21"/>
              </w:rPr>
              <w:t>Doležalová</w:t>
            </w:r>
            <w:r w:rsidRPr="00B123A6">
              <w:rPr>
                <w:b/>
                <w:caps/>
                <w:color w:val="000000"/>
                <w:sz w:val="21"/>
                <w:szCs w:val="21"/>
              </w:rPr>
              <w:t xml:space="preserve">, </w:t>
            </w:r>
            <w:r w:rsidRPr="00B123A6">
              <w:rPr>
                <w:b/>
                <w:bCs/>
                <w:caps/>
                <w:color w:val="000000"/>
                <w:sz w:val="21"/>
                <w:szCs w:val="21"/>
              </w:rPr>
              <w:t>M. (5%)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,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Fic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,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M.,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Fišera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,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M.,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Kubáň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,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V.,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Marcinčák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,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P.,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Škrovánková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,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S.,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Valášek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,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P.,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Zemánek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,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P.:</w:t>
            </w:r>
            <w:r w:rsidRPr="00B123A6">
              <w:rPr>
                <w:color w:val="000000"/>
                <w:sz w:val="21"/>
                <w:szCs w:val="21"/>
              </w:rPr>
              <w:t xml:space="preserve"> Víno - analýza, technologie, gastronomie. 299 s. Český Těšín: Ing. Václav Helán - 2 THETA, </w:t>
            </w:r>
            <w:r w:rsidRPr="00B123A6">
              <w:rPr>
                <w:b/>
                <w:color w:val="000000"/>
                <w:sz w:val="21"/>
                <w:szCs w:val="21"/>
              </w:rPr>
              <w:t>2015</w:t>
            </w:r>
            <w:r w:rsidRPr="00B123A6">
              <w:rPr>
                <w:color w:val="000000"/>
                <w:sz w:val="21"/>
                <w:szCs w:val="21"/>
              </w:rPr>
              <w:t xml:space="preserve">. ISBN 978-80-86380-77-3. </w:t>
            </w:r>
          </w:p>
          <w:p w:rsidR="00D14B24" w:rsidRPr="008357D3" w:rsidRDefault="00D14B24" w:rsidP="00F64E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0"/>
              <w:jc w:val="both"/>
              <w:rPr>
                <w:b/>
                <w:color w:val="000000"/>
              </w:rPr>
            </w:pPr>
            <w:r w:rsidRPr="00B123A6">
              <w:rPr>
                <w:caps/>
                <w:color w:val="000000"/>
                <w:sz w:val="21"/>
                <w:szCs w:val="21"/>
              </w:rPr>
              <w:t xml:space="preserve">Pavlíčková, S., </w:t>
            </w:r>
            <w:r w:rsidRPr="00B123A6">
              <w:rPr>
                <w:b/>
                <w:caps/>
                <w:color w:val="000000"/>
                <w:sz w:val="21"/>
                <w:szCs w:val="21"/>
              </w:rPr>
              <w:t>Doležalová, M. (50%)</w:t>
            </w:r>
            <w:r w:rsidRPr="00B123A6">
              <w:rPr>
                <w:caps/>
                <w:color w:val="000000"/>
                <w:sz w:val="21"/>
                <w:szCs w:val="21"/>
              </w:rPr>
              <w:t>, Holko, I.:</w:t>
            </w:r>
            <w:r w:rsidRPr="00B123A6">
              <w:rPr>
                <w:color w:val="000000"/>
                <w:sz w:val="21"/>
                <w:szCs w:val="21"/>
              </w:rPr>
              <w:t xml:space="preserve"> Characterization of </w:t>
            </w:r>
            <w:r w:rsidRPr="00B123A6">
              <w:rPr>
                <w:i/>
                <w:color w:val="000000"/>
                <w:sz w:val="21"/>
                <w:szCs w:val="21"/>
              </w:rPr>
              <w:t>Escherichia coli</w:t>
            </w:r>
            <w:r w:rsidRPr="00B123A6">
              <w:rPr>
                <w:color w:val="000000"/>
                <w:sz w:val="21"/>
                <w:szCs w:val="21"/>
              </w:rPr>
              <w:t xml:space="preserve"> strains isolated from food. </w:t>
            </w:r>
            <w:r w:rsidRPr="00B123A6">
              <w:rPr>
                <w:i/>
                <w:color w:val="000000"/>
                <w:sz w:val="21"/>
                <w:szCs w:val="21"/>
              </w:rPr>
              <w:t>The 4th International Scientific Conference Applied Natural Sciences,</w:t>
            </w:r>
            <w:r w:rsidRPr="00B123A6">
              <w:rPr>
                <w:color w:val="000000"/>
                <w:sz w:val="21"/>
                <w:szCs w:val="21"/>
              </w:rPr>
              <w:t xml:space="preserve"> </w:t>
            </w:r>
            <w:r w:rsidRPr="00B123A6">
              <w:rPr>
                <w:b/>
                <w:color w:val="000000"/>
                <w:sz w:val="21"/>
                <w:szCs w:val="21"/>
              </w:rPr>
              <w:t>2013</w:t>
            </w:r>
            <w:r w:rsidRPr="00B123A6">
              <w:rPr>
                <w:color w:val="000000"/>
                <w:sz w:val="21"/>
                <w:szCs w:val="21"/>
              </w:rPr>
              <w:t>. ISBN 978-80-8105-501-0.</w:t>
            </w:r>
            <w:r w:rsidRPr="00245E21">
              <w:rPr>
                <w:color w:val="000000"/>
              </w:rPr>
              <w:t xml:space="preserve"> 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r>
              <w:rPr>
                <w:b/>
              </w:rPr>
              <w:t>Působení v zahraničí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328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r>
              <w:t>---</w:t>
            </w:r>
          </w:p>
          <w:p w:rsidR="00D14B24" w:rsidRDefault="00D14B24" w:rsidP="00F85CF5"/>
          <w:p w:rsidR="00D14B24" w:rsidRDefault="00D14B24" w:rsidP="00F85CF5"/>
          <w:p w:rsidR="00D14B24" w:rsidRDefault="00D14B24" w:rsidP="00F85CF5"/>
          <w:p w:rsidR="00D14B24" w:rsidRDefault="00D14B24" w:rsidP="00F85CF5"/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470"/>
        </w:trPr>
        <w:tc>
          <w:tcPr>
            <w:tcW w:w="24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Podpis </w:t>
            </w:r>
          </w:p>
        </w:tc>
        <w:tc>
          <w:tcPr>
            <w:tcW w:w="4409" w:type="dxa"/>
            <w:gridSpan w:val="3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</w:p>
        </w:tc>
        <w:tc>
          <w:tcPr>
            <w:tcW w:w="76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582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rPr>
          <w:gridAfter w:val="1"/>
          <w:wAfter w:w="163" w:type="dxa"/>
        </w:trPr>
        <w:tc>
          <w:tcPr>
            <w:tcW w:w="10060" w:type="dxa"/>
            <w:gridSpan w:val="7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:rsidR="00D14B24" w:rsidRDefault="00D14B24" w:rsidP="00F85CF5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D14B24" w:rsidRPr="003A1254" w:rsidTr="00230F53">
        <w:trPr>
          <w:gridAfter w:val="1"/>
          <w:wAfter w:w="163" w:type="dxa"/>
        </w:trPr>
        <w:tc>
          <w:tcPr>
            <w:tcW w:w="2599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:rsidR="00D14B24" w:rsidRPr="003A1254" w:rsidRDefault="00D14B24" w:rsidP="00F85CF5">
            <w:pPr>
              <w:jc w:val="both"/>
              <w:rPr>
                <w:b/>
              </w:rPr>
            </w:pPr>
            <w:r w:rsidRPr="003A1254">
              <w:rPr>
                <w:b/>
              </w:rPr>
              <w:t>Vysoká škola</w:t>
            </w:r>
          </w:p>
        </w:tc>
        <w:tc>
          <w:tcPr>
            <w:tcW w:w="7461" w:type="dxa"/>
            <w:gridSpan w:val="72"/>
          </w:tcPr>
          <w:p w:rsidR="00D14B24" w:rsidRPr="003A1254" w:rsidRDefault="00D14B24" w:rsidP="00F85CF5">
            <w:pPr>
              <w:jc w:val="both"/>
            </w:pPr>
            <w:r w:rsidRPr="003A1254">
              <w:t>Univerzita Tomáše Bati ve Zlíně</w:t>
            </w:r>
          </w:p>
        </w:tc>
      </w:tr>
      <w:tr w:rsidR="00D14B24" w:rsidRPr="003A1254" w:rsidTr="00230F53">
        <w:trPr>
          <w:gridAfter w:val="1"/>
          <w:wAfter w:w="163" w:type="dxa"/>
        </w:trPr>
        <w:tc>
          <w:tcPr>
            <w:tcW w:w="2599" w:type="dxa"/>
            <w:gridSpan w:val="6"/>
            <w:shd w:val="clear" w:color="auto" w:fill="F7CAAC"/>
          </w:tcPr>
          <w:p w:rsidR="00D14B24" w:rsidRPr="003A1254" w:rsidRDefault="00D14B24" w:rsidP="00F85CF5">
            <w:pPr>
              <w:jc w:val="both"/>
              <w:rPr>
                <w:b/>
              </w:rPr>
            </w:pPr>
            <w:r w:rsidRPr="003A1254">
              <w:rPr>
                <w:b/>
              </w:rPr>
              <w:t>Součást vysoké školy</w:t>
            </w:r>
          </w:p>
        </w:tc>
        <w:tc>
          <w:tcPr>
            <w:tcW w:w="7461" w:type="dxa"/>
            <w:gridSpan w:val="72"/>
          </w:tcPr>
          <w:p w:rsidR="00D14B24" w:rsidRPr="003A1254" w:rsidRDefault="00D14B24" w:rsidP="00F85CF5">
            <w:pPr>
              <w:jc w:val="both"/>
            </w:pPr>
            <w:r w:rsidRPr="003A1254">
              <w:t>Fakulta technologická</w:t>
            </w:r>
          </w:p>
        </w:tc>
      </w:tr>
      <w:tr w:rsidR="00D14B24" w:rsidRPr="003A1254" w:rsidTr="00230F53">
        <w:trPr>
          <w:gridAfter w:val="1"/>
          <w:wAfter w:w="163" w:type="dxa"/>
        </w:trPr>
        <w:tc>
          <w:tcPr>
            <w:tcW w:w="2599" w:type="dxa"/>
            <w:gridSpan w:val="6"/>
            <w:shd w:val="clear" w:color="auto" w:fill="F7CAAC"/>
          </w:tcPr>
          <w:p w:rsidR="00D14B24" w:rsidRPr="003A1254" w:rsidRDefault="00D14B24" w:rsidP="00F85CF5">
            <w:pPr>
              <w:jc w:val="both"/>
              <w:rPr>
                <w:b/>
              </w:rPr>
            </w:pPr>
            <w:r w:rsidRPr="003A1254">
              <w:rPr>
                <w:b/>
              </w:rPr>
              <w:t>Název studijního programu</w:t>
            </w:r>
          </w:p>
        </w:tc>
        <w:tc>
          <w:tcPr>
            <w:tcW w:w="7461" w:type="dxa"/>
            <w:gridSpan w:val="72"/>
          </w:tcPr>
          <w:p w:rsidR="00D14B24" w:rsidRPr="003A1254" w:rsidRDefault="00D14B24" w:rsidP="00F85CF5">
            <w:pPr>
              <w:jc w:val="both"/>
            </w:pPr>
            <w:r>
              <w:t>Technologie potravin</w:t>
            </w:r>
          </w:p>
        </w:tc>
      </w:tr>
      <w:tr w:rsidR="00D14B24" w:rsidRPr="003A1254" w:rsidTr="00230F53">
        <w:trPr>
          <w:gridAfter w:val="1"/>
          <w:wAfter w:w="163" w:type="dxa"/>
        </w:trPr>
        <w:tc>
          <w:tcPr>
            <w:tcW w:w="2599" w:type="dxa"/>
            <w:gridSpan w:val="6"/>
            <w:shd w:val="clear" w:color="auto" w:fill="F7CAAC"/>
          </w:tcPr>
          <w:p w:rsidR="00D14B24" w:rsidRPr="003A1254" w:rsidRDefault="00D14B24" w:rsidP="00F85CF5">
            <w:pPr>
              <w:jc w:val="both"/>
              <w:rPr>
                <w:b/>
              </w:rPr>
            </w:pPr>
            <w:r w:rsidRPr="003A1254">
              <w:rPr>
                <w:b/>
              </w:rPr>
              <w:t>Jméno a příjmení</w:t>
            </w:r>
          </w:p>
        </w:tc>
        <w:tc>
          <w:tcPr>
            <w:tcW w:w="4559" w:type="dxa"/>
            <w:gridSpan w:val="35"/>
          </w:tcPr>
          <w:p w:rsidR="00D14B24" w:rsidRPr="003A1254" w:rsidRDefault="00D14B24" w:rsidP="00F85CF5">
            <w:pPr>
              <w:jc w:val="both"/>
              <w:rPr>
                <w:b/>
              </w:rPr>
            </w:pPr>
            <w:bookmarkStart w:id="69" w:name="Kašpárková"/>
            <w:bookmarkEnd w:id="69"/>
            <w:r w:rsidRPr="003A1254">
              <w:rPr>
                <w:b/>
              </w:rPr>
              <w:t>Věra Kašpárková</w:t>
            </w:r>
          </w:p>
        </w:tc>
        <w:tc>
          <w:tcPr>
            <w:tcW w:w="726" w:type="dxa"/>
            <w:gridSpan w:val="9"/>
            <w:shd w:val="clear" w:color="auto" w:fill="F7CAAC"/>
          </w:tcPr>
          <w:p w:rsidR="00D14B24" w:rsidRPr="003A1254" w:rsidRDefault="00D14B24" w:rsidP="00F85CF5">
            <w:pPr>
              <w:jc w:val="both"/>
              <w:rPr>
                <w:b/>
              </w:rPr>
            </w:pPr>
            <w:r w:rsidRPr="003A1254">
              <w:rPr>
                <w:b/>
              </w:rPr>
              <w:t>Tituly</w:t>
            </w:r>
          </w:p>
        </w:tc>
        <w:tc>
          <w:tcPr>
            <w:tcW w:w="2176" w:type="dxa"/>
            <w:gridSpan w:val="28"/>
          </w:tcPr>
          <w:p w:rsidR="00D14B24" w:rsidRPr="003A1254" w:rsidRDefault="00D14B24" w:rsidP="00F85CF5">
            <w:pPr>
              <w:jc w:val="both"/>
            </w:pPr>
            <w:r w:rsidRPr="003A1254">
              <w:t>doc. Ing., CSc.</w:t>
            </w:r>
          </w:p>
        </w:tc>
      </w:tr>
      <w:tr w:rsidR="001E1E5D" w:rsidRPr="003A1254" w:rsidTr="00230F53">
        <w:trPr>
          <w:gridAfter w:val="1"/>
          <w:wAfter w:w="163" w:type="dxa"/>
        </w:trPr>
        <w:tc>
          <w:tcPr>
            <w:tcW w:w="2599" w:type="dxa"/>
            <w:gridSpan w:val="6"/>
            <w:shd w:val="clear" w:color="auto" w:fill="F7CAAC"/>
          </w:tcPr>
          <w:p w:rsidR="00D14B24" w:rsidRPr="003A1254" w:rsidRDefault="00D14B24" w:rsidP="00F85CF5">
            <w:pPr>
              <w:jc w:val="both"/>
              <w:rPr>
                <w:b/>
              </w:rPr>
            </w:pPr>
            <w:r w:rsidRPr="003A1254">
              <w:rPr>
                <w:b/>
              </w:rPr>
              <w:t>Rok narození</w:t>
            </w:r>
          </w:p>
        </w:tc>
        <w:tc>
          <w:tcPr>
            <w:tcW w:w="819" w:type="dxa"/>
            <w:gridSpan w:val="6"/>
          </w:tcPr>
          <w:p w:rsidR="00D14B24" w:rsidRPr="003A1254" w:rsidRDefault="00D14B24" w:rsidP="00F85CF5">
            <w:pPr>
              <w:jc w:val="both"/>
            </w:pPr>
            <w:r w:rsidRPr="003A1254">
              <w:t>1961</w:t>
            </w:r>
          </w:p>
        </w:tc>
        <w:tc>
          <w:tcPr>
            <w:tcW w:w="1678" w:type="dxa"/>
            <w:gridSpan w:val="9"/>
            <w:shd w:val="clear" w:color="auto" w:fill="F7CAAC"/>
          </w:tcPr>
          <w:p w:rsidR="00D14B24" w:rsidRPr="003A1254" w:rsidRDefault="00D14B24" w:rsidP="00F85CF5">
            <w:pPr>
              <w:jc w:val="both"/>
              <w:rPr>
                <w:b/>
              </w:rPr>
            </w:pPr>
            <w:r w:rsidRPr="003A1254">
              <w:rPr>
                <w:b/>
              </w:rPr>
              <w:t>typ vztahu k VŠ</w:t>
            </w:r>
          </w:p>
        </w:tc>
        <w:tc>
          <w:tcPr>
            <w:tcW w:w="1067" w:type="dxa"/>
            <w:gridSpan w:val="14"/>
          </w:tcPr>
          <w:p w:rsidR="00D14B24" w:rsidRPr="003A1254" w:rsidRDefault="00D14B24" w:rsidP="00F85CF5">
            <w:pPr>
              <w:jc w:val="both"/>
            </w:pPr>
            <w:r w:rsidRPr="003A1254">
              <w:t>pp.</w:t>
            </w:r>
          </w:p>
        </w:tc>
        <w:tc>
          <w:tcPr>
            <w:tcW w:w="995" w:type="dxa"/>
            <w:gridSpan w:val="6"/>
            <w:shd w:val="clear" w:color="auto" w:fill="F7CAAC"/>
          </w:tcPr>
          <w:p w:rsidR="00D14B24" w:rsidRPr="003A1254" w:rsidRDefault="00D14B24" w:rsidP="00F85CF5">
            <w:pPr>
              <w:jc w:val="both"/>
              <w:rPr>
                <w:b/>
              </w:rPr>
            </w:pPr>
            <w:r w:rsidRPr="003A1254">
              <w:rPr>
                <w:b/>
              </w:rPr>
              <w:t>rozsah</w:t>
            </w:r>
          </w:p>
        </w:tc>
        <w:tc>
          <w:tcPr>
            <w:tcW w:w="726" w:type="dxa"/>
            <w:gridSpan w:val="9"/>
          </w:tcPr>
          <w:p w:rsidR="00D14B24" w:rsidRPr="003A1254" w:rsidRDefault="00D14B24" w:rsidP="00F85CF5">
            <w:pPr>
              <w:jc w:val="both"/>
            </w:pPr>
            <w:r w:rsidRPr="003A1254">
              <w:t>40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Pr="003A1254" w:rsidRDefault="00D14B24" w:rsidP="00F85CF5">
            <w:pPr>
              <w:jc w:val="both"/>
              <w:rPr>
                <w:b/>
              </w:rPr>
            </w:pPr>
            <w:r w:rsidRPr="003A1254">
              <w:rPr>
                <w:b/>
              </w:rPr>
              <w:t>do kdy</w:t>
            </w:r>
          </w:p>
        </w:tc>
        <w:tc>
          <w:tcPr>
            <w:tcW w:w="1558" w:type="dxa"/>
            <w:gridSpan w:val="17"/>
          </w:tcPr>
          <w:p w:rsidR="00D14B24" w:rsidRPr="003A1254" w:rsidRDefault="00D14B24" w:rsidP="00F85CF5">
            <w:pPr>
              <w:jc w:val="both"/>
            </w:pPr>
            <w:r w:rsidRPr="003A1254">
              <w:t>N</w:t>
            </w:r>
          </w:p>
        </w:tc>
      </w:tr>
      <w:tr w:rsidR="00D14B24" w:rsidRPr="003A1254" w:rsidTr="00230F53">
        <w:trPr>
          <w:gridAfter w:val="1"/>
          <w:wAfter w:w="163" w:type="dxa"/>
        </w:trPr>
        <w:tc>
          <w:tcPr>
            <w:tcW w:w="5096" w:type="dxa"/>
            <w:gridSpan w:val="21"/>
            <w:shd w:val="clear" w:color="auto" w:fill="F7CAAC"/>
          </w:tcPr>
          <w:p w:rsidR="00D14B24" w:rsidRPr="003A1254" w:rsidRDefault="00D14B24" w:rsidP="00F85CF5">
            <w:pPr>
              <w:jc w:val="both"/>
              <w:rPr>
                <w:b/>
              </w:rPr>
            </w:pPr>
            <w:r w:rsidRPr="003A1254">
              <w:rPr>
                <w:b/>
              </w:rPr>
              <w:t>Typ vztahu na součásti VŠ, která uskutečňuje st. program</w:t>
            </w:r>
          </w:p>
        </w:tc>
        <w:tc>
          <w:tcPr>
            <w:tcW w:w="1067" w:type="dxa"/>
            <w:gridSpan w:val="14"/>
          </w:tcPr>
          <w:p w:rsidR="00D14B24" w:rsidRPr="003A1254" w:rsidRDefault="00D14B24" w:rsidP="00F85CF5">
            <w:pPr>
              <w:jc w:val="both"/>
            </w:pPr>
            <w:r w:rsidRPr="003A1254">
              <w:t>---</w:t>
            </w:r>
          </w:p>
        </w:tc>
        <w:tc>
          <w:tcPr>
            <w:tcW w:w="995" w:type="dxa"/>
            <w:gridSpan w:val="6"/>
            <w:shd w:val="clear" w:color="auto" w:fill="F7CAAC"/>
          </w:tcPr>
          <w:p w:rsidR="00D14B24" w:rsidRPr="003A1254" w:rsidRDefault="00D14B24" w:rsidP="00F85CF5">
            <w:pPr>
              <w:jc w:val="both"/>
              <w:rPr>
                <w:b/>
              </w:rPr>
            </w:pPr>
            <w:r w:rsidRPr="003A1254">
              <w:rPr>
                <w:b/>
              </w:rPr>
              <w:t>rozsah</w:t>
            </w:r>
          </w:p>
        </w:tc>
        <w:tc>
          <w:tcPr>
            <w:tcW w:w="726" w:type="dxa"/>
            <w:gridSpan w:val="9"/>
          </w:tcPr>
          <w:p w:rsidR="00D14B24" w:rsidRPr="003A1254" w:rsidRDefault="00D14B24" w:rsidP="00F85CF5">
            <w:pPr>
              <w:jc w:val="both"/>
            </w:pPr>
            <w:r w:rsidRPr="003A1254">
              <w:t>---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Pr="003A1254" w:rsidRDefault="00D14B24" w:rsidP="00F85CF5">
            <w:pPr>
              <w:jc w:val="both"/>
              <w:rPr>
                <w:b/>
              </w:rPr>
            </w:pPr>
            <w:r w:rsidRPr="003A1254">
              <w:rPr>
                <w:b/>
              </w:rPr>
              <w:t>do kdy</w:t>
            </w:r>
          </w:p>
        </w:tc>
        <w:tc>
          <w:tcPr>
            <w:tcW w:w="1558" w:type="dxa"/>
            <w:gridSpan w:val="17"/>
          </w:tcPr>
          <w:p w:rsidR="00D14B24" w:rsidRPr="003A1254" w:rsidRDefault="00D14B24" w:rsidP="00F85CF5">
            <w:pPr>
              <w:jc w:val="both"/>
              <w:rPr>
                <w:highlight w:val="green"/>
              </w:rPr>
            </w:pPr>
            <w:r w:rsidRPr="003A1254">
              <w:t>---</w:t>
            </w:r>
          </w:p>
        </w:tc>
      </w:tr>
      <w:tr w:rsidR="00D14B24" w:rsidRPr="003A1254" w:rsidTr="00230F53">
        <w:trPr>
          <w:gridAfter w:val="1"/>
          <w:wAfter w:w="163" w:type="dxa"/>
        </w:trPr>
        <w:tc>
          <w:tcPr>
            <w:tcW w:w="6163" w:type="dxa"/>
            <w:gridSpan w:val="35"/>
            <w:shd w:val="clear" w:color="auto" w:fill="F7CAAC"/>
          </w:tcPr>
          <w:p w:rsidR="00D14B24" w:rsidRPr="003A1254" w:rsidRDefault="00D14B24" w:rsidP="00F85CF5">
            <w:pPr>
              <w:jc w:val="both"/>
            </w:pPr>
            <w:r w:rsidRPr="003A1254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21" w:type="dxa"/>
            <w:gridSpan w:val="15"/>
            <w:shd w:val="clear" w:color="auto" w:fill="F7CAAC"/>
          </w:tcPr>
          <w:p w:rsidR="00D14B24" w:rsidRPr="003A1254" w:rsidRDefault="00D14B24" w:rsidP="00F85CF5">
            <w:pPr>
              <w:jc w:val="both"/>
              <w:rPr>
                <w:b/>
              </w:rPr>
            </w:pPr>
            <w:r w:rsidRPr="003A1254">
              <w:rPr>
                <w:b/>
              </w:rPr>
              <w:t>typ prac. vztahu</w:t>
            </w:r>
          </w:p>
        </w:tc>
        <w:tc>
          <w:tcPr>
            <w:tcW w:w="2176" w:type="dxa"/>
            <w:gridSpan w:val="28"/>
            <w:shd w:val="clear" w:color="auto" w:fill="F7CAAC"/>
          </w:tcPr>
          <w:p w:rsidR="00D14B24" w:rsidRPr="003A1254" w:rsidRDefault="00D14B24" w:rsidP="00F85CF5">
            <w:pPr>
              <w:jc w:val="both"/>
              <w:rPr>
                <w:b/>
              </w:rPr>
            </w:pPr>
            <w:r w:rsidRPr="003A1254">
              <w:rPr>
                <w:b/>
              </w:rPr>
              <w:t>rozsah</w:t>
            </w:r>
          </w:p>
        </w:tc>
      </w:tr>
      <w:tr w:rsidR="00D14B24" w:rsidRPr="003A1254" w:rsidTr="00230F53">
        <w:trPr>
          <w:gridAfter w:val="1"/>
          <w:wAfter w:w="163" w:type="dxa"/>
        </w:trPr>
        <w:tc>
          <w:tcPr>
            <w:tcW w:w="6163" w:type="dxa"/>
            <w:gridSpan w:val="35"/>
          </w:tcPr>
          <w:p w:rsidR="00D14B24" w:rsidRPr="003A1254" w:rsidRDefault="00D14B24" w:rsidP="00F85CF5">
            <w:pPr>
              <w:jc w:val="both"/>
            </w:pPr>
            <w:r w:rsidRPr="003A1254">
              <w:t>---</w:t>
            </w:r>
          </w:p>
        </w:tc>
        <w:tc>
          <w:tcPr>
            <w:tcW w:w="1721" w:type="dxa"/>
            <w:gridSpan w:val="15"/>
          </w:tcPr>
          <w:p w:rsidR="00D14B24" w:rsidRPr="003A1254" w:rsidRDefault="00D14B24" w:rsidP="00F85CF5">
            <w:pPr>
              <w:jc w:val="both"/>
            </w:pPr>
            <w:r w:rsidRPr="003A1254">
              <w:t>---</w:t>
            </w:r>
          </w:p>
        </w:tc>
        <w:tc>
          <w:tcPr>
            <w:tcW w:w="2176" w:type="dxa"/>
            <w:gridSpan w:val="28"/>
          </w:tcPr>
          <w:p w:rsidR="00D14B24" w:rsidRPr="003A1254" w:rsidRDefault="00D14B24" w:rsidP="00F85CF5">
            <w:pPr>
              <w:jc w:val="both"/>
            </w:pPr>
            <w:r w:rsidRPr="003A1254">
              <w:t>---</w:t>
            </w:r>
          </w:p>
        </w:tc>
      </w:tr>
      <w:tr w:rsidR="00D14B24" w:rsidRPr="003A1254" w:rsidTr="00230F53">
        <w:trPr>
          <w:gridAfter w:val="1"/>
          <w:wAfter w:w="163" w:type="dxa"/>
        </w:trPr>
        <w:tc>
          <w:tcPr>
            <w:tcW w:w="10060" w:type="dxa"/>
            <w:gridSpan w:val="78"/>
            <w:shd w:val="clear" w:color="auto" w:fill="F7CAAC"/>
          </w:tcPr>
          <w:p w:rsidR="00D14B24" w:rsidRPr="003A1254" w:rsidRDefault="00D14B24" w:rsidP="00F85CF5">
            <w:pPr>
              <w:jc w:val="both"/>
            </w:pPr>
            <w:r w:rsidRPr="003A1254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14B24" w:rsidRPr="003A1254" w:rsidTr="00230F53">
        <w:trPr>
          <w:gridAfter w:val="1"/>
          <w:wAfter w:w="163" w:type="dxa"/>
          <w:trHeight w:val="328"/>
        </w:trPr>
        <w:tc>
          <w:tcPr>
            <w:tcW w:w="10060" w:type="dxa"/>
            <w:gridSpan w:val="78"/>
            <w:tcBorders>
              <w:top w:val="nil"/>
            </w:tcBorders>
          </w:tcPr>
          <w:p w:rsidR="00D14B24" w:rsidRPr="00B67548" w:rsidRDefault="00DC21D0" w:rsidP="00B67548">
            <w:pPr>
              <w:pStyle w:val="Zkladntext"/>
              <w:spacing w:before="60" w:after="60"/>
              <w:ind w:left="0" w:right="108"/>
              <w:rPr>
                <w:sz w:val="21"/>
                <w:szCs w:val="21"/>
              </w:rPr>
            </w:pPr>
            <w:r w:rsidRPr="00DC21D0">
              <w:rPr>
                <w:b/>
                <w:sz w:val="21"/>
                <w:szCs w:val="21"/>
              </w:rPr>
              <w:t>Technology of Fats and Detergents</w:t>
            </w:r>
            <w:r w:rsidRPr="00B67548">
              <w:rPr>
                <w:sz w:val="21"/>
                <w:szCs w:val="21"/>
              </w:rPr>
              <w:t xml:space="preserve"> </w:t>
            </w:r>
            <w:r w:rsidR="00B67548" w:rsidRPr="00B67548">
              <w:rPr>
                <w:sz w:val="21"/>
                <w:szCs w:val="21"/>
              </w:rPr>
              <w:t>(50% p)</w:t>
            </w:r>
          </w:p>
        </w:tc>
      </w:tr>
      <w:tr w:rsidR="00D14B24" w:rsidRPr="003A1254" w:rsidTr="00230F53">
        <w:trPr>
          <w:gridAfter w:val="1"/>
          <w:wAfter w:w="163" w:type="dxa"/>
        </w:trPr>
        <w:tc>
          <w:tcPr>
            <w:tcW w:w="10060" w:type="dxa"/>
            <w:gridSpan w:val="78"/>
            <w:shd w:val="clear" w:color="auto" w:fill="F7CAAC"/>
          </w:tcPr>
          <w:p w:rsidR="00D14B24" w:rsidRPr="003A1254" w:rsidRDefault="00D14B24" w:rsidP="00F85CF5">
            <w:pPr>
              <w:jc w:val="both"/>
            </w:pPr>
            <w:r w:rsidRPr="003A1254">
              <w:rPr>
                <w:b/>
              </w:rPr>
              <w:t xml:space="preserve">Údaje o vzdělání na VŠ </w:t>
            </w:r>
          </w:p>
        </w:tc>
      </w:tr>
      <w:tr w:rsidR="00D14B24" w:rsidRPr="003A1254" w:rsidTr="00230F53">
        <w:trPr>
          <w:gridAfter w:val="1"/>
          <w:wAfter w:w="163" w:type="dxa"/>
          <w:trHeight w:val="182"/>
        </w:trPr>
        <w:tc>
          <w:tcPr>
            <w:tcW w:w="10060" w:type="dxa"/>
            <w:gridSpan w:val="78"/>
          </w:tcPr>
          <w:p w:rsidR="00D14B24" w:rsidRPr="001C2317" w:rsidRDefault="00D14B24" w:rsidP="00F85CF5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1C2317">
              <w:rPr>
                <w:rFonts w:eastAsia="Calibri"/>
                <w:sz w:val="21"/>
                <w:szCs w:val="21"/>
              </w:rPr>
              <w:t xml:space="preserve">1990: VUT Brno, FT, </w:t>
            </w:r>
            <w:r w:rsidRPr="001C2317">
              <w:rPr>
                <w:sz w:val="21"/>
                <w:szCs w:val="21"/>
              </w:rPr>
              <w:t>obor Nauka o nekovových materiálech, CSc.</w:t>
            </w:r>
          </w:p>
        </w:tc>
      </w:tr>
      <w:tr w:rsidR="00D14B24" w:rsidRPr="003A1254" w:rsidTr="00230F53">
        <w:trPr>
          <w:gridAfter w:val="1"/>
          <w:wAfter w:w="163" w:type="dxa"/>
        </w:trPr>
        <w:tc>
          <w:tcPr>
            <w:tcW w:w="10060" w:type="dxa"/>
            <w:gridSpan w:val="78"/>
            <w:shd w:val="clear" w:color="auto" w:fill="F7CAAC"/>
          </w:tcPr>
          <w:p w:rsidR="00D14B24" w:rsidRPr="003A1254" w:rsidRDefault="00D14B24" w:rsidP="00F85CF5">
            <w:pPr>
              <w:jc w:val="both"/>
              <w:rPr>
                <w:b/>
              </w:rPr>
            </w:pPr>
            <w:r w:rsidRPr="003A1254">
              <w:rPr>
                <w:b/>
              </w:rPr>
              <w:t>Údaje o odborném působení od absolvování VŠ</w:t>
            </w:r>
          </w:p>
        </w:tc>
      </w:tr>
      <w:tr w:rsidR="00D14B24" w:rsidRPr="003A1254" w:rsidTr="00230F53">
        <w:trPr>
          <w:gridAfter w:val="1"/>
          <w:wAfter w:w="163" w:type="dxa"/>
          <w:trHeight w:val="927"/>
        </w:trPr>
        <w:tc>
          <w:tcPr>
            <w:tcW w:w="10060" w:type="dxa"/>
            <w:gridSpan w:val="78"/>
          </w:tcPr>
          <w:p w:rsidR="00D14B24" w:rsidRPr="001C2317" w:rsidRDefault="00D14B24" w:rsidP="00F85CF5">
            <w:pPr>
              <w:spacing w:before="60"/>
              <w:jc w:val="both"/>
              <w:rPr>
                <w:sz w:val="21"/>
                <w:szCs w:val="21"/>
              </w:rPr>
            </w:pPr>
            <w:r w:rsidRPr="001C2317">
              <w:rPr>
                <w:sz w:val="21"/>
                <w:szCs w:val="21"/>
              </w:rPr>
              <w:t>1991 – 1993: Statoil (Borealis), Stathelle, Norsko, postdoc., výzkumný pracovník</w:t>
            </w:r>
          </w:p>
          <w:p w:rsidR="00D14B24" w:rsidRPr="001C2317" w:rsidRDefault="00D14B24" w:rsidP="00B123A6">
            <w:pPr>
              <w:spacing w:before="20"/>
              <w:jc w:val="both"/>
              <w:rPr>
                <w:sz w:val="21"/>
                <w:szCs w:val="21"/>
              </w:rPr>
            </w:pPr>
            <w:r w:rsidRPr="001C2317">
              <w:rPr>
                <w:sz w:val="21"/>
                <w:szCs w:val="21"/>
              </w:rPr>
              <w:t>1993 – 2002: Amersham Health (GE Healthcare), Oslo, Norsko, výzkumný pracovník – senior researcher</w:t>
            </w:r>
          </w:p>
          <w:p w:rsidR="00D14B24" w:rsidRPr="001C2317" w:rsidRDefault="00D14B24" w:rsidP="00B123A6">
            <w:pPr>
              <w:spacing w:before="20"/>
              <w:jc w:val="both"/>
              <w:rPr>
                <w:sz w:val="21"/>
                <w:szCs w:val="21"/>
              </w:rPr>
            </w:pPr>
            <w:r w:rsidRPr="001C2317">
              <w:rPr>
                <w:sz w:val="21"/>
                <w:szCs w:val="21"/>
              </w:rPr>
              <w:t>2002 – 2004: Institut pro testování a certifikaci, Zlín, certifikační specialista – zdravotnické prostředky</w:t>
            </w:r>
          </w:p>
          <w:p w:rsidR="00D14B24" w:rsidRPr="003A1254" w:rsidRDefault="00D14B24" w:rsidP="00F85CF5">
            <w:pPr>
              <w:spacing w:after="60"/>
              <w:jc w:val="both"/>
            </w:pPr>
            <w:r w:rsidRPr="001C2317">
              <w:rPr>
                <w:sz w:val="21"/>
                <w:szCs w:val="21"/>
              </w:rPr>
              <w:t>2005 – dosud: UTB Zlín, odborný asistent, docent</w:t>
            </w:r>
          </w:p>
        </w:tc>
      </w:tr>
      <w:tr w:rsidR="00D14B24" w:rsidRPr="003A1254" w:rsidTr="00230F53">
        <w:trPr>
          <w:gridAfter w:val="1"/>
          <w:wAfter w:w="163" w:type="dxa"/>
          <w:trHeight w:val="250"/>
        </w:trPr>
        <w:tc>
          <w:tcPr>
            <w:tcW w:w="10060" w:type="dxa"/>
            <w:gridSpan w:val="78"/>
            <w:shd w:val="clear" w:color="auto" w:fill="F7CAAC"/>
          </w:tcPr>
          <w:p w:rsidR="00D14B24" w:rsidRPr="003A1254" w:rsidRDefault="00D14B24" w:rsidP="00F85CF5">
            <w:pPr>
              <w:jc w:val="both"/>
            </w:pPr>
            <w:r w:rsidRPr="003A1254">
              <w:rPr>
                <w:b/>
              </w:rPr>
              <w:t>Zkušenosti s vedením kvalifikačních a rigorózních prací</w:t>
            </w:r>
          </w:p>
        </w:tc>
      </w:tr>
      <w:tr w:rsidR="00D14B24" w:rsidRPr="003A1254" w:rsidTr="00230F53">
        <w:trPr>
          <w:gridAfter w:val="1"/>
          <w:wAfter w:w="163" w:type="dxa"/>
          <w:trHeight w:val="184"/>
        </w:trPr>
        <w:tc>
          <w:tcPr>
            <w:tcW w:w="10060" w:type="dxa"/>
            <w:gridSpan w:val="78"/>
          </w:tcPr>
          <w:p w:rsidR="00D14B24" w:rsidRPr="001C2317" w:rsidRDefault="00D14B24" w:rsidP="00B123A6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1C2317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1C2317">
              <w:rPr>
                <w:rFonts w:eastAsia="Calibri"/>
                <w:sz w:val="21"/>
                <w:szCs w:val="21"/>
              </w:rPr>
              <w:t xml:space="preserve">– </w:t>
            </w:r>
            <w:r w:rsidRPr="001C2317">
              <w:rPr>
                <w:sz w:val="21"/>
                <w:szCs w:val="21"/>
              </w:rPr>
              <w:t>2017: 5 BP, 13 DP, 2 DisP.</w:t>
            </w:r>
          </w:p>
        </w:tc>
      </w:tr>
      <w:tr w:rsidR="00D14B24" w:rsidRPr="003A1254" w:rsidTr="00230F53">
        <w:trPr>
          <w:gridAfter w:val="1"/>
          <w:wAfter w:w="163" w:type="dxa"/>
          <w:cantSplit/>
        </w:trPr>
        <w:tc>
          <w:tcPr>
            <w:tcW w:w="3418" w:type="dxa"/>
            <w:gridSpan w:val="12"/>
            <w:tcBorders>
              <w:top w:val="single" w:sz="12" w:space="0" w:color="auto"/>
            </w:tcBorders>
            <w:shd w:val="clear" w:color="auto" w:fill="F7CAAC"/>
          </w:tcPr>
          <w:p w:rsidR="00D14B24" w:rsidRPr="003A1254" w:rsidRDefault="00D14B24" w:rsidP="00F85CF5">
            <w:pPr>
              <w:jc w:val="both"/>
            </w:pPr>
            <w:r w:rsidRPr="003A1254">
              <w:rPr>
                <w:b/>
              </w:rPr>
              <w:t xml:space="preserve">Obor habilitačního řízení </w:t>
            </w:r>
          </w:p>
        </w:tc>
        <w:tc>
          <w:tcPr>
            <w:tcW w:w="2259" w:type="dxa"/>
            <w:gridSpan w:val="16"/>
            <w:tcBorders>
              <w:top w:val="single" w:sz="12" w:space="0" w:color="auto"/>
            </w:tcBorders>
            <w:shd w:val="clear" w:color="auto" w:fill="F7CAAC"/>
          </w:tcPr>
          <w:p w:rsidR="00D14B24" w:rsidRPr="003A1254" w:rsidRDefault="00D14B24" w:rsidP="00F85CF5">
            <w:pPr>
              <w:jc w:val="both"/>
            </w:pPr>
            <w:r w:rsidRPr="003A1254"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D14B24" w:rsidRPr="003A1254" w:rsidRDefault="00D14B24" w:rsidP="00F85CF5">
            <w:pPr>
              <w:jc w:val="both"/>
            </w:pPr>
            <w:r w:rsidRPr="003A1254">
              <w:rPr>
                <w:b/>
              </w:rPr>
              <w:t>Řízení konáno na VŠ</w:t>
            </w:r>
          </w:p>
        </w:tc>
        <w:tc>
          <w:tcPr>
            <w:tcW w:w="2108" w:type="dxa"/>
            <w:gridSpan w:val="27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D14B24" w:rsidRPr="003A1254" w:rsidRDefault="00D14B24" w:rsidP="00F85CF5">
            <w:pPr>
              <w:jc w:val="both"/>
              <w:rPr>
                <w:b/>
              </w:rPr>
            </w:pPr>
            <w:r w:rsidRPr="003A1254">
              <w:rPr>
                <w:b/>
              </w:rPr>
              <w:t>Ohlasy publikací</w:t>
            </w:r>
          </w:p>
        </w:tc>
      </w:tr>
      <w:tr w:rsidR="00D14B24" w:rsidRPr="0000775C" w:rsidTr="00230F53">
        <w:trPr>
          <w:gridAfter w:val="1"/>
          <w:wAfter w:w="163" w:type="dxa"/>
          <w:cantSplit/>
        </w:trPr>
        <w:tc>
          <w:tcPr>
            <w:tcW w:w="3418" w:type="dxa"/>
            <w:gridSpan w:val="12"/>
          </w:tcPr>
          <w:p w:rsidR="00D14B24" w:rsidRPr="003A1254" w:rsidRDefault="00D14B24" w:rsidP="00B123A6">
            <w:pPr>
              <w:spacing w:before="40" w:after="40"/>
              <w:jc w:val="both"/>
            </w:pPr>
            <w:r w:rsidRPr="003A1254">
              <w:rPr>
                <w:rFonts w:eastAsia="Calibri"/>
                <w:lang w:eastAsia="en-US"/>
              </w:rPr>
              <w:t>Technologie makromolekulárních látek</w:t>
            </w:r>
          </w:p>
        </w:tc>
        <w:tc>
          <w:tcPr>
            <w:tcW w:w="2259" w:type="dxa"/>
            <w:gridSpan w:val="16"/>
          </w:tcPr>
          <w:p w:rsidR="00D14B24" w:rsidRPr="003A1254" w:rsidRDefault="00D14B24" w:rsidP="00B123A6">
            <w:pPr>
              <w:spacing w:before="40" w:after="40"/>
              <w:jc w:val="both"/>
            </w:pPr>
            <w:r w:rsidRPr="003A1254">
              <w:t>2010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</w:tcPr>
          <w:p w:rsidR="00D14B24" w:rsidRPr="003A1254" w:rsidRDefault="00D14B24" w:rsidP="00B123A6">
            <w:pPr>
              <w:spacing w:before="40" w:after="40"/>
              <w:jc w:val="both"/>
            </w:pPr>
            <w:r w:rsidRPr="003A1254">
              <w:t>UTB Zlín</w:t>
            </w:r>
          </w:p>
        </w:tc>
        <w:tc>
          <w:tcPr>
            <w:tcW w:w="661" w:type="dxa"/>
            <w:gridSpan w:val="12"/>
            <w:tcBorders>
              <w:left w:val="single" w:sz="12" w:space="0" w:color="auto"/>
            </w:tcBorders>
            <w:shd w:val="clear" w:color="auto" w:fill="F7CAAC"/>
          </w:tcPr>
          <w:p w:rsidR="00D14B24" w:rsidRPr="0000775C" w:rsidRDefault="00D14B24" w:rsidP="00F85CF5">
            <w:pPr>
              <w:jc w:val="both"/>
              <w:rPr>
                <w:sz w:val="18"/>
                <w:szCs w:val="18"/>
              </w:rPr>
            </w:pPr>
            <w:r w:rsidRPr="0000775C">
              <w:rPr>
                <w:b/>
                <w:sz w:val="18"/>
                <w:szCs w:val="18"/>
              </w:rPr>
              <w:t>WOS</w:t>
            </w:r>
          </w:p>
        </w:tc>
        <w:tc>
          <w:tcPr>
            <w:tcW w:w="699" w:type="dxa"/>
            <w:gridSpan w:val="8"/>
            <w:shd w:val="clear" w:color="auto" w:fill="F7CAAC"/>
          </w:tcPr>
          <w:p w:rsidR="00D14B24" w:rsidRPr="0000775C" w:rsidRDefault="00D14B24" w:rsidP="00F85CF5">
            <w:pPr>
              <w:jc w:val="both"/>
              <w:rPr>
                <w:sz w:val="18"/>
                <w:szCs w:val="18"/>
              </w:rPr>
            </w:pPr>
            <w:r w:rsidRPr="0000775C">
              <w:rPr>
                <w:b/>
                <w:sz w:val="18"/>
                <w:szCs w:val="18"/>
              </w:rPr>
              <w:t>Scopus</w:t>
            </w:r>
          </w:p>
        </w:tc>
        <w:tc>
          <w:tcPr>
            <w:tcW w:w="748" w:type="dxa"/>
            <w:gridSpan w:val="7"/>
            <w:shd w:val="clear" w:color="auto" w:fill="F7CAAC"/>
          </w:tcPr>
          <w:p w:rsidR="00D14B24" w:rsidRPr="0000775C" w:rsidRDefault="00D14B24" w:rsidP="00F85CF5">
            <w:pPr>
              <w:jc w:val="both"/>
              <w:rPr>
                <w:sz w:val="18"/>
                <w:szCs w:val="18"/>
              </w:rPr>
            </w:pPr>
            <w:r w:rsidRPr="0000775C">
              <w:rPr>
                <w:b/>
                <w:sz w:val="18"/>
                <w:szCs w:val="18"/>
              </w:rPr>
              <w:t>ostatní</w:t>
            </w:r>
          </w:p>
        </w:tc>
      </w:tr>
      <w:tr w:rsidR="00D14B24" w:rsidRPr="00A11897" w:rsidTr="00230F53">
        <w:trPr>
          <w:gridAfter w:val="1"/>
          <w:wAfter w:w="163" w:type="dxa"/>
          <w:cantSplit/>
          <w:trHeight w:val="70"/>
        </w:trPr>
        <w:tc>
          <w:tcPr>
            <w:tcW w:w="3418" w:type="dxa"/>
            <w:gridSpan w:val="12"/>
            <w:shd w:val="clear" w:color="auto" w:fill="F7CAAC"/>
          </w:tcPr>
          <w:p w:rsidR="00D14B24" w:rsidRPr="003A1254" w:rsidRDefault="00D14B24" w:rsidP="00F85CF5">
            <w:pPr>
              <w:jc w:val="both"/>
            </w:pPr>
            <w:r w:rsidRPr="003A1254">
              <w:rPr>
                <w:b/>
              </w:rPr>
              <w:t>Obor jmenovacího řízení</w:t>
            </w:r>
          </w:p>
        </w:tc>
        <w:tc>
          <w:tcPr>
            <w:tcW w:w="2259" w:type="dxa"/>
            <w:gridSpan w:val="16"/>
            <w:shd w:val="clear" w:color="auto" w:fill="F7CAAC"/>
          </w:tcPr>
          <w:p w:rsidR="00D14B24" w:rsidRPr="003A1254" w:rsidRDefault="00D14B24" w:rsidP="00F85CF5">
            <w:pPr>
              <w:jc w:val="both"/>
            </w:pPr>
            <w:r w:rsidRPr="003A1254"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  <w:shd w:val="clear" w:color="auto" w:fill="F7CAAC"/>
          </w:tcPr>
          <w:p w:rsidR="00D14B24" w:rsidRPr="003A1254" w:rsidRDefault="00D14B24" w:rsidP="00F85CF5">
            <w:pPr>
              <w:jc w:val="both"/>
            </w:pPr>
            <w:r w:rsidRPr="003A1254">
              <w:rPr>
                <w:b/>
              </w:rPr>
              <w:t>Řízení konáno na VŠ</w:t>
            </w:r>
          </w:p>
        </w:tc>
        <w:tc>
          <w:tcPr>
            <w:tcW w:w="661" w:type="dxa"/>
            <w:gridSpan w:val="12"/>
            <w:vMerge w:val="restart"/>
            <w:tcBorders>
              <w:left w:val="single" w:sz="12" w:space="0" w:color="auto"/>
            </w:tcBorders>
          </w:tcPr>
          <w:p w:rsidR="00D14B24" w:rsidRPr="003A1254" w:rsidRDefault="00D14B24" w:rsidP="00F85CF5">
            <w:pPr>
              <w:jc w:val="both"/>
              <w:rPr>
                <w:b/>
                <w:highlight w:val="yellow"/>
              </w:rPr>
            </w:pPr>
            <w:r w:rsidRPr="003A1254">
              <w:rPr>
                <w:b/>
              </w:rPr>
              <w:t>336</w:t>
            </w:r>
          </w:p>
        </w:tc>
        <w:tc>
          <w:tcPr>
            <w:tcW w:w="699" w:type="dxa"/>
            <w:gridSpan w:val="8"/>
            <w:vMerge w:val="restart"/>
          </w:tcPr>
          <w:p w:rsidR="00D14B24" w:rsidRPr="003A1254" w:rsidRDefault="00D14B24" w:rsidP="00F85CF5">
            <w:pPr>
              <w:jc w:val="both"/>
              <w:rPr>
                <w:b/>
                <w:highlight w:val="yellow"/>
              </w:rPr>
            </w:pPr>
            <w:r w:rsidRPr="003A1254">
              <w:rPr>
                <w:b/>
              </w:rPr>
              <w:t>366</w:t>
            </w:r>
          </w:p>
        </w:tc>
        <w:tc>
          <w:tcPr>
            <w:tcW w:w="748" w:type="dxa"/>
            <w:gridSpan w:val="7"/>
            <w:vMerge w:val="restart"/>
          </w:tcPr>
          <w:p w:rsidR="00D14B24" w:rsidRPr="00A11897" w:rsidRDefault="00D14B24" w:rsidP="00F85CF5">
            <w:pPr>
              <w:jc w:val="both"/>
              <w:rPr>
                <w:b/>
                <w:sz w:val="18"/>
                <w:szCs w:val="18"/>
                <w:highlight w:val="yellow"/>
              </w:rPr>
            </w:pPr>
            <w:r w:rsidRPr="00A11897">
              <w:rPr>
                <w:b/>
                <w:sz w:val="18"/>
                <w:szCs w:val="18"/>
              </w:rPr>
              <w:t>neevid.</w:t>
            </w:r>
          </w:p>
        </w:tc>
      </w:tr>
      <w:tr w:rsidR="00D14B24" w:rsidRPr="003A1254" w:rsidTr="00230F53">
        <w:trPr>
          <w:gridAfter w:val="1"/>
          <w:wAfter w:w="163" w:type="dxa"/>
          <w:trHeight w:val="205"/>
        </w:trPr>
        <w:tc>
          <w:tcPr>
            <w:tcW w:w="3418" w:type="dxa"/>
            <w:gridSpan w:val="12"/>
          </w:tcPr>
          <w:p w:rsidR="00D14B24" w:rsidRPr="003A1254" w:rsidRDefault="00D14B24" w:rsidP="00F85CF5">
            <w:pPr>
              <w:jc w:val="both"/>
            </w:pPr>
            <w:r w:rsidRPr="003A1254">
              <w:t>---</w:t>
            </w:r>
          </w:p>
        </w:tc>
        <w:tc>
          <w:tcPr>
            <w:tcW w:w="2259" w:type="dxa"/>
            <w:gridSpan w:val="16"/>
          </w:tcPr>
          <w:p w:rsidR="00D14B24" w:rsidRPr="003A1254" w:rsidRDefault="00D14B24" w:rsidP="00F85CF5">
            <w:pPr>
              <w:jc w:val="both"/>
            </w:pPr>
            <w:r w:rsidRPr="003A1254">
              <w:t>---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</w:tcPr>
          <w:p w:rsidR="00D14B24" w:rsidRPr="003A1254" w:rsidRDefault="00D14B24" w:rsidP="00F85CF5">
            <w:pPr>
              <w:jc w:val="both"/>
            </w:pPr>
            <w:r w:rsidRPr="003A1254">
              <w:t>---</w:t>
            </w:r>
          </w:p>
        </w:tc>
        <w:tc>
          <w:tcPr>
            <w:tcW w:w="661" w:type="dxa"/>
            <w:gridSpan w:val="12"/>
            <w:vMerge/>
            <w:tcBorders>
              <w:left w:val="single" w:sz="12" w:space="0" w:color="auto"/>
            </w:tcBorders>
            <w:vAlign w:val="center"/>
          </w:tcPr>
          <w:p w:rsidR="00D14B24" w:rsidRPr="003A1254" w:rsidRDefault="00D14B24" w:rsidP="00F85CF5">
            <w:pPr>
              <w:rPr>
                <w:b/>
              </w:rPr>
            </w:pPr>
          </w:p>
        </w:tc>
        <w:tc>
          <w:tcPr>
            <w:tcW w:w="699" w:type="dxa"/>
            <w:gridSpan w:val="8"/>
            <w:vMerge/>
            <w:vAlign w:val="center"/>
          </w:tcPr>
          <w:p w:rsidR="00D14B24" w:rsidRPr="003A1254" w:rsidRDefault="00D14B24" w:rsidP="00F85CF5">
            <w:pPr>
              <w:rPr>
                <w:b/>
              </w:rPr>
            </w:pPr>
          </w:p>
        </w:tc>
        <w:tc>
          <w:tcPr>
            <w:tcW w:w="748" w:type="dxa"/>
            <w:gridSpan w:val="7"/>
            <w:vMerge/>
            <w:vAlign w:val="center"/>
          </w:tcPr>
          <w:p w:rsidR="00D14B24" w:rsidRPr="003A1254" w:rsidRDefault="00D14B24" w:rsidP="00F85CF5">
            <w:pPr>
              <w:rPr>
                <w:b/>
              </w:rPr>
            </w:pPr>
          </w:p>
        </w:tc>
      </w:tr>
      <w:tr w:rsidR="00D14B24" w:rsidRPr="003A1254" w:rsidTr="00230F53">
        <w:trPr>
          <w:gridAfter w:val="1"/>
          <w:wAfter w:w="163" w:type="dxa"/>
        </w:trPr>
        <w:tc>
          <w:tcPr>
            <w:tcW w:w="10060" w:type="dxa"/>
            <w:gridSpan w:val="78"/>
            <w:shd w:val="clear" w:color="auto" w:fill="F7CAAC"/>
          </w:tcPr>
          <w:p w:rsidR="00D14B24" w:rsidRPr="003A1254" w:rsidRDefault="00D14B24" w:rsidP="00F85CF5">
            <w:pPr>
              <w:jc w:val="both"/>
              <w:rPr>
                <w:b/>
              </w:rPr>
            </w:pPr>
            <w:r w:rsidRPr="003A1254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14B24" w:rsidRPr="003A1254" w:rsidTr="00230F53">
        <w:trPr>
          <w:gridAfter w:val="1"/>
          <w:wAfter w:w="163" w:type="dxa"/>
          <w:trHeight w:val="283"/>
        </w:trPr>
        <w:tc>
          <w:tcPr>
            <w:tcW w:w="10060" w:type="dxa"/>
            <w:gridSpan w:val="78"/>
          </w:tcPr>
          <w:p w:rsidR="00D14B24" w:rsidRPr="001C2317" w:rsidRDefault="00D14B24" w:rsidP="00F64EE2">
            <w:pPr>
              <w:spacing w:before="80" w:after="120"/>
              <w:jc w:val="both"/>
              <w:rPr>
                <w:sz w:val="21"/>
                <w:szCs w:val="21"/>
                <w:lang w:val="nb-NO"/>
              </w:rPr>
            </w:pPr>
            <w:r w:rsidRPr="001C2317">
              <w:rPr>
                <w:caps/>
                <w:sz w:val="21"/>
                <w:szCs w:val="21"/>
                <w:lang w:val="nb-NO"/>
              </w:rPr>
              <w:t xml:space="preserve">MikulcovÁ, V., Bordes, R., </w:t>
            </w:r>
            <w:r w:rsidRPr="001C2317">
              <w:rPr>
                <w:b/>
                <w:caps/>
                <w:sz w:val="21"/>
                <w:szCs w:val="21"/>
                <w:lang w:val="nb-NO"/>
              </w:rPr>
              <w:t>Kašpárková, V. (47%)</w:t>
            </w:r>
            <w:r w:rsidRPr="001C2317">
              <w:rPr>
                <w:caps/>
                <w:sz w:val="21"/>
                <w:szCs w:val="21"/>
                <w:lang w:val="nb-NO"/>
              </w:rPr>
              <w:t>: O</w:t>
            </w:r>
            <w:r w:rsidRPr="001C2317">
              <w:rPr>
                <w:sz w:val="21"/>
                <w:szCs w:val="21"/>
                <w:lang w:val="nb-NO"/>
              </w:rPr>
              <w:t xml:space="preserve">n the preparation and antibacterial activity of emulsions stabilized with nanocellulose particles. </w:t>
            </w:r>
            <w:r w:rsidRPr="001C2317">
              <w:rPr>
                <w:i/>
                <w:sz w:val="21"/>
                <w:szCs w:val="21"/>
                <w:lang w:val="nb-NO"/>
              </w:rPr>
              <w:t>Food Hydrocolloids</w:t>
            </w:r>
            <w:r w:rsidRPr="001C2317">
              <w:rPr>
                <w:sz w:val="21"/>
                <w:szCs w:val="21"/>
                <w:lang w:val="nb-NO"/>
              </w:rPr>
              <w:t xml:space="preserve"> 61, 780-792, </w:t>
            </w:r>
            <w:r w:rsidRPr="001C2317">
              <w:rPr>
                <w:b/>
                <w:sz w:val="21"/>
                <w:szCs w:val="21"/>
                <w:lang w:val="nb-NO"/>
              </w:rPr>
              <w:t>2016</w:t>
            </w:r>
            <w:r w:rsidRPr="001C2317">
              <w:rPr>
                <w:sz w:val="21"/>
                <w:szCs w:val="21"/>
                <w:lang w:val="nb-NO"/>
              </w:rPr>
              <w:t xml:space="preserve">. DOI 10.1016/j.foodhyd.2016.06.031. </w:t>
            </w:r>
          </w:p>
          <w:p w:rsidR="00D14B24" w:rsidRPr="001C2317" w:rsidRDefault="00D14B24" w:rsidP="00F85CF5">
            <w:pPr>
              <w:spacing w:after="120"/>
              <w:jc w:val="both"/>
              <w:rPr>
                <w:sz w:val="21"/>
                <w:szCs w:val="21"/>
                <w:lang w:val="nb-NO"/>
              </w:rPr>
            </w:pPr>
            <w:r w:rsidRPr="001C2317">
              <w:rPr>
                <w:caps/>
                <w:sz w:val="21"/>
                <w:szCs w:val="21"/>
                <w:lang w:val="nb-NO"/>
              </w:rPr>
              <w:t xml:space="preserve">Kejlová, K., </w:t>
            </w:r>
            <w:r w:rsidRPr="001C2317">
              <w:rPr>
                <w:b/>
                <w:caps/>
                <w:sz w:val="21"/>
                <w:szCs w:val="21"/>
                <w:lang w:val="nb-NO"/>
              </w:rPr>
              <w:t>Kašpárková, V. (45%)</w:t>
            </w:r>
            <w:r w:rsidRPr="001C2317">
              <w:rPr>
                <w:caps/>
                <w:sz w:val="21"/>
                <w:szCs w:val="21"/>
                <w:lang w:val="nb-NO"/>
              </w:rPr>
              <w:t xml:space="preserve">, KRSEK, D., </w:t>
            </w:r>
            <w:r w:rsidRPr="001C2317">
              <w:rPr>
                <w:sz w:val="21"/>
                <w:szCs w:val="21"/>
                <w:lang w:val="nb-NO"/>
              </w:rPr>
              <w:t xml:space="preserve">et al.: Characteristics of silver nanoparticles in vehicles for biological applications. </w:t>
            </w:r>
            <w:r w:rsidRPr="001C2317">
              <w:rPr>
                <w:i/>
                <w:sz w:val="21"/>
                <w:szCs w:val="21"/>
                <w:lang w:val="nb-NO"/>
              </w:rPr>
              <w:t>International Journal of Pharmaceutics</w:t>
            </w:r>
            <w:r w:rsidRPr="001C2317">
              <w:rPr>
                <w:sz w:val="21"/>
                <w:szCs w:val="21"/>
                <w:lang w:val="nb-NO"/>
              </w:rPr>
              <w:t xml:space="preserve"> 496(2), 878-885, </w:t>
            </w:r>
            <w:r w:rsidRPr="001C2317">
              <w:rPr>
                <w:b/>
                <w:sz w:val="21"/>
                <w:szCs w:val="21"/>
                <w:lang w:val="nb-NO"/>
              </w:rPr>
              <w:t>2015</w:t>
            </w:r>
            <w:r w:rsidRPr="001C2317">
              <w:rPr>
                <w:sz w:val="21"/>
                <w:szCs w:val="21"/>
                <w:lang w:val="nb-NO"/>
              </w:rPr>
              <w:t xml:space="preserve">. 0.1016/j.ijpharm.2015.10.024. </w:t>
            </w:r>
          </w:p>
          <w:p w:rsidR="00D14B24" w:rsidRPr="001C2317" w:rsidRDefault="00D14B24" w:rsidP="00F85CF5">
            <w:pPr>
              <w:spacing w:after="120"/>
              <w:jc w:val="both"/>
              <w:rPr>
                <w:caps/>
                <w:sz w:val="21"/>
                <w:szCs w:val="21"/>
                <w:lang w:val="nb-NO"/>
              </w:rPr>
            </w:pPr>
            <w:r w:rsidRPr="001C2317">
              <w:rPr>
                <w:caps/>
                <w:sz w:val="21"/>
                <w:szCs w:val="21"/>
                <w:lang w:val="nb-NO"/>
              </w:rPr>
              <w:t xml:space="preserve">ŠevČÍkovÁ, P., Adami, R., </w:t>
            </w:r>
            <w:r w:rsidRPr="001C2317">
              <w:rPr>
                <w:b/>
                <w:caps/>
                <w:sz w:val="21"/>
                <w:szCs w:val="21"/>
                <w:lang w:val="nb-NO"/>
              </w:rPr>
              <w:t>KaŠpÁrkovÁ, V. (35%)</w:t>
            </w:r>
            <w:r w:rsidRPr="001C2317">
              <w:rPr>
                <w:caps/>
                <w:sz w:val="21"/>
                <w:szCs w:val="21"/>
                <w:lang w:val="nb-NO"/>
              </w:rPr>
              <w:t xml:space="preserve">, </w:t>
            </w:r>
            <w:r w:rsidRPr="001C2317">
              <w:rPr>
                <w:sz w:val="21"/>
                <w:szCs w:val="21"/>
                <w:lang w:val="nb-NO"/>
              </w:rPr>
              <w:t>et al</w:t>
            </w:r>
            <w:r w:rsidRPr="001C2317">
              <w:rPr>
                <w:caps/>
                <w:sz w:val="21"/>
                <w:szCs w:val="21"/>
                <w:lang w:val="nb-NO"/>
              </w:rPr>
              <w:t xml:space="preserve">.: </w:t>
            </w:r>
            <w:r w:rsidRPr="001C2317">
              <w:rPr>
                <w:sz w:val="21"/>
                <w:szCs w:val="21"/>
                <w:lang w:val="nb-NO"/>
              </w:rPr>
              <w:t>Supercritical assisted atomization of emulsions for encapsulation of 1-monoacylglycerols in an hydrophilic carrier.</w:t>
            </w:r>
            <w:r w:rsidRPr="001C2317">
              <w:rPr>
                <w:caps/>
                <w:sz w:val="21"/>
                <w:szCs w:val="21"/>
                <w:lang w:val="nb-NO"/>
              </w:rPr>
              <w:t xml:space="preserve"> </w:t>
            </w:r>
            <w:r w:rsidRPr="001C2317">
              <w:rPr>
                <w:i/>
                <w:sz w:val="21"/>
                <w:szCs w:val="21"/>
                <w:lang w:val="nb-NO"/>
              </w:rPr>
              <w:t>Journal of Supercripical Fluids</w:t>
            </w:r>
            <w:r w:rsidRPr="001C2317">
              <w:rPr>
                <w:caps/>
                <w:sz w:val="21"/>
                <w:szCs w:val="21"/>
                <w:lang w:val="nb-NO"/>
              </w:rPr>
              <w:t xml:space="preserve"> 97, 183-191, </w:t>
            </w:r>
            <w:r w:rsidRPr="001C2317">
              <w:rPr>
                <w:b/>
                <w:caps/>
                <w:sz w:val="21"/>
                <w:szCs w:val="21"/>
                <w:lang w:val="nb-NO"/>
              </w:rPr>
              <w:t>2015</w:t>
            </w:r>
            <w:r w:rsidRPr="001C2317">
              <w:rPr>
                <w:caps/>
                <w:sz w:val="21"/>
                <w:szCs w:val="21"/>
                <w:lang w:val="nb-NO"/>
              </w:rPr>
              <w:t xml:space="preserve">. DOI 10.1016/j.supflu.2014.11.015. </w:t>
            </w:r>
          </w:p>
          <w:p w:rsidR="00D14B24" w:rsidRPr="001C2317" w:rsidRDefault="00D14B24" w:rsidP="00F85CF5">
            <w:pPr>
              <w:spacing w:after="120"/>
              <w:jc w:val="both"/>
              <w:rPr>
                <w:sz w:val="21"/>
                <w:szCs w:val="21"/>
                <w:lang w:val="nb-NO"/>
              </w:rPr>
            </w:pPr>
            <w:r w:rsidRPr="001C2317">
              <w:rPr>
                <w:caps/>
                <w:sz w:val="21"/>
                <w:szCs w:val="21"/>
                <w:lang w:val="nb-NO"/>
              </w:rPr>
              <w:t xml:space="preserve">ŠevČíková, P., </w:t>
            </w:r>
            <w:r w:rsidRPr="001C2317">
              <w:rPr>
                <w:b/>
                <w:caps/>
                <w:sz w:val="21"/>
                <w:szCs w:val="21"/>
                <w:lang w:val="nb-NO"/>
              </w:rPr>
              <w:t>Kašpárková, V. (40%)</w:t>
            </w:r>
            <w:r w:rsidRPr="001C2317">
              <w:rPr>
                <w:caps/>
                <w:sz w:val="21"/>
                <w:szCs w:val="21"/>
                <w:lang w:val="nb-NO"/>
              </w:rPr>
              <w:t>, Hauerlandová, I.,</w:t>
            </w:r>
            <w:r w:rsidRPr="001C2317">
              <w:rPr>
                <w:sz w:val="21"/>
                <w:szCs w:val="21"/>
                <w:lang w:val="nb-NO"/>
              </w:rPr>
              <w:t xml:space="preserve"> et al.: Formulation, antibacterial activity, and cytotoxicity of 1</w:t>
            </w:r>
            <w:r w:rsidRPr="001C2317">
              <w:rPr>
                <w:rFonts w:ascii="Cambria Math" w:hAnsi="Cambria Math" w:cs="Cambria Math"/>
                <w:sz w:val="21"/>
                <w:szCs w:val="21"/>
                <w:lang w:val="nb-NO"/>
              </w:rPr>
              <w:t>‐</w:t>
            </w:r>
            <w:r w:rsidRPr="001C2317">
              <w:rPr>
                <w:sz w:val="21"/>
                <w:szCs w:val="21"/>
                <w:lang w:val="nb-NO"/>
              </w:rPr>
              <w:t xml:space="preserve">monoacylglycerol microemulsions. </w:t>
            </w:r>
            <w:r w:rsidRPr="001C2317">
              <w:rPr>
                <w:i/>
                <w:sz w:val="21"/>
                <w:szCs w:val="21"/>
                <w:lang w:val="nb-NO"/>
              </w:rPr>
              <w:t xml:space="preserve">European Journal of Lipid Science and Technology </w:t>
            </w:r>
            <w:r w:rsidRPr="001C2317">
              <w:rPr>
                <w:sz w:val="21"/>
                <w:szCs w:val="21"/>
                <w:lang w:val="nb-NO"/>
              </w:rPr>
              <w:t xml:space="preserve">116, 448-457, </w:t>
            </w:r>
            <w:r w:rsidRPr="001C2317">
              <w:rPr>
                <w:b/>
                <w:sz w:val="21"/>
                <w:szCs w:val="21"/>
                <w:lang w:val="nb-NO"/>
              </w:rPr>
              <w:t>2014</w:t>
            </w:r>
            <w:r w:rsidRPr="001C2317">
              <w:rPr>
                <w:sz w:val="21"/>
                <w:szCs w:val="21"/>
                <w:lang w:val="nb-NO"/>
              </w:rPr>
              <w:t>.</w:t>
            </w:r>
            <w:r w:rsidRPr="001C2317">
              <w:rPr>
                <w:b/>
                <w:sz w:val="21"/>
                <w:szCs w:val="21"/>
                <w:lang w:val="nb-NO"/>
              </w:rPr>
              <w:t xml:space="preserve"> </w:t>
            </w:r>
            <w:r w:rsidRPr="001C2317">
              <w:rPr>
                <w:sz w:val="21"/>
                <w:szCs w:val="21"/>
                <w:lang w:val="nb-NO"/>
              </w:rPr>
              <w:t xml:space="preserve">DOI 10.1002/ejlt.201300171. </w:t>
            </w:r>
          </w:p>
          <w:p w:rsidR="00D14B24" w:rsidRPr="003A1254" w:rsidRDefault="00D14B24" w:rsidP="00F64EE2">
            <w:pPr>
              <w:pStyle w:val="Zkladntext"/>
              <w:spacing w:after="80"/>
              <w:ind w:left="0"/>
              <w:rPr>
                <w:b/>
                <w:sz w:val="20"/>
                <w:szCs w:val="20"/>
              </w:rPr>
            </w:pPr>
            <w:r w:rsidRPr="001C2317">
              <w:rPr>
                <w:caps/>
                <w:sz w:val="21"/>
                <w:szCs w:val="21"/>
                <w:lang w:val="nb-NO"/>
              </w:rPr>
              <w:t xml:space="preserve">Saarai, A., </w:t>
            </w:r>
            <w:r w:rsidRPr="001C2317">
              <w:rPr>
                <w:b/>
                <w:caps/>
                <w:sz w:val="21"/>
                <w:szCs w:val="21"/>
                <w:lang w:val="nb-NO"/>
              </w:rPr>
              <w:t>KaŠpÁrkovÁ, V. (30%)</w:t>
            </w:r>
            <w:r w:rsidRPr="001C2317">
              <w:rPr>
                <w:caps/>
                <w:sz w:val="21"/>
                <w:szCs w:val="21"/>
                <w:lang w:val="nb-NO"/>
              </w:rPr>
              <w:t xml:space="preserve">, SedlÁČek, T., </w:t>
            </w:r>
            <w:r w:rsidRPr="001C2317">
              <w:rPr>
                <w:sz w:val="21"/>
                <w:szCs w:val="21"/>
                <w:lang w:val="nb-NO"/>
              </w:rPr>
              <w:t xml:space="preserve">et al.: </w:t>
            </w:r>
            <w:r w:rsidRPr="001C2317">
              <w:rPr>
                <w:sz w:val="21"/>
                <w:szCs w:val="21"/>
                <w:lang w:val="en-GB"/>
              </w:rPr>
              <w:t xml:space="preserve">On the development and characterisation of crosslinked sodium alginate/gelatine hydrogels. </w:t>
            </w:r>
            <w:r w:rsidRPr="001C2317">
              <w:rPr>
                <w:i/>
                <w:sz w:val="21"/>
                <w:szCs w:val="21"/>
                <w:lang w:val="en-GB"/>
              </w:rPr>
              <w:t xml:space="preserve">Journal of the Mechanical Behavior of Biomedical Materials </w:t>
            </w:r>
            <w:r w:rsidRPr="001C2317">
              <w:rPr>
                <w:caps/>
                <w:sz w:val="21"/>
                <w:szCs w:val="21"/>
                <w:lang w:val="en-GB"/>
              </w:rPr>
              <w:t xml:space="preserve">18, 152-166, </w:t>
            </w:r>
            <w:r w:rsidRPr="001C2317">
              <w:rPr>
                <w:b/>
                <w:caps/>
                <w:sz w:val="21"/>
                <w:szCs w:val="21"/>
                <w:lang w:val="en-GB"/>
              </w:rPr>
              <w:t>2013</w:t>
            </w:r>
            <w:r w:rsidRPr="001C2317">
              <w:rPr>
                <w:caps/>
                <w:sz w:val="21"/>
                <w:szCs w:val="21"/>
                <w:lang w:val="en-GB"/>
              </w:rPr>
              <w:t>. ISSN 1751-6161.</w:t>
            </w:r>
            <w:r w:rsidRPr="003A1254">
              <w:rPr>
                <w:caps/>
                <w:sz w:val="20"/>
                <w:szCs w:val="20"/>
                <w:lang w:val="en-GB"/>
              </w:rPr>
              <w:t xml:space="preserve"> </w:t>
            </w:r>
          </w:p>
        </w:tc>
      </w:tr>
      <w:tr w:rsidR="00D14B24" w:rsidRPr="003A1254" w:rsidTr="00230F53">
        <w:trPr>
          <w:gridAfter w:val="1"/>
          <w:wAfter w:w="163" w:type="dxa"/>
          <w:trHeight w:val="218"/>
        </w:trPr>
        <w:tc>
          <w:tcPr>
            <w:tcW w:w="10060" w:type="dxa"/>
            <w:gridSpan w:val="78"/>
            <w:shd w:val="clear" w:color="auto" w:fill="F7CAAC"/>
          </w:tcPr>
          <w:p w:rsidR="00D14B24" w:rsidRPr="003A1254" w:rsidRDefault="00D14B24" w:rsidP="00F85CF5">
            <w:pPr>
              <w:rPr>
                <w:b/>
              </w:rPr>
            </w:pPr>
            <w:r w:rsidRPr="003A1254">
              <w:rPr>
                <w:b/>
              </w:rPr>
              <w:t>Působení v zahraničí</w:t>
            </w:r>
          </w:p>
        </w:tc>
      </w:tr>
      <w:tr w:rsidR="00D14B24" w:rsidRPr="003A1254" w:rsidTr="00230F53">
        <w:trPr>
          <w:gridAfter w:val="1"/>
          <w:wAfter w:w="163" w:type="dxa"/>
          <w:trHeight w:val="328"/>
        </w:trPr>
        <w:tc>
          <w:tcPr>
            <w:tcW w:w="10060" w:type="dxa"/>
            <w:gridSpan w:val="78"/>
          </w:tcPr>
          <w:p w:rsidR="00D14B24" w:rsidRPr="001C2317" w:rsidRDefault="00D14B24" w:rsidP="00F85CF5">
            <w:pPr>
              <w:spacing w:before="60" w:after="20"/>
              <w:contextualSpacing/>
              <w:rPr>
                <w:sz w:val="21"/>
                <w:szCs w:val="21"/>
              </w:rPr>
            </w:pPr>
            <w:r w:rsidRPr="001C2317">
              <w:rPr>
                <w:sz w:val="21"/>
                <w:szCs w:val="21"/>
              </w:rPr>
              <w:t>09/1991 – 09/1993:  Borealis (dříve Statoil), Stathelle, Norsko, postdoc./výzkumný pracovník (2 roky)</w:t>
            </w:r>
          </w:p>
          <w:p w:rsidR="00D14B24" w:rsidRPr="001C2317" w:rsidRDefault="00D14B24" w:rsidP="00F85CF5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1C2317">
              <w:rPr>
                <w:sz w:val="21"/>
                <w:szCs w:val="21"/>
              </w:rPr>
              <w:t>09/1993 – 09/2002: GE Healthcare (dříve Amersham Health), Oslo, Norsko, výzkumný pracovník (9 roků)</w:t>
            </w:r>
          </w:p>
          <w:p w:rsidR="00D14B24" w:rsidRDefault="00D14B24" w:rsidP="00F85CF5">
            <w:pPr>
              <w:spacing w:before="20" w:after="20"/>
              <w:jc w:val="both"/>
            </w:pPr>
          </w:p>
          <w:p w:rsidR="00D14B24" w:rsidRPr="003A1254" w:rsidRDefault="00D14B24" w:rsidP="00F85CF5">
            <w:pPr>
              <w:spacing w:before="20" w:after="20"/>
              <w:jc w:val="both"/>
            </w:pPr>
          </w:p>
        </w:tc>
      </w:tr>
      <w:tr w:rsidR="00D14B24" w:rsidRPr="003A1254" w:rsidTr="00230F53">
        <w:trPr>
          <w:gridAfter w:val="1"/>
          <w:wAfter w:w="163" w:type="dxa"/>
          <w:cantSplit/>
          <w:trHeight w:val="470"/>
        </w:trPr>
        <w:tc>
          <w:tcPr>
            <w:tcW w:w="2599" w:type="dxa"/>
            <w:gridSpan w:val="6"/>
            <w:shd w:val="clear" w:color="auto" w:fill="F7CAAC"/>
          </w:tcPr>
          <w:p w:rsidR="00D14B24" w:rsidRPr="003A1254" w:rsidRDefault="00D14B24" w:rsidP="00F85CF5">
            <w:pPr>
              <w:jc w:val="both"/>
              <w:rPr>
                <w:b/>
              </w:rPr>
            </w:pPr>
            <w:r w:rsidRPr="003A1254">
              <w:rPr>
                <w:b/>
              </w:rPr>
              <w:t xml:space="preserve">Podpis </w:t>
            </w:r>
          </w:p>
        </w:tc>
        <w:tc>
          <w:tcPr>
            <w:tcW w:w="4559" w:type="dxa"/>
            <w:gridSpan w:val="35"/>
          </w:tcPr>
          <w:p w:rsidR="00D14B24" w:rsidRPr="003A1254" w:rsidRDefault="00D14B24" w:rsidP="00F85CF5">
            <w:pPr>
              <w:jc w:val="both"/>
            </w:pPr>
          </w:p>
        </w:tc>
        <w:tc>
          <w:tcPr>
            <w:tcW w:w="794" w:type="dxa"/>
            <w:gridSpan w:val="10"/>
            <w:shd w:val="clear" w:color="auto" w:fill="F7CAAC"/>
          </w:tcPr>
          <w:p w:rsidR="00D14B24" w:rsidRPr="003A1254" w:rsidRDefault="00D14B24" w:rsidP="00F85CF5">
            <w:pPr>
              <w:jc w:val="both"/>
            </w:pPr>
            <w:r w:rsidRPr="003A1254">
              <w:rPr>
                <w:b/>
              </w:rPr>
              <w:t>datum</w:t>
            </w:r>
          </w:p>
        </w:tc>
        <w:tc>
          <w:tcPr>
            <w:tcW w:w="2108" w:type="dxa"/>
            <w:gridSpan w:val="27"/>
          </w:tcPr>
          <w:p w:rsidR="00D14B24" w:rsidRPr="003A1254" w:rsidRDefault="00D14B24" w:rsidP="00F85CF5">
            <w:pPr>
              <w:jc w:val="both"/>
            </w:pPr>
          </w:p>
        </w:tc>
      </w:tr>
      <w:tr w:rsidR="00D14B24" w:rsidTr="00230F53">
        <w:trPr>
          <w:gridAfter w:val="1"/>
          <w:wAfter w:w="163" w:type="dxa"/>
        </w:trPr>
        <w:tc>
          <w:tcPr>
            <w:tcW w:w="10060" w:type="dxa"/>
            <w:gridSpan w:val="78"/>
            <w:tcBorders>
              <w:bottom w:val="double" w:sz="4" w:space="0" w:color="auto"/>
            </w:tcBorders>
            <w:shd w:val="clear" w:color="auto" w:fill="BDD6EE"/>
          </w:tcPr>
          <w:p w:rsidR="00D14B24" w:rsidRDefault="00D14B24" w:rsidP="00F85CF5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2577" w:type="dxa"/>
            <w:gridSpan w:val="4"/>
            <w:tcBorders>
              <w:top w:val="double" w:sz="4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483" w:type="dxa"/>
            <w:gridSpan w:val="74"/>
          </w:tcPr>
          <w:p w:rsidR="00D14B24" w:rsidRPr="00A405B4" w:rsidRDefault="00D14B24" w:rsidP="00F85CF5">
            <w:pPr>
              <w:jc w:val="both"/>
            </w:pPr>
            <w:r w:rsidRPr="00A405B4">
              <w:t>Univerzita Tomáše Bati ve Zlíně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483" w:type="dxa"/>
            <w:gridSpan w:val="74"/>
          </w:tcPr>
          <w:p w:rsidR="00D14B24" w:rsidRPr="00A405B4" w:rsidRDefault="00D14B24" w:rsidP="00F85CF5">
            <w:pPr>
              <w:jc w:val="both"/>
            </w:pPr>
            <w:r w:rsidRPr="00A405B4">
              <w:t>Fakulta technologická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483" w:type="dxa"/>
            <w:gridSpan w:val="74"/>
          </w:tcPr>
          <w:p w:rsidR="00D14B24" w:rsidRDefault="00D14B24" w:rsidP="00F85CF5">
            <w:pPr>
              <w:jc w:val="both"/>
            </w:pPr>
            <w:r>
              <w:t>Technologie potravin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81" w:type="dxa"/>
            <w:gridSpan w:val="37"/>
          </w:tcPr>
          <w:p w:rsidR="00D14B24" w:rsidRPr="00293D5D" w:rsidRDefault="00D14B24" w:rsidP="00F85CF5">
            <w:pPr>
              <w:jc w:val="both"/>
              <w:rPr>
                <w:b/>
              </w:rPr>
            </w:pPr>
            <w:bookmarkStart w:id="70" w:name="Lapčík"/>
            <w:bookmarkEnd w:id="70"/>
            <w:r w:rsidRPr="00293D5D">
              <w:rPr>
                <w:b/>
              </w:rPr>
              <w:t>Lubomír Lapčík</w:t>
            </w:r>
          </w:p>
        </w:tc>
        <w:tc>
          <w:tcPr>
            <w:tcW w:w="726" w:type="dxa"/>
            <w:gridSpan w:val="9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176" w:type="dxa"/>
            <w:gridSpan w:val="28"/>
          </w:tcPr>
          <w:p w:rsidR="00D14B24" w:rsidRDefault="00D14B24" w:rsidP="00F85CF5">
            <w:pPr>
              <w:jc w:val="both"/>
            </w:pPr>
            <w:r>
              <w:t xml:space="preserve">prof. Ing., </w:t>
            </w:r>
            <w:r w:rsidRPr="00EC55FC">
              <w:t>CSc.</w:t>
            </w:r>
            <w:r>
              <w:t xml:space="preserve"> </w:t>
            </w:r>
          </w:p>
        </w:tc>
      </w:tr>
      <w:tr w:rsidR="001E1E5D" w:rsidTr="00230F53">
        <w:trPr>
          <w:gridAfter w:val="1"/>
          <w:wAfter w:w="163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41" w:type="dxa"/>
            <w:gridSpan w:val="8"/>
          </w:tcPr>
          <w:p w:rsidR="00D14B24" w:rsidRDefault="00D14B24" w:rsidP="00F85CF5">
            <w:pPr>
              <w:jc w:val="both"/>
            </w:pPr>
            <w:r>
              <w:t>1963</w:t>
            </w:r>
          </w:p>
        </w:tc>
        <w:tc>
          <w:tcPr>
            <w:tcW w:w="1678" w:type="dxa"/>
            <w:gridSpan w:val="9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67" w:type="dxa"/>
            <w:gridSpan w:val="14"/>
          </w:tcPr>
          <w:p w:rsidR="00D14B24" w:rsidRPr="007A2156" w:rsidRDefault="00D14B24" w:rsidP="00F85CF5">
            <w:pPr>
              <w:jc w:val="both"/>
            </w:pPr>
            <w:r w:rsidRPr="007A2156">
              <w:t>pp.</w:t>
            </w:r>
          </w:p>
        </w:tc>
        <w:tc>
          <w:tcPr>
            <w:tcW w:w="995" w:type="dxa"/>
            <w:gridSpan w:val="6"/>
            <w:shd w:val="clear" w:color="auto" w:fill="F7CAAC"/>
          </w:tcPr>
          <w:p w:rsidR="00D14B24" w:rsidRPr="007A2156" w:rsidRDefault="00D14B24" w:rsidP="00F85CF5">
            <w:pPr>
              <w:jc w:val="both"/>
              <w:rPr>
                <w:b/>
              </w:rPr>
            </w:pPr>
            <w:r w:rsidRPr="007A2156">
              <w:rPr>
                <w:b/>
              </w:rPr>
              <w:t>rozsah</w:t>
            </w:r>
          </w:p>
        </w:tc>
        <w:tc>
          <w:tcPr>
            <w:tcW w:w="726" w:type="dxa"/>
            <w:gridSpan w:val="9"/>
          </w:tcPr>
          <w:p w:rsidR="00D14B24" w:rsidRPr="007A2156" w:rsidRDefault="00D14B24" w:rsidP="00F85CF5">
            <w:pPr>
              <w:jc w:val="both"/>
            </w:pPr>
            <w:r w:rsidRPr="007A2156">
              <w:t>40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Pr="007A2156" w:rsidRDefault="00D14B24" w:rsidP="00F85CF5">
            <w:pPr>
              <w:jc w:val="both"/>
              <w:rPr>
                <w:b/>
              </w:rPr>
            </w:pPr>
            <w:r w:rsidRPr="007A2156">
              <w:rPr>
                <w:b/>
              </w:rPr>
              <w:t>do kdy</w:t>
            </w:r>
          </w:p>
        </w:tc>
        <w:tc>
          <w:tcPr>
            <w:tcW w:w="1558" w:type="dxa"/>
            <w:gridSpan w:val="17"/>
          </w:tcPr>
          <w:p w:rsidR="00D14B24" w:rsidRPr="007A2156" w:rsidRDefault="00D14B24" w:rsidP="00F85CF5">
            <w:pPr>
              <w:jc w:val="both"/>
            </w:pPr>
            <w:r w:rsidRPr="007A2156">
              <w:t>N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5096" w:type="dxa"/>
            <w:gridSpan w:val="21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67" w:type="dxa"/>
            <w:gridSpan w:val="14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26" w:type="dxa"/>
            <w:gridSpan w:val="9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58" w:type="dxa"/>
            <w:gridSpan w:val="17"/>
          </w:tcPr>
          <w:p w:rsidR="00D14B24" w:rsidRPr="00C32277" w:rsidRDefault="00D14B24" w:rsidP="00F85CF5">
            <w:pPr>
              <w:jc w:val="both"/>
              <w:rPr>
                <w:highlight w:val="green"/>
              </w:rPr>
            </w:pPr>
            <w:r w:rsidRPr="00223EB4">
              <w:t>---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6163" w:type="dxa"/>
            <w:gridSpan w:val="35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21" w:type="dxa"/>
            <w:gridSpan w:val="15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176" w:type="dxa"/>
            <w:gridSpan w:val="28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6163" w:type="dxa"/>
            <w:gridSpan w:val="35"/>
          </w:tcPr>
          <w:p w:rsidR="00D14B24" w:rsidRPr="004066E7" w:rsidRDefault="00D14B24" w:rsidP="00F85CF5">
            <w:pPr>
              <w:jc w:val="both"/>
            </w:pPr>
            <w:r w:rsidRPr="004066E7">
              <w:t>UP Olomouc, PřF</w:t>
            </w:r>
          </w:p>
        </w:tc>
        <w:tc>
          <w:tcPr>
            <w:tcW w:w="1721" w:type="dxa"/>
            <w:gridSpan w:val="15"/>
          </w:tcPr>
          <w:p w:rsidR="00D14B24" w:rsidRPr="004066E7" w:rsidRDefault="00D14B24" w:rsidP="00F85CF5">
            <w:pPr>
              <w:jc w:val="both"/>
            </w:pPr>
            <w:r w:rsidRPr="004066E7">
              <w:t>pp.</w:t>
            </w:r>
          </w:p>
        </w:tc>
        <w:tc>
          <w:tcPr>
            <w:tcW w:w="2176" w:type="dxa"/>
            <w:gridSpan w:val="28"/>
          </w:tcPr>
          <w:p w:rsidR="00D14B24" w:rsidRPr="004066E7" w:rsidRDefault="00D14B24" w:rsidP="00F85CF5">
            <w:pPr>
              <w:jc w:val="both"/>
            </w:pPr>
            <w:r w:rsidRPr="004066E7">
              <w:t xml:space="preserve">20 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6163" w:type="dxa"/>
            <w:gridSpan w:val="35"/>
          </w:tcPr>
          <w:p w:rsidR="00D14B24" w:rsidRPr="007A2156" w:rsidRDefault="00D14B24" w:rsidP="00F85CF5">
            <w:pPr>
              <w:jc w:val="both"/>
              <w:rPr>
                <w:sz w:val="22"/>
                <w:szCs w:val="22"/>
                <w:highlight w:val="cyan"/>
              </w:rPr>
            </w:pPr>
          </w:p>
        </w:tc>
        <w:tc>
          <w:tcPr>
            <w:tcW w:w="1721" w:type="dxa"/>
            <w:gridSpan w:val="15"/>
          </w:tcPr>
          <w:p w:rsidR="00D14B24" w:rsidRPr="007A2156" w:rsidRDefault="00D14B24" w:rsidP="00F85CF5">
            <w:pPr>
              <w:jc w:val="both"/>
              <w:rPr>
                <w:sz w:val="22"/>
                <w:szCs w:val="22"/>
                <w:highlight w:val="cyan"/>
              </w:rPr>
            </w:pPr>
          </w:p>
        </w:tc>
        <w:tc>
          <w:tcPr>
            <w:tcW w:w="2176" w:type="dxa"/>
            <w:gridSpan w:val="28"/>
          </w:tcPr>
          <w:p w:rsidR="00D14B24" w:rsidRPr="007A2156" w:rsidRDefault="00D14B24" w:rsidP="00F85CF5">
            <w:pPr>
              <w:jc w:val="both"/>
              <w:rPr>
                <w:sz w:val="22"/>
                <w:szCs w:val="22"/>
                <w:highlight w:val="cyan"/>
              </w:rPr>
            </w:pPr>
          </w:p>
        </w:tc>
      </w:tr>
      <w:tr w:rsidR="00B67548" w:rsidTr="00230F53">
        <w:trPr>
          <w:gridAfter w:val="1"/>
          <w:wAfter w:w="163" w:type="dxa"/>
        </w:trPr>
        <w:tc>
          <w:tcPr>
            <w:tcW w:w="6163" w:type="dxa"/>
            <w:gridSpan w:val="35"/>
          </w:tcPr>
          <w:p w:rsidR="00B67548" w:rsidRPr="007A2156" w:rsidRDefault="00B67548" w:rsidP="00F85CF5">
            <w:pPr>
              <w:jc w:val="both"/>
              <w:rPr>
                <w:sz w:val="22"/>
                <w:szCs w:val="22"/>
                <w:highlight w:val="cyan"/>
              </w:rPr>
            </w:pPr>
          </w:p>
        </w:tc>
        <w:tc>
          <w:tcPr>
            <w:tcW w:w="1721" w:type="dxa"/>
            <w:gridSpan w:val="15"/>
          </w:tcPr>
          <w:p w:rsidR="00B67548" w:rsidRPr="007A2156" w:rsidRDefault="00B67548" w:rsidP="00F85CF5">
            <w:pPr>
              <w:jc w:val="both"/>
              <w:rPr>
                <w:sz w:val="22"/>
                <w:szCs w:val="22"/>
                <w:highlight w:val="cyan"/>
              </w:rPr>
            </w:pPr>
          </w:p>
        </w:tc>
        <w:tc>
          <w:tcPr>
            <w:tcW w:w="2176" w:type="dxa"/>
            <w:gridSpan w:val="28"/>
          </w:tcPr>
          <w:p w:rsidR="00B67548" w:rsidRPr="007A2156" w:rsidRDefault="00B67548" w:rsidP="00F85CF5">
            <w:pPr>
              <w:jc w:val="both"/>
              <w:rPr>
                <w:sz w:val="22"/>
                <w:szCs w:val="22"/>
                <w:highlight w:val="cyan"/>
              </w:rPr>
            </w:pPr>
          </w:p>
        </w:tc>
      </w:tr>
      <w:tr w:rsidR="00D14B24" w:rsidTr="00230F53">
        <w:trPr>
          <w:gridAfter w:val="1"/>
          <w:wAfter w:w="163" w:type="dxa"/>
        </w:trPr>
        <w:tc>
          <w:tcPr>
            <w:tcW w:w="10060" w:type="dxa"/>
            <w:gridSpan w:val="78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14B24" w:rsidTr="00230F53">
        <w:trPr>
          <w:gridAfter w:val="1"/>
          <w:wAfter w:w="163" w:type="dxa"/>
          <w:trHeight w:val="466"/>
        </w:trPr>
        <w:tc>
          <w:tcPr>
            <w:tcW w:w="10060" w:type="dxa"/>
            <w:gridSpan w:val="78"/>
            <w:tcBorders>
              <w:top w:val="nil"/>
            </w:tcBorders>
          </w:tcPr>
          <w:p w:rsidR="00D14B24" w:rsidRPr="00B67548" w:rsidRDefault="008B7673" w:rsidP="00B67548">
            <w:pPr>
              <w:pStyle w:val="Zkladntext"/>
              <w:spacing w:before="60" w:after="60"/>
              <w:ind w:left="0" w:right="108"/>
              <w:rPr>
                <w:sz w:val="21"/>
                <w:szCs w:val="21"/>
              </w:rPr>
            </w:pPr>
            <w:r w:rsidRPr="008B7673">
              <w:rPr>
                <w:b/>
                <w:sz w:val="21"/>
                <w:szCs w:val="21"/>
              </w:rPr>
              <w:t>Applied Surface and Colloid Chemistry in Food Technology</w:t>
            </w:r>
            <w:r w:rsidRPr="00B67548">
              <w:rPr>
                <w:sz w:val="21"/>
                <w:szCs w:val="21"/>
              </w:rPr>
              <w:t xml:space="preserve"> </w:t>
            </w:r>
            <w:r w:rsidR="00B67548" w:rsidRPr="00B67548">
              <w:rPr>
                <w:sz w:val="21"/>
                <w:szCs w:val="21"/>
              </w:rPr>
              <w:t>(80% p)</w:t>
            </w:r>
          </w:p>
          <w:p w:rsidR="00B67548" w:rsidRDefault="008B7673" w:rsidP="00B67548">
            <w:pPr>
              <w:pStyle w:val="Zkladntext"/>
              <w:spacing w:before="60" w:after="60"/>
              <w:ind w:left="0" w:right="108"/>
            </w:pPr>
            <w:r w:rsidRPr="008B7673">
              <w:rPr>
                <w:b/>
                <w:sz w:val="21"/>
                <w:szCs w:val="21"/>
              </w:rPr>
              <w:t>Physical Characteristics of Foodstuffs</w:t>
            </w:r>
            <w:r w:rsidRPr="00B67548">
              <w:rPr>
                <w:sz w:val="21"/>
                <w:szCs w:val="21"/>
              </w:rPr>
              <w:t xml:space="preserve"> </w:t>
            </w:r>
            <w:r w:rsidR="00B67548" w:rsidRPr="00B67548">
              <w:rPr>
                <w:sz w:val="21"/>
                <w:szCs w:val="21"/>
              </w:rPr>
              <w:t>(80% p)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10060" w:type="dxa"/>
            <w:gridSpan w:val="78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14B24" w:rsidTr="00230F53">
        <w:trPr>
          <w:gridAfter w:val="1"/>
          <w:wAfter w:w="163" w:type="dxa"/>
          <w:trHeight w:val="264"/>
        </w:trPr>
        <w:tc>
          <w:tcPr>
            <w:tcW w:w="10060" w:type="dxa"/>
            <w:gridSpan w:val="78"/>
          </w:tcPr>
          <w:p w:rsidR="00D14B24" w:rsidRPr="00DE3AFC" w:rsidRDefault="00D14B24" w:rsidP="00F85CF5">
            <w:pPr>
              <w:spacing w:before="60" w:after="60"/>
              <w:ind w:left="720" w:hanging="720"/>
              <w:rPr>
                <w:b/>
                <w:sz w:val="21"/>
                <w:szCs w:val="21"/>
              </w:rPr>
            </w:pPr>
            <w:r w:rsidRPr="00DE3AFC">
              <w:rPr>
                <w:sz w:val="21"/>
                <w:szCs w:val="21"/>
              </w:rPr>
              <w:t xml:space="preserve">1991: STU Bratislava, CHTF, </w:t>
            </w:r>
            <w:r w:rsidRPr="00DE3AFC">
              <w:rPr>
                <w:rFonts w:eastAsia="Calibri"/>
                <w:sz w:val="21"/>
                <w:szCs w:val="21"/>
              </w:rPr>
              <w:t xml:space="preserve">SP Chemické vedy, </w:t>
            </w:r>
            <w:r w:rsidRPr="00DE3AFC">
              <w:rPr>
                <w:sz w:val="21"/>
                <w:szCs w:val="21"/>
              </w:rPr>
              <w:t xml:space="preserve">obor Fyzikálna chémia, </w:t>
            </w:r>
            <w:r w:rsidRPr="00464F34">
              <w:rPr>
                <w:sz w:val="21"/>
                <w:szCs w:val="21"/>
              </w:rPr>
              <w:t>CSc.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10060" w:type="dxa"/>
            <w:gridSpan w:val="78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14B24" w:rsidTr="00230F53">
        <w:trPr>
          <w:gridAfter w:val="1"/>
          <w:wAfter w:w="163" w:type="dxa"/>
          <w:trHeight w:val="499"/>
        </w:trPr>
        <w:tc>
          <w:tcPr>
            <w:tcW w:w="10060" w:type="dxa"/>
            <w:gridSpan w:val="78"/>
          </w:tcPr>
          <w:p w:rsidR="00D14B24" w:rsidRPr="00DE3AFC" w:rsidRDefault="00D14B24" w:rsidP="004066E7">
            <w:pPr>
              <w:spacing w:before="60" w:after="20"/>
              <w:ind w:left="720" w:hanging="720"/>
              <w:rPr>
                <w:sz w:val="21"/>
                <w:szCs w:val="21"/>
              </w:rPr>
            </w:pPr>
            <w:r w:rsidRPr="00DE3AFC">
              <w:rPr>
                <w:sz w:val="21"/>
                <w:szCs w:val="21"/>
              </w:rPr>
              <w:t>1997 – dosud: UTB Zlín, FT, docent, od r. 2003 profesor</w:t>
            </w:r>
          </w:p>
          <w:p w:rsidR="00D14B24" w:rsidRPr="00731383" w:rsidRDefault="00D14B24" w:rsidP="00F85CF5">
            <w:pPr>
              <w:spacing w:after="60"/>
              <w:jc w:val="both"/>
              <w:rPr>
                <w:sz w:val="22"/>
                <w:szCs w:val="22"/>
              </w:rPr>
            </w:pPr>
            <w:r w:rsidRPr="00DE3AFC">
              <w:rPr>
                <w:sz w:val="21"/>
                <w:szCs w:val="21"/>
              </w:rPr>
              <w:t>2012 – dosud: UP Olomouc, PřF, profesor (jpp.)</w:t>
            </w:r>
          </w:p>
        </w:tc>
      </w:tr>
      <w:tr w:rsidR="00D14B24" w:rsidTr="00230F53">
        <w:trPr>
          <w:gridAfter w:val="1"/>
          <w:wAfter w:w="163" w:type="dxa"/>
          <w:trHeight w:val="250"/>
        </w:trPr>
        <w:tc>
          <w:tcPr>
            <w:tcW w:w="10060" w:type="dxa"/>
            <w:gridSpan w:val="78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14B24" w:rsidTr="00230F53">
        <w:trPr>
          <w:gridAfter w:val="1"/>
          <w:wAfter w:w="163" w:type="dxa"/>
          <w:trHeight w:val="184"/>
        </w:trPr>
        <w:tc>
          <w:tcPr>
            <w:tcW w:w="10060" w:type="dxa"/>
            <w:gridSpan w:val="78"/>
          </w:tcPr>
          <w:p w:rsidR="00D14B24" w:rsidRPr="00DE3AFC" w:rsidRDefault="00D14B24" w:rsidP="004066E7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DE3AFC">
              <w:rPr>
                <w:sz w:val="21"/>
                <w:szCs w:val="21"/>
              </w:rPr>
              <w:t>Počet obhájených prací, které vyučující vedl v období 2013 – 2017: 3 BP, 1 DP.</w:t>
            </w:r>
          </w:p>
        </w:tc>
      </w:tr>
      <w:tr w:rsidR="00D14B24" w:rsidTr="00230F53">
        <w:trPr>
          <w:gridAfter w:val="1"/>
          <w:wAfter w:w="163" w:type="dxa"/>
          <w:cantSplit/>
        </w:trPr>
        <w:tc>
          <w:tcPr>
            <w:tcW w:w="3418" w:type="dxa"/>
            <w:gridSpan w:val="12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59" w:type="dxa"/>
            <w:gridSpan w:val="16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108" w:type="dxa"/>
            <w:gridSpan w:val="27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14B24" w:rsidTr="00230F53">
        <w:trPr>
          <w:gridAfter w:val="1"/>
          <w:wAfter w:w="163" w:type="dxa"/>
          <w:cantSplit/>
        </w:trPr>
        <w:tc>
          <w:tcPr>
            <w:tcW w:w="3418" w:type="dxa"/>
            <w:gridSpan w:val="12"/>
          </w:tcPr>
          <w:p w:rsidR="00D14B24" w:rsidRPr="005B5777" w:rsidRDefault="00D14B24" w:rsidP="004066E7">
            <w:pPr>
              <w:spacing w:before="20" w:after="20"/>
              <w:jc w:val="both"/>
            </w:pPr>
            <w:r>
              <w:t>Fyzikální chemie</w:t>
            </w:r>
          </w:p>
        </w:tc>
        <w:tc>
          <w:tcPr>
            <w:tcW w:w="2259" w:type="dxa"/>
            <w:gridSpan w:val="16"/>
          </w:tcPr>
          <w:p w:rsidR="00D14B24" w:rsidRPr="00A004F6" w:rsidRDefault="00D14B24" w:rsidP="004066E7">
            <w:pPr>
              <w:spacing w:before="20" w:after="20"/>
              <w:jc w:val="both"/>
            </w:pPr>
            <w:r>
              <w:t>1995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</w:tcPr>
          <w:p w:rsidR="00D14B24" w:rsidRPr="00A004F6" w:rsidRDefault="00D14B24" w:rsidP="004066E7">
            <w:pPr>
              <w:spacing w:before="20" w:after="20"/>
              <w:jc w:val="both"/>
            </w:pPr>
            <w:r>
              <w:rPr>
                <w:rFonts w:ascii="TimesNewRomanPSMT" w:eastAsia="Calibri" w:hAnsi="TimesNewRomanPSMT" w:cs="TimesNewRomanPSMT"/>
                <w:lang w:eastAsia="en-US"/>
              </w:rPr>
              <w:t>VUT Brno</w:t>
            </w:r>
          </w:p>
        </w:tc>
        <w:tc>
          <w:tcPr>
            <w:tcW w:w="661" w:type="dxa"/>
            <w:gridSpan w:val="12"/>
            <w:tcBorders>
              <w:lef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8"/>
            <w:shd w:val="clear" w:color="auto" w:fill="F7CAAC"/>
          </w:tcPr>
          <w:p w:rsidR="00D14B24" w:rsidRDefault="00D14B24" w:rsidP="00F85CF5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748" w:type="dxa"/>
            <w:gridSpan w:val="7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14B24" w:rsidTr="00230F53">
        <w:trPr>
          <w:gridAfter w:val="1"/>
          <w:wAfter w:w="163" w:type="dxa"/>
          <w:cantSplit/>
          <w:trHeight w:val="70"/>
        </w:trPr>
        <w:tc>
          <w:tcPr>
            <w:tcW w:w="3418" w:type="dxa"/>
            <w:gridSpan w:val="12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59" w:type="dxa"/>
            <w:gridSpan w:val="16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61" w:type="dxa"/>
            <w:gridSpan w:val="12"/>
            <w:vMerge w:val="restart"/>
            <w:tcBorders>
              <w:left w:val="single" w:sz="12" w:space="0" w:color="auto"/>
            </w:tcBorders>
          </w:tcPr>
          <w:p w:rsidR="00D14B24" w:rsidRPr="002A657B" w:rsidRDefault="00D14B24" w:rsidP="00F85CF5">
            <w:pPr>
              <w:jc w:val="both"/>
              <w:rPr>
                <w:b/>
              </w:rPr>
            </w:pPr>
            <w:r w:rsidRPr="002A657B">
              <w:rPr>
                <w:b/>
              </w:rPr>
              <w:t>1002</w:t>
            </w:r>
          </w:p>
        </w:tc>
        <w:tc>
          <w:tcPr>
            <w:tcW w:w="699" w:type="dxa"/>
            <w:gridSpan w:val="8"/>
            <w:vMerge w:val="restart"/>
          </w:tcPr>
          <w:p w:rsidR="00D14B24" w:rsidRPr="002A657B" w:rsidRDefault="00D14B24" w:rsidP="00F85CF5">
            <w:pPr>
              <w:jc w:val="both"/>
              <w:rPr>
                <w:b/>
              </w:rPr>
            </w:pPr>
            <w:r w:rsidRPr="002A657B">
              <w:rPr>
                <w:b/>
              </w:rPr>
              <w:t>843</w:t>
            </w:r>
          </w:p>
        </w:tc>
        <w:tc>
          <w:tcPr>
            <w:tcW w:w="748" w:type="dxa"/>
            <w:gridSpan w:val="7"/>
            <w:vMerge w:val="restart"/>
          </w:tcPr>
          <w:p w:rsidR="00D14B24" w:rsidRPr="002A657B" w:rsidRDefault="00D14B24" w:rsidP="00F85CF5">
            <w:pPr>
              <w:jc w:val="both"/>
              <w:rPr>
                <w:b/>
                <w:sz w:val="18"/>
                <w:szCs w:val="18"/>
              </w:rPr>
            </w:pPr>
            <w:r w:rsidRPr="002A657B">
              <w:rPr>
                <w:b/>
                <w:sz w:val="18"/>
                <w:szCs w:val="18"/>
              </w:rPr>
              <w:t>neevid.</w:t>
            </w:r>
          </w:p>
        </w:tc>
      </w:tr>
      <w:tr w:rsidR="00D14B24" w:rsidTr="00230F53">
        <w:trPr>
          <w:gridAfter w:val="1"/>
          <w:wAfter w:w="163" w:type="dxa"/>
          <w:trHeight w:val="205"/>
        </w:trPr>
        <w:tc>
          <w:tcPr>
            <w:tcW w:w="3418" w:type="dxa"/>
            <w:gridSpan w:val="12"/>
          </w:tcPr>
          <w:p w:rsidR="00D14B24" w:rsidRDefault="00D14B24" w:rsidP="004066E7">
            <w:pPr>
              <w:spacing w:before="20" w:after="20"/>
              <w:jc w:val="both"/>
            </w:pPr>
            <w:r>
              <w:t>Fyzikální chemie</w:t>
            </w:r>
          </w:p>
        </w:tc>
        <w:tc>
          <w:tcPr>
            <w:tcW w:w="2259" w:type="dxa"/>
            <w:gridSpan w:val="16"/>
          </w:tcPr>
          <w:p w:rsidR="00D14B24" w:rsidRDefault="00D14B24" w:rsidP="004066E7">
            <w:pPr>
              <w:spacing w:before="20" w:after="20"/>
              <w:jc w:val="both"/>
            </w:pPr>
            <w:r>
              <w:t>2003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</w:tcPr>
          <w:p w:rsidR="00D14B24" w:rsidRDefault="00D14B24" w:rsidP="004066E7">
            <w:pPr>
              <w:spacing w:before="20" w:after="20"/>
              <w:jc w:val="both"/>
            </w:pPr>
            <w:r>
              <w:t>VUT Brno</w:t>
            </w:r>
          </w:p>
        </w:tc>
        <w:tc>
          <w:tcPr>
            <w:tcW w:w="661" w:type="dxa"/>
            <w:gridSpan w:val="12"/>
            <w:vMerge/>
            <w:tcBorders>
              <w:left w:val="single" w:sz="12" w:space="0" w:color="auto"/>
            </w:tcBorders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699" w:type="dxa"/>
            <w:gridSpan w:val="8"/>
            <w:vMerge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748" w:type="dxa"/>
            <w:gridSpan w:val="7"/>
            <w:vMerge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</w:tr>
      <w:tr w:rsidR="00D14B24" w:rsidTr="00230F53">
        <w:trPr>
          <w:gridAfter w:val="1"/>
          <w:wAfter w:w="163" w:type="dxa"/>
        </w:trPr>
        <w:tc>
          <w:tcPr>
            <w:tcW w:w="10060" w:type="dxa"/>
            <w:gridSpan w:val="78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14B24" w:rsidTr="00230F53">
        <w:trPr>
          <w:gridAfter w:val="1"/>
          <w:wAfter w:w="163" w:type="dxa"/>
          <w:trHeight w:val="283"/>
        </w:trPr>
        <w:tc>
          <w:tcPr>
            <w:tcW w:w="10060" w:type="dxa"/>
            <w:gridSpan w:val="78"/>
          </w:tcPr>
          <w:p w:rsidR="00D14B24" w:rsidRPr="00734DF2" w:rsidRDefault="00D14B24" w:rsidP="00F85CF5">
            <w:pPr>
              <w:pStyle w:val="xmsonormal"/>
              <w:spacing w:before="80" w:beforeAutospacing="0" w:after="120" w:afterAutospacing="0"/>
              <w:jc w:val="both"/>
              <w:rPr>
                <w:sz w:val="21"/>
                <w:szCs w:val="21"/>
              </w:rPr>
            </w:pPr>
            <w:r w:rsidRPr="00734DF2">
              <w:rPr>
                <w:b/>
                <w:sz w:val="21"/>
                <w:szCs w:val="21"/>
              </w:rPr>
              <w:t>LAPČÍK, L. (50%)</w:t>
            </w:r>
            <w:r w:rsidRPr="00734DF2">
              <w:rPr>
                <w:sz w:val="21"/>
                <w:szCs w:val="21"/>
              </w:rPr>
              <w:t xml:space="preserve">, RUSZALA, M.J.A., VAŠINA, M., LAPČÍKOVÁ, B., VLČEK, J., ROWSON, N.A., GROVER, L.M., GREENWOOD, R.W.: Hollow spheres as nanocomposite fillers for aerospace and automotive composite materials applications. </w:t>
            </w:r>
            <w:r w:rsidRPr="00734DF2">
              <w:rPr>
                <w:i/>
                <w:sz w:val="21"/>
                <w:szCs w:val="21"/>
              </w:rPr>
              <w:t xml:space="preserve">Composites </w:t>
            </w:r>
            <w:r>
              <w:rPr>
                <w:i/>
                <w:sz w:val="21"/>
                <w:szCs w:val="21"/>
              </w:rPr>
              <w:t>P</w:t>
            </w:r>
            <w:r w:rsidRPr="00734DF2">
              <w:rPr>
                <w:i/>
                <w:sz w:val="21"/>
                <w:szCs w:val="21"/>
              </w:rPr>
              <w:t>art B: Engineering</w:t>
            </w:r>
            <w:r>
              <w:rPr>
                <w:sz w:val="21"/>
                <w:szCs w:val="21"/>
              </w:rPr>
              <w:t xml:space="preserve"> 106</w:t>
            </w:r>
            <w:r w:rsidRPr="00734DF2">
              <w:rPr>
                <w:sz w:val="21"/>
                <w:szCs w:val="21"/>
              </w:rPr>
              <w:t>(1 December), 74-80</w:t>
            </w:r>
            <w:r>
              <w:rPr>
                <w:sz w:val="21"/>
                <w:szCs w:val="21"/>
              </w:rPr>
              <w:t xml:space="preserve">, </w:t>
            </w:r>
            <w:r w:rsidRPr="00734DF2">
              <w:rPr>
                <w:b/>
                <w:sz w:val="21"/>
                <w:szCs w:val="21"/>
              </w:rPr>
              <w:t>2016</w:t>
            </w:r>
            <w:r w:rsidRPr="00734DF2">
              <w:rPr>
                <w:sz w:val="21"/>
                <w:szCs w:val="21"/>
              </w:rPr>
              <w:t xml:space="preserve">. </w:t>
            </w:r>
          </w:p>
          <w:p w:rsidR="00D14B24" w:rsidRDefault="00D14B24" w:rsidP="00F85CF5">
            <w:pPr>
              <w:pStyle w:val="xmsonormal"/>
              <w:spacing w:before="0" w:beforeAutospacing="0" w:after="120" w:afterAutospacing="0"/>
              <w:jc w:val="both"/>
              <w:rPr>
                <w:sz w:val="21"/>
                <w:szCs w:val="21"/>
              </w:rPr>
            </w:pPr>
            <w:r w:rsidRPr="00734DF2">
              <w:rPr>
                <w:b/>
                <w:sz w:val="21"/>
                <w:szCs w:val="21"/>
              </w:rPr>
              <w:t>LAPČÍK, L. (55</w:t>
            </w:r>
            <w:r w:rsidRPr="00734DF2">
              <w:rPr>
                <w:b/>
                <w:sz w:val="21"/>
                <w:szCs w:val="21"/>
                <w:lang w:val="en-US"/>
              </w:rPr>
              <w:t>%</w:t>
            </w:r>
            <w:r w:rsidRPr="00734DF2">
              <w:rPr>
                <w:b/>
                <w:sz w:val="21"/>
                <w:szCs w:val="21"/>
              </w:rPr>
              <w:t>)</w:t>
            </w:r>
            <w:r w:rsidRPr="00734DF2">
              <w:rPr>
                <w:sz w:val="21"/>
                <w:szCs w:val="21"/>
              </w:rPr>
              <w:t>, OTYEPKA, M., OTYEPKOVÁ, E., LAPČÍKOVÁ, B., GABRIE</w:t>
            </w:r>
            <w:r w:rsidRPr="004C5F6C">
              <w:rPr>
                <w:caps/>
                <w:sz w:val="21"/>
                <w:szCs w:val="21"/>
              </w:rPr>
              <w:t>l</w:t>
            </w:r>
            <w:r w:rsidRPr="00734DF2">
              <w:rPr>
                <w:sz w:val="21"/>
                <w:szCs w:val="21"/>
              </w:rPr>
              <w:t xml:space="preserve">, R., GAVENDA, A., PRUDILOVÁ, B.: Surface heterogenity: Information from inverse gas chromatogramy and application to model pharmaceutical substances. </w:t>
            </w:r>
            <w:r w:rsidRPr="00734DF2">
              <w:rPr>
                <w:i/>
                <w:sz w:val="21"/>
                <w:szCs w:val="21"/>
              </w:rPr>
              <w:t>Current Opinion in Colloid and Interface Science</w:t>
            </w:r>
            <w:r>
              <w:rPr>
                <w:sz w:val="21"/>
                <w:szCs w:val="21"/>
              </w:rPr>
              <w:t xml:space="preserve"> </w:t>
            </w:r>
            <w:r w:rsidRPr="00734DF2">
              <w:rPr>
                <w:sz w:val="21"/>
                <w:szCs w:val="21"/>
              </w:rPr>
              <w:t>24(1 August), 64-71</w:t>
            </w:r>
            <w:r>
              <w:rPr>
                <w:sz w:val="21"/>
                <w:szCs w:val="21"/>
              </w:rPr>
              <w:t xml:space="preserve">, </w:t>
            </w:r>
            <w:r w:rsidRPr="00734DF2">
              <w:rPr>
                <w:b/>
                <w:sz w:val="21"/>
                <w:szCs w:val="21"/>
              </w:rPr>
              <w:t>2016</w:t>
            </w:r>
            <w:r w:rsidRPr="00734DF2">
              <w:rPr>
                <w:sz w:val="21"/>
                <w:szCs w:val="21"/>
              </w:rPr>
              <w:t>.</w:t>
            </w:r>
          </w:p>
          <w:p w:rsidR="00D14B24" w:rsidRDefault="00D14B24" w:rsidP="00F85CF5">
            <w:pPr>
              <w:pStyle w:val="xmsonormal"/>
              <w:spacing w:before="0" w:beforeAutospacing="0" w:after="120" w:afterAutospacing="0"/>
              <w:jc w:val="both"/>
              <w:rPr>
                <w:sz w:val="21"/>
                <w:szCs w:val="21"/>
              </w:rPr>
            </w:pPr>
            <w:r w:rsidRPr="00734DF2">
              <w:rPr>
                <w:b/>
                <w:sz w:val="21"/>
                <w:szCs w:val="21"/>
              </w:rPr>
              <w:t>LAPČÍK, L. (50</w:t>
            </w:r>
            <w:r w:rsidRPr="00734DF2">
              <w:rPr>
                <w:b/>
                <w:sz w:val="21"/>
                <w:szCs w:val="21"/>
                <w:lang w:val="en-US"/>
              </w:rPr>
              <w:t>%</w:t>
            </w:r>
            <w:r w:rsidRPr="00734DF2">
              <w:rPr>
                <w:b/>
                <w:sz w:val="21"/>
                <w:szCs w:val="21"/>
              </w:rPr>
              <w:t>)</w:t>
            </w:r>
            <w:r w:rsidRPr="00734DF2">
              <w:rPr>
                <w:sz w:val="21"/>
                <w:szCs w:val="21"/>
              </w:rPr>
              <w:t xml:space="preserve">, VAŠINA, M., LAPČÍKOVÁ, B., VALENTA, M.: Study of bread staling by means of vibro-acoustic, tensile and thermal analysis techniques. </w:t>
            </w:r>
            <w:r w:rsidRPr="00734DF2">
              <w:rPr>
                <w:i/>
                <w:sz w:val="21"/>
                <w:szCs w:val="21"/>
              </w:rPr>
              <w:t>Journal of Food Engineering</w:t>
            </w:r>
            <w:r>
              <w:rPr>
                <w:sz w:val="21"/>
                <w:szCs w:val="21"/>
              </w:rPr>
              <w:t xml:space="preserve"> </w:t>
            </w:r>
            <w:r w:rsidRPr="00734DF2">
              <w:rPr>
                <w:sz w:val="21"/>
                <w:szCs w:val="21"/>
              </w:rPr>
              <w:t>178(1 June), 31-38</w:t>
            </w:r>
            <w:r>
              <w:rPr>
                <w:sz w:val="21"/>
                <w:szCs w:val="21"/>
              </w:rPr>
              <w:t xml:space="preserve">, </w:t>
            </w:r>
            <w:r>
              <w:rPr>
                <w:b/>
                <w:sz w:val="21"/>
                <w:szCs w:val="21"/>
              </w:rPr>
              <w:t>2016</w:t>
            </w:r>
            <w:r w:rsidRPr="00734DF2">
              <w:rPr>
                <w:sz w:val="21"/>
                <w:szCs w:val="21"/>
              </w:rPr>
              <w:t>.</w:t>
            </w:r>
          </w:p>
          <w:p w:rsidR="00D14B24" w:rsidRPr="00734DF2" w:rsidRDefault="00D14B24" w:rsidP="00F85CF5">
            <w:pPr>
              <w:pStyle w:val="xmsonormal"/>
              <w:spacing w:before="0" w:beforeAutospacing="0" w:after="120" w:afterAutospacing="0"/>
              <w:jc w:val="both"/>
              <w:rPr>
                <w:caps/>
                <w:sz w:val="21"/>
                <w:szCs w:val="21"/>
              </w:rPr>
            </w:pPr>
            <w:r w:rsidRPr="00734DF2">
              <w:rPr>
                <w:b/>
                <w:caps/>
                <w:sz w:val="21"/>
                <w:szCs w:val="21"/>
              </w:rPr>
              <w:t>LAPČÍK, L. (45</w:t>
            </w:r>
            <w:r w:rsidRPr="00734DF2">
              <w:rPr>
                <w:b/>
                <w:caps/>
                <w:sz w:val="21"/>
                <w:szCs w:val="21"/>
                <w:lang w:val="en-US"/>
              </w:rPr>
              <w:t>%)</w:t>
            </w:r>
            <w:r w:rsidRPr="00734DF2">
              <w:rPr>
                <w:caps/>
                <w:sz w:val="21"/>
                <w:szCs w:val="21"/>
                <w:lang w:val="en-US"/>
              </w:rPr>
              <w:t xml:space="preserve">, Lapčíková, B., Otyepková, E., OTYEPKA, M., VLČEK, J., BUŇKA, F., SALEK, R.: </w:t>
            </w:r>
            <w:r w:rsidRPr="00734DF2">
              <w:rPr>
                <w:sz w:val="21"/>
                <w:szCs w:val="21"/>
                <w:lang w:val="en-US"/>
              </w:rPr>
              <w:t xml:space="preserve">Surface energy analysis (SEA) and rheology of powder milk dairy products. </w:t>
            </w:r>
            <w:r w:rsidRPr="00734DF2">
              <w:rPr>
                <w:i/>
                <w:sz w:val="21"/>
                <w:szCs w:val="21"/>
                <w:lang w:val="en-US"/>
              </w:rPr>
              <w:t>Food Chemistry</w:t>
            </w:r>
            <w:r w:rsidRPr="00734DF2">
              <w:rPr>
                <w:sz w:val="21"/>
                <w:szCs w:val="21"/>
                <w:lang w:val="en-US"/>
              </w:rPr>
              <w:t xml:space="preserve"> 174(1</w:t>
            </w:r>
            <w:r>
              <w:rPr>
                <w:sz w:val="21"/>
                <w:szCs w:val="21"/>
                <w:lang w:val="en-US"/>
              </w:rPr>
              <w:t xml:space="preserve"> May</w:t>
            </w:r>
            <w:r w:rsidRPr="00734DF2">
              <w:rPr>
                <w:sz w:val="21"/>
                <w:szCs w:val="21"/>
                <w:lang w:val="en-US"/>
              </w:rPr>
              <w:t xml:space="preserve">), 25-30, </w:t>
            </w:r>
            <w:r w:rsidRPr="00734DF2">
              <w:rPr>
                <w:b/>
                <w:sz w:val="21"/>
                <w:szCs w:val="21"/>
                <w:lang w:val="en-US"/>
              </w:rPr>
              <w:t>2015</w:t>
            </w:r>
            <w:r w:rsidRPr="00734DF2">
              <w:rPr>
                <w:sz w:val="21"/>
                <w:szCs w:val="21"/>
                <w:lang w:val="en-US"/>
              </w:rPr>
              <w:t xml:space="preserve">. </w:t>
            </w:r>
          </w:p>
          <w:p w:rsidR="00D14B24" w:rsidRDefault="00D14B24" w:rsidP="004066E7">
            <w:pPr>
              <w:pStyle w:val="xmsonormal"/>
              <w:spacing w:before="0" w:beforeAutospacing="0" w:after="60" w:afterAutospacing="0"/>
              <w:jc w:val="both"/>
              <w:rPr>
                <w:b/>
              </w:rPr>
            </w:pPr>
            <w:r w:rsidRPr="00734DF2">
              <w:rPr>
                <w:caps/>
                <w:sz w:val="21"/>
                <w:szCs w:val="21"/>
              </w:rPr>
              <w:t xml:space="preserve">Krásný, I., </w:t>
            </w:r>
            <w:r w:rsidRPr="00734DF2">
              <w:rPr>
                <w:b/>
                <w:caps/>
                <w:sz w:val="21"/>
                <w:szCs w:val="21"/>
              </w:rPr>
              <w:t>Lapčík, L. (50</w:t>
            </w:r>
            <w:r w:rsidRPr="00734DF2">
              <w:rPr>
                <w:b/>
                <w:caps/>
                <w:sz w:val="21"/>
                <w:szCs w:val="21"/>
                <w:lang w:val="en-US"/>
              </w:rPr>
              <w:t>%)</w:t>
            </w:r>
            <w:r w:rsidRPr="00734DF2">
              <w:rPr>
                <w:caps/>
                <w:sz w:val="21"/>
                <w:szCs w:val="21"/>
              </w:rPr>
              <w:t>, Lapčíková, B., Greenwood, R.W., Šafářová, K., Rowson, N.A.</w:t>
            </w:r>
            <w:r w:rsidRPr="00734DF2">
              <w:rPr>
                <w:sz w:val="21"/>
                <w:szCs w:val="21"/>
              </w:rPr>
              <w:t xml:space="preserve">: The effect of low temperature air plasma treatment on physico-chemical properties of kaolinite/polyethylene composites. </w:t>
            </w:r>
            <w:r w:rsidRPr="00734DF2">
              <w:rPr>
                <w:i/>
                <w:sz w:val="21"/>
                <w:szCs w:val="21"/>
              </w:rPr>
              <w:t>Composites Part B: Engineering</w:t>
            </w:r>
            <w:r w:rsidRPr="00734DF2">
              <w:rPr>
                <w:sz w:val="21"/>
                <w:szCs w:val="21"/>
              </w:rPr>
              <w:t xml:space="preserve"> 59(March), 293-299, </w:t>
            </w:r>
            <w:r w:rsidRPr="00734DF2">
              <w:rPr>
                <w:b/>
                <w:sz w:val="21"/>
                <w:szCs w:val="21"/>
              </w:rPr>
              <w:t>2014</w:t>
            </w:r>
            <w:r w:rsidRPr="00734DF2">
              <w:rPr>
                <w:sz w:val="21"/>
                <w:szCs w:val="21"/>
              </w:rPr>
              <w:t xml:space="preserve">. </w:t>
            </w:r>
          </w:p>
        </w:tc>
      </w:tr>
      <w:tr w:rsidR="00D14B24" w:rsidTr="00230F53">
        <w:trPr>
          <w:gridAfter w:val="1"/>
          <w:wAfter w:w="163" w:type="dxa"/>
          <w:trHeight w:val="218"/>
        </w:trPr>
        <w:tc>
          <w:tcPr>
            <w:tcW w:w="10060" w:type="dxa"/>
            <w:gridSpan w:val="78"/>
            <w:shd w:val="clear" w:color="auto" w:fill="F7CAAC"/>
          </w:tcPr>
          <w:p w:rsidR="00D14B24" w:rsidRDefault="00D14B24" w:rsidP="00F85CF5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14B24" w:rsidTr="00230F53">
        <w:trPr>
          <w:gridAfter w:val="1"/>
          <w:wAfter w:w="163" w:type="dxa"/>
          <w:trHeight w:val="328"/>
        </w:trPr>
        <w:tc>
          <w:tcPr>
            <w:tcW w:w="10060" w:type="dxa"/>
            <w:gridSpan w:val="78"/>
          </w:tcPr>
          <w:p w:rsidR="00D14B24" w:rsidRPr="00DE3AFC" w:rsidRDefault="00D14B24" w:rsidP="00F85CF5">
            <w:pPr>
              <w:spacing w:before="60"/>
              <w:jc w:val="both"/>
              <w:rPr>
                <w:sz w:val="21"/>
                <w:szCs w:val="21"/>
              </w:rPr>
            </w:pPr>
            <w:r w:rsidRPr="00DE3AFC">
              <w:rPr>
                <w:sz w:val="21"/>
                <w:szCs w:val="21"/>
              </w:rPr>
              <w:t>1990: Univerzita v Ulmu, Německo, studijní pobyt (3 měsíce)</w:t>
            </w:r>
          </w:p>
          <w:p w:rsidR="00D14B24" w:rsidRPr="00DE3AFC" w:rsidRDefault="00D14B24" w:rsidP="004066E7">
            <w:pPr>
              <w:spacing w:before="20"/>
              <w:jc w:val="both"/>
              <w:rPr>
                <w:sz w:val="21"/>
                <w:szCs w:val="21"/>
              </w:rPr>
            </w:pPr>
            <w:r w:rsidRPr="00DE3AFC">
              <w:rPr>
                <w:sz w:val="21"/>
                <w:szCs w:val="21"/>
              </w:rPr>
              <w:t>1991 – 1992: McGillova Univerzita, Ústav chemie, Montreal, Québec, Kanada, PAPRICAN, Point Claire,  postdoktorální studijní pobyt (12 měsíců)</w:t>
            </w:r>
          </w:p>
          <w:p w:rsidR="00B67548" w:rsidRDefault="00D14B24" w:rsidP="00B67548">
            <w:pPr>
              <w:spacing w:before="20" w:after="60"/>
              <w:rPr>
                <w:b/>
              </w:rPr>
            </w:pPr>
            <w:r w:rsidRPr="00DE3AFC">
              <w:rPr>
                <w:sz w:val="21"/>
                <w:szCs w:val="21"/>
              </w:rPr>
              <w:t>1993: Státní univerzita v Ghentu, Farmaceutická fakulta, Belgie, postdoktorální studijní pobyt (6 měsíců)</w:t>
            </w:r>
          </w:p>
        </w:tc>
      </w:tr>
      <w:tr w:rsidR="00D14B24" w:rsidTr="00230F53">
        <w:trPr>
          <w:gridAfter w:val="1"/>
          <w:wAfter w:w="163" w:type="dxa"/>
          <w:cantSplit/>
          <w:trHeight w:val="470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81" w:type="dxa"/>
            <w:gridSpan w:val="37"/>
          </w:tcPr>
          <w:p w:rsidR="00D14B24" w:rsidRDefault="00D14B24" w:rsidP="00F85CF5">
            <w:pPr>
              <w:jc w:val="both"/>
            </w:pPr>
          </w:p>
        </w:tc>
        <w:tc>
          <w:tcPr>
            <w:tcW w:w="794" w:type="dxa"/>
            <w:gridSpan w:val="10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108" w:type="dxa"/>
            <w:gridSpan w:val="27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rPr>
          <w:gridAfter w:val="1"/>
          <w:wAfter w:w="163" w:type="dxa"/>
        </w:trPr>
        <w:tc>
          <w:tcPr>
            <w:tcW w:w="10060" w:type="dxa"/>
            <w:gridSpan w:val="78"/>
            <w:tcBorders>
              <w:bottom w:val="double" w:sz="4" w:space="0" w:color="auto"/>
            </w:tcBorders>
            <w:shd w:val="clear" w:color="auto" w:fill="BDD6EE"/>
          </w:tcPr>
          <w:p w:rsidR="00D14B24" w:rsidRDefault="00D14B24" w:rsidP="00F85CF5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2577" w:type="dxa"/>
            <w:gridSpan w:val="4"/>
            <w:tcBorders>
              <w:top w:val="double" w:sz="4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483" w:type="dxa"/>
            <w:gridSpan w:val="74"/>
          </w:tcPr>
          <w:p w:rsidR="00D14B24" w:rsidRPr="00A405B4" w:rsidRDefault="00D14B24" w:rsidP="00F85CF5">
            <w:pPr>
              <w:jc w:val="both"/>
            </w:pPr>
            <w:r w:rsidRPr="00A405B4">
              <w:t>Univerzita Tomáše Bati ve Zlíně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483" w:type="dxa"/>
            <w:gridSpan w:val="74"/>
          </w:tcPr>
          <w:p w:rsidR="00D14B24" w:rsidRPr="00A405B4" w:rsidRDefault="00D14B24" w:rsidP="00F85CF5">
            <w:pPr>
              <w:jc w:val="both"/>
            </w:pPr>
            <w:r w:rsidRPr="00A405B4">
              <w:t>Fakulta technologická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483" w:type="dxa"/>
            <w:gridSpan w:val="74"/>
          </w:tcPr>
          <w:p w:rsidR="00D14B24" w:rsidRDefault="00D14B24" w:rsidP="00F85CF5">
            <w:pPr>
              <w:jc w:val="both"/>
            </w:pPr>
            <w:r>
              <w:t>Technologie potravin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81" w:type="dxa"/>
            <w:gridSpan w:val="37"/>
          </w:tcPr>
          <w:p w:rsidR="00D14B24" w:rsidRPr="00293D5D" w:rsidRDefault="00D14B24" w:rsidP="00F85CF5">
            <w:pPr>
              <w:jc w:val="both"/>
              <w:rPr>
                <w:b/>
              </w:rPr>
            </w:pPr>
            <w:bookmarkStart w:id="71" w:name="Lapčíková"/>
            <w:bookmarkEnd w:id="71"/>
            <w:r w:rsidRPr="00293D5D">
              <w:rPr>
                <w:b/>
              </w:rPr>
              <w:t>Barbora Lapčíková</w:t>
            </w:r>
          </w:p>
        </w:tc>
        <w:tc>
          <w:tcPr>
            <w:tcW w:w="726" w:type="dxa"/>
            <w:gridSpan w:val="9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176" w:type="dxa"/>
            <w:gridSpan w:val="28"/>
          </w:tcPr>
          <w:p w:rsidR="00D14B24" w:rsidRDefault="00D14B24" w:rsidP="00F85CF5">
            <w:pPr>
              <w:jc w:val="both"/>
            </w:pPr>
            <w:r>
              <w:t xml:space="preserve">doc. Mgr., Ph.D. </w:t>
            </w:r>
          </w:p>
        </w:tc>
      </w:tr>
      <w:tr w:rsidR="001E1E5D" w:rsidTr="00230F53">
        <w:trPr>
          <w:gridAfter w:val="1"/>
          <w:wAfter w:w="163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41" w:type="dxa"/>
            <w:gridSpan w:val="8"/>
          </w:tcPr>
          <w:p w:rsidR="00D14B24" w:rsidRDefault="00D14B24" w:rsidP="00F85CF5">
            <w:pPr>
              <w:jc w:val="both"/>
            </w:pPr>
            <w:r>
              <w:t>1968</w:t>
            </w:r>
          </w:p>
        </w:tc>
        <w:tc>
          <w:tcPr>
            <w:tcW w:w="1678" w:type="dxa"/>
            <w:gridSpan w:val="9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67" w:type="dxa"/>
            <w:gridSpan w:val="14"/>
          </w:tcPr>
          <w:p w:rsidR="00D14B24" w:rsidRPr="00A63C5E" w:rsidRDefault="00D14B24" w:rsidP="00F85CF5">
            <w:pPr>
              <w:jc w:val="both"/>
            </w:pPr>
            <w:r w:rsidRPr="00A63C5E">
              <w:t>pp.</w:t>
            </w:r>
          </w:p>
        </w:tc>
        <w:tc>
          <w:tcPr>
            <w:tcW w:w="995" w:type="dxa"/>
            <w:gridSpan w:val="6"/>
            <w:shd w:val="clear" w:color="auto" w:fill="F7CAAC"/>
          </w:tcPr>
          <w:p w:rsidR="00D14B24" w:rsidRPr="00A63C5E" w:rsidRDefault="00D14B24" w:rsidP="00F85CF5">
            <w:pPr>
              <w:jc w:val="both"/>
              <w:rPr>
                <w:b/>
              </w:rPr>
            </w:pPr>
            <w:r w:rsidRPr="00A63C5E">
              <w:rPr>
                <w:b/>
              </w:rPr>
              <w:t>rozsah</w:t>
            </w:r>
          </w:p>
        </w:tc>
        <w:tc>
          <w:tcPr>
            <w:tcW w:w="726" w:type="dxa"/>
            <w:gridSpan w:val="9"/>
          </w:tcPr>
          <w:p w:rsidR="00D14B24" w:rsidRPr="00A63C5E" w:rsidRDefault="00D14B24" w:rsidP="00F85CF5">
            <w:pPr>
              <w:jc w:val="both"/>
            </w:pPr>
            <w:r w:rsidRPr="00A63C5E">
              <w:t>40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Pr="00A63C5E" w:rsidRDefault="00D14B24" w:rsidP="00F85CF5">
            <w:pPr>
              <w:jc w:val="both"/>
              <w:rPr>
                <w:b/>
              </w:rPr>
            </w:pPr>
            <w:r w:rsidRPr="00A63C5E">
              <w:rPr>
                <w:b/>
              </w:rPr>
              <w:t>do kdy</w:t>
            </w:r>
          </w:p>
        </w:tc>
        <w:tc>
          <w:tcPr>
            <w:tcW w:w="1558" w:type="dxa"/>
            <w:gridSpan w:val="17"/>
          </w:tcPr>
          <w:p w:rsidR="00D14B24" w:rsidRPr="00A63C5E" w:rsidRDefault="00D14B24" w:rsidP="00F85CF5">
            <w:pPr>
              <w:jc w:val="both"/>
            </w:pPr>
            <w:r w:rsidRPr="00A63C5E">
              <w:t>N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5096" w:type="dxa"/>
            <w:gridSpan w:val="21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67" w:type="dxa"/>
            <w:gridSpan w:val="14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26" w:type="dxa"/>
            <w:gridSpan w:val="9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58" w:type="dxa"/>
            <w:gridSpan w:val="17"/>
          </w:tcPr>
          <w:p w:rsidR="00D14B24" w:rsidRPr="00C32277" w:rsidRDefault="00D14B24" w:rsidP="00F85CF5">
            <w:pPr>
              <w:jc w:val="both"/>
              <w:rPr>
                <w:highlight w:val="green"/>
              </w:rPr>
            </w:pPr>
            <w:r w:rsidRPr="00266097">
              <w:t>---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6163" w:type="dxa"/>
            <w:gridSpan w:val="35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21" w:type="dxa"/>
            <w:gridSpan w:val="15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176" w:type="dxa"/>
            <w:gridSpan w:val="28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6163" w:type="dxa"/>
            <w:gridSpan w:val="35"/>
          </w:tcPr>
          <w:p w:rsidR="00D14B24" w:rsidRPr="0060365E" w:rsidRDefault="00D14B24" w:rsidP="00F85CF5">
            <w:pPr>
              <w:jc w:val="both"/>
              <w:rPr>
                <w:sz w:val="21"/>
                <w:szCs w:val="21"/>
              </w:rPr>
            </w:pPr>
            <w:r w:rsidRPr="0060365E">
              <w:rPr>
                <w:sz w:val="21"/>
                <w:szCs w:val="21"/>
              </w:rPr>
              <w:t>UP Olomouc, PřF</w:t>
            </w:r>
          </w:p>
        </w:tc>
        <w:tc>
          <w:tcPr>
            <w:tcW w:w="1721" w:type="dxa"/>
            <w:gridSpan w:val="15"/>
          </w:tcPr>
          <w:p w:rsidR="00D14B24" w:rsidRPr="0060365E" w:rsidRDefault="00D14B24" w:rsidP="00F85CF5">
            <w:pPr>
              <w:jc w:val="both"/>
              <w:rPr>
                <w:sz w:val="21"/>
                <w:szCs w:val="21"/>
              </w:rPr>
            </w:pPr>
            <w:r w:rsidRPr="0060365E">
              <w:rPr>
                <w:sz w:val="21"/>
                <w:szCs w:val="21"/>
              </w:rPr>
              <w:t>pp.</w:t>
            </w:r>
          </w:p>
        </w:tc>
        <w:tc>
          <w:tcPr>
            <w:tcW w:w="2176" w:type="dxa"/>
            <w:gridSpan w:val="28"/>
          </w:tcPr>
          <w:p w:rsidR="00D14B24" w:rsidRPr="0060365E" w:rsidRDefault="00D14B24" w:rsidP="00F85CF5">
            <w:pPr>
              <w:jc w:val="both"/>
              <w:rPr>
                <w:sz w:val="21"/>
                <w:szCs w:val="21"/>
              </w:rPr>
            </w:pPr>
            <w:r w:rsidRPr="0060365E">
              <w:rPr>
                <w:sz w:val="21"/>
                <w:szCs w:val="21"/>
              </w:rPr>
              <w:t xml:space="preserve">8 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6163" w:type="dxa"/>
            <w:gridSpan w:val="35"/>
          </w:tcPr>
          <w:p w:rsidR="00D14B24" w:rsidRPr="00A63C5E" w:rsidRDefault="00D14B24" w:rsidP="00F85CF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21" w:type="dxa"/>
            <w:gridSpan w:val="15"/>
          </w:tcPr>
          <w:p w:rsidR="00D14B24" w:rsidRPr="00A63C5E" w:rsidRDefault="00D14B24" w:rsidP="00F85CF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76" w:type="dxa"/>
            <w:gridSpan w:val="28"/>
          </w:tcPr>
          <w:p w:rsidR="00D14B24" w:rsidRPr="00A63C5E" w:rsidRDefault="00D14B24" w:rsidP="00F85CF5">
            <w:pPr>
              <w:jc w:val="both"/>
              <w:rPr>
                <w:sz w:val="22"/>
                <w:szCs w:val="22"/>
              </w:rPr>
            </w:pPr>
          </w:p>
        </w:tc>
      </w:tr>
      <w:tr w:rsidR="00D14B24" w:rsidTr="00230F53">
        <w:trPr>
          <w:gridAfter w:val="1"/>
          <w:wAfter w:w="163" w:type="dxa"/>
        </w:trPr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</w:p>
        </w:tc>
        <w:tc>
          <w:tcPr>
            <w:tcW w:w="2176" w:type="dxa"/>
            <w:gridSpan w:val="28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rPr>
          <w:gridAfter w:val="1"/>
          <w:wAfter w:w="163" w:type="dxa"/>
        </w:trPr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</w:p>
        </w:tc>
        <w:tc>
          <w:tcPr>
            <w:tcW w:w="2176" w:type="dxa"/>
            <w:gridSpan w:val="28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rPr>
          <w:gridAfter w:val="1"/>
          <w:wAfter w:w="163" w:type="dxa"/>
        </w:trPr>
        <w:tc>
          <w:tcPr>
            <w:tcW w:w="10060" w:type="dxa"/>
            <w:gridSpan w:val="78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14B24" w:rsidTr="00230F53">
        <w:trPr>
          <w:gridAfter w:val="1"/>
          <w:wAfter w:w="163" w:type="dxa"/>
          <w:trHeight w:val="466"/>
        </w:trPr>
        <w:tc>
          <w:tcPr>
            <w:tcW w:w="10060" w:type="dxa"/>
            <w:gridSpan w:val="78"/>
            <w:tcBorders>
              <w:top w:val="nil"/>
            </w:tcBorders>
          </w:tcPr>
          <w:p w:rsidR="008B7673" w:rsidRPr="008B7673" w:rsidRDefault="008B7673" w:rsidP="008B7673">
            <w:pPr>
              <w:pStyle w:val="Zkladntext"/>
              <w:spacing w:before="60" w:after="60"/>
              <w:ind w:left="0" w:right="108"/>
              <w:rPr>
                <w:sz w:val="21"/>
                <w:szCs w:val="21"/>
              </w:rPr>
            </w:pPr>
            <w:r w:rsidRPr="008B7673">
              <w:rPr>
                <w:sz w:val="21"/>
                <w:szCs w:val="21"/>
              </w:rPr>
              <w:t>Applied Surface and Colloid Chemistry in Food Technology (</w:t>
            </w:r>
            <w:r>
              <w:rPr>
                <w:sz w:val="21"/>
                <w:szCs w:val="21"/>
              </w:rPr>
              <w:t>2</w:t>
            </w:r>
            <w:r w:rsidRPr="008B7673">
              <w:rPr>
                <w:sz w:val="21"/>
                <w:szCs w:val="21"/>
              </w:rPr>
              <w:t>0% p)</w:t>
            </w:r>
          </w:p>
          <w:p w:rsidR="00D14B24" w:rsidRDefault="008B7673" w:rsidP="008B7673">
            <w:pPr>
              <w:pStyle w:val="Zkladntext"/>
              <w:spacing w:before="60" w:after="60"/>
              <w:ind w:left="0" w:right="107"/>
            </w:pPr>
            <w:r w:rsidRPr="008B7673">
              <w:rPr>
                <w:sz w:val="21"/>
                <w:szCs w:val="21"/>
              </w:rPr>
              <w:t>Physical Characteristics of Foodstuffs (</w:t>
            </w:r>
            <w:r>
              <w:rPr>
                <w:sz w:val="21"/>
                <w:szCs w:val="21"/>
              </w:rPr>
              <w:t>2</w:t>
            </w:r>
            <w:r w:rsidRPr="008B7673">
              <w:rPr>
                <w:sz w:val="21"/>
                <w:szCs w:val="21"/>
              </w:rPr>
              <w:t>0% p)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10060" w:type="dxa"/>
            <w:gridSpan w:val="78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14B24" w:rsidTr="00230F53">
        <w:trPr>
          <w:gridAfter w:val="1"/>
          <w:wAfter w:w="163" w:type="dxa"/>
          <w:trHeight w:val="264"/>
        </w:trPr>
        <w:tc>
          <w:tcPr>
            <w:tcW w:w="10060" w:type="dxa"/>
            <w:gridSpan w:val="78"/>
          </w:tcPr>
          <w:p w:rsidR="00D14B24" w:rsidRPr="004066E7" w:rsidRDefault="00D14B24" w:rsidP="004066E7">
            <w:pPr>
              <w:spacing w:before="60" w:after="60"/>
              <w:ind w:left="720" w:hanging="720"/>
              <w:jc w:val="both"/>
              <w:rPr>
                <w:b/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 xml:space="preserve">1998: VUT Brno, FCH, </w:t>
            </w:r>
            <w:r w:rsidRPr="004066E7">
              <w:rPr>
                <w:rFonts w:eastAsia="Calibri"/>
                <w:sz w:val="21"/>
                <w:szCs w:val="21"/>
              </w:rPr>
              <w:t xml:space="preserve">SP Makromolekulární chemie, </w:t>
            </w:r>
            <w:r w:rsidRPr="004066E7">
              <w:rPr>
                <w:sz w:val="21"/>
                <w:szCs w:val="21"/>
              </w:rPr>
              <w:t xml:space="preserve">obor Makromolekulární chemie, Ph.D. 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10060" w:type="dxa"/>
            <w:gridSpan w:val="78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14B24" w:rsidTr="00230F53">
        <w:trPr>
          <w:gridAfter w:val="1"/>
          <w:wAfter w:w="163" w:type="dxa"/>
          <w:trHeight w:val="499"/>
        </w:trPr>
        <w:tc>
          <w:tcPr>
            <w:tcW w:w="10060" w:type="dxa"/>
            <w:gridSpan w:val="78"/>
          </w:tcPr>
          <w:p w:rsidR="00D14B24" w:rsidRPr="004066E7" w:rsidRDefault="00D14B24" w:rsidP="004066E7">
            <w:pPr>
              <w:spacing w:before="60" w:after="2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1997 – 2012: UTB Zlín, FT, Ústav fyziky a materiálového inženýrství, odborný asistent, docent</w:t>
            </w:r>
          </w:p>
          <w:p w:rsidR="00D14B24" w:rsidRPr="00731383" w:rsidRDefault="00D14B24" w:rsidP="004066E7">
            <w:pPr>
              <w:spacing w:after="60"/>
              <w:jc w:val="both"/>
              <w:rPr>
                <w:sz w:val="22"/>
                <w:szCs w:val="22"/>
              </w:rPr>
            </w:pPr>
            <w:r w:rsidRPr="004066E7">
              <w:rPr>
                <w:sz w:val="21"/>
                <w:szCs w:val="21"/>
              </w:rPr>
              <w:t>2012 – dosud: UTB Zlín, FT, Ústav technologie potravin, docent</w:t>
            </w:r>
          </w:p>
        </w:tc>
      </w:tr>
      <w:tr w:rsidR="00D14B24" w:rsidTr="00230F53">
        <w:trPr>
          <w:gridAfter w:val="1"/>
          <w:wAfter w:w="163" w:type="dxa"/>
          <w:trHeight w:val="250"/>
        </w:trPr>
        <w:tc>
          <w:tcPr>
            <w:tcW w:w="10060" w:type="dxa"/>
            <w:gridSpan w:val="78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14B24" w:rsidTr="00230F53">
        <w:trPr>
          <w:gridAfter w:val="1"/>
          <w:wAfter w:w="163" w:type="dxa"/>
          <w:trHeight w:val="158"/>
        </w:trPr>
        <w:tc>
          <w:tcPr>
            <w:tcW w:w="10060" w:type="dxa"/>
            <w:gridSpan w:val="78"/>
          </w:tcPr>
          <w:p w:rsidR="00D14B24" w:rsidRPr="004066E7" w:rsidRDefault="00D14B24" w:rsidP="004066E7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Počet obhájených prací, které vyučující vedl v období 2013 – 2017: 10 BP, 4 DP.</w:t>
            </w:r>
          </w:p>
        </w:tc>
      </w:tr>
      <w:tr w:rsidR="00D14B24" w:rsidTr="00230F53">
        <w:trPr>
          <w:gridAfter w:val="1"/>
          <w:wAfter w:w="163" w:type="dxa"/>
          <w:cantSplit/>
        </w:trPr>
        <w:tc>
          <w:tcPr>
            <w:tcW w:w="3418" w:type="dxa"/>
            <w:gridSpan w:val="12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59" w:type="dxa"/>
            <w:gridSpan w:val="16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108" w:type="dxa"/>
            <w:gridSpan w:val="27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14B24" w:rsidTr="00230F53">
        <w:trPr>
          <w:gridAfter w:val="1"/>
          <w:wAfter w:w="163" w:type="dxa"/>
          <w:cantSplit/>
        </w:trPr>
        <w:tc>
          <w:tcPr>
            <w:tcW w:w="3418" w:type="dxa"/>
            <w:gridSpan w:val="12"/>
          </w:tcPr>
          <w:p w:rsidR="00D14B24" w:rsidRPr="004066E7" w:rsidRDefault="00D14B24" w:rsidP="004066E7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Materiálové vědy a inženýrství</w:t>
            </w:r>
          </w:p>
        </w:tc>
        <w:tc>
          <w:tcPr>
            <w:tcW w:w="2259" w:type="dxa"/>
            <w:gridSpan w:val="16"/>
          </w:tcPr>
          <w:p w:rsidR="00D14B24" w:rsidRPr="004066E7" w:rsidRDefault="00D14B24" w:rsidP="004066E7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2007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</w:tcPr>
          <w:p w:rsidR="00D14B24" w:rsidRPr="004066E7" w:rsidRDefault="00D14B24" w:rsidP="004066E7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4066E7">
              <w:rPr>
                <w:rFonts w:ascii="TimesNewRomanPSMT" w:eastAsia="Calibri" w:hAnsi="TimesNewRomanPSMT" w:cs="TimesNewRomanPSMT"/>
                <w:sz w:val="21"/>
                <w:szCs w:val="21"/>
                <w:lang w:eastAsia="en-US"/>
              </w:rPr>
              <w:t>VUT Brno</w:t>
            </w:r>
          </w:p>
        </w:tc>
        <w:tc>
          <w:tcPr>
            <w:tcW w:w="661" w:type="dxa"/>
            <w:gridSpan w:val="12"/>
            <w:tcBorders>
              <w:lef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8"/>
            <w:shd w:val="clear" w:color="auto" w:fill="F7CAAC"/>
          </w:tcPr>
          <w:p w:rsidR="00D14B24" w:rsidRDefault="00D14B24" w:rsidP="00F85CF5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748" w:type="dxa"/>
            <w:gridSpan w:val="7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14B24" w:rsidTr="00230F53">
        <w:trPr>
          <w:gridAfter w:val="1"/>
          <w:wAfter w:w="163" w:type="dxa"/>
          <w:cantSplit/>
          <w:trHeight w:val="70"/>
        </w:trPr>
        <w:tc>
          <w:tcPr>
            <w:tcW w:w="3418" w:type="dxa"/>
            <w:gridSpan w:val="12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59" w:type="dxa"/>
            <w:gridSpan w:val="16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61" w:type="dxa"/>
            <w:gridSpan w:val="12"/>
            <w:vMerge w:val="restart"/>
            <w:tcBorders>
              <w:left w:val="single" w:sz="12" w:space="0" w:color="auto"/>
            </w:tcBorders>
          </w:tcPr>
          <w:p w:rsidR="00D14B24" w:rsidRPr="00A80A4A" w:rsidRDefault="00D14B24" w:rsidP="00F85CF5">
            <w:pPr>
              <w:jc w:val="both"/>
              <w:rPr>
                <w:b/>
              </w:rPr>
            </w:pPr>
            <w:r w:rsidRPr="00A80A4A">
              <w:rPr>
                <w:b/>
              </w:rPr>
              <w:t>233</w:t>
            </w:r>
          </w:p>
        </w:tc>
        <w:tc>
          <w:tcPr>
            <w:tcW w:w="699" w:type="dxa"/>
            <w:gridSpan w:val="8"/>
            <w:vMerge w:val="restart"/>
          </w:tcPr>
          <w:p w:rsidR="00D14B24" w:rsidRPr="00A80A4A" w:rsidRDefault="00D14B24" w:rsidP="00F85CF5">
            <w:pPr>
              <w:jc w:val="both"/>
              <w:rPr>
                <w:b/>
              </w:rPr>
            </w:pPr>
            <w:r w:rsidRPr="00A80A4A">
              <w:rPr>
                <w:b/>
              </w:rPr>
              <w:t>237</w:t>
            </w:r>
          </w:p>
        </w:tc>
        <w:tc>
          <w:tcPr>
            <w:tcW w:w="748" w:type="dxa"/>
            <w:gridSpan w:val="7"/>
            <w:vMerge w:val="restart"/>
          </w:tcPr>
          <w:p w:rsidR="00D14B24" w:rsidRPr="00A80A4A" w:rsidRDefault="00D14B24" w:rsidP="00F85CF5">
            <w:pPr>
              <w:jc w:val="both"/>
              <w:rPr>
                <w:b/>
              </w:rPr>
            </w:pPr>
            <w:r w:rsidRPr="00A80A4A">
              <w:rPr>
                <w:b/>
              </w:rPr>
              <w:t>256</w:t>
            </w:r>
          </w:p>
        </w:tc>
      </w:tr>
      <w:tr w:rsidR="00D14B24" w:rsidTr="00230F53">
        <w:trPr>
          <w:gridAfter w:val="1"/>
          <w:wAfter w:w="163" w:type="dxa"/>
          <w:trHeight w:val="205"/>
        </w:trPr>
        <w:tc>
          <w:tcPr>
            <w:tcW w:w="3418" w:type="dxa"/>
            <w:gridSpan w:val="12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59" w:type="dxa"/>
            <w:gridSpan w:val="16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61" w:type="dxa"/>
            <w:gridSpan w:val="12"/>
            <w:vMerge/>
            <w:tcBorders>
              <w:left w:val="single" w:sz="12" w:space="0" w:color="auto"/>
            </w:tcBorders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699" w:type="dxa"/>
            <w:gridSpan w:val="8"/>
            <w:vMerge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748" w:type="dxa"/>
            <w:gridSpan w:val="7"/>
            <w:vMerge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</w:tr>
      <w:tr w:rsidR="00D14B24" w:rsidTr="00230F53">
        <w:trPr>
          <w:gridAfter w:val="1"/>
          <w:wAfter w:w="163" w:type="dxa"/>
        </w:trPr>
        <w:tc>
          <w:tcPr>
            <w:tcW w:w="10060" w:type="dxa"/>
            <w:gridSpan w:val="78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14B24" w:rsidTr="00230F53">
        <w:trPr>
          <w:gridAfter w:val="1"/>
          <w:wAfter w:w="163" w:type="dxa"/>
          <w:trHeight w:val="283"/>
        </w:trPr>
        <w:tc>
          <w:tcPr>
            <w:tcW w:w="10060" w:type="dxa"/>
            <w:gridSpan w:val="78"/>
          </w:tcPr>
          <w:p w:rsidR="00D14B24" w:rsidRPr="004066E7" w:rsidRDefault="00D14B24" w:rsidP="00F64EE2">
            <w:pPr>
              <w:shd w:val="clear" w:color="auto" w:fill="FFFFFF"/>
              <w:spacing w:before="80" w:after="120"/>
              <w:jc w:val="both"/>
              <w:rPr>
                <w:sz w:val="21"/>
                <w:szCs w:val="21"/>
              </w:rPr>
            </w:pPr>
            <w:r w:rsidRPr="004066E7">
              <w:rPr>
                <w:caps/>
                <w:sz w:val="21"/>
                <w:szCs w:val="21"/>
              </w:rPr>
              <w:t>LAPČÍK, L., OTYEPKA, M., OTYEPKOVÁ, E., </w:t>
            </w:r>
            <w:r w:rsidRPr="004066E7">
              <w:rPr>
                <w:b/>
                <w:bCs/>
                <w:caps/>
                <w:sz w:val="21"/>
                <w:szCs w:val="21"/>
              </w:rPr>
              <w:t>LAPČÍKOVÁ, B. (20%)</w:t>
            </w:r>
            <w:r w:rsidRPr="004066E7">
              <w:rPr>
                <w:caps/>
                <w:sz w:val="21"/>
                <w:szCs w:val="21"/>
              </w:rPr>
              <w:t>, GABRIEL, R., GAVENDA, A., PRUDILOVÁ, B.</w:t>
            </w:r>
            <w:r w:rsidRPr="004066E7">
              <w:rPr>
                <w:sz w:val="21"/>
                <w:szCs w:val="21"/>
              </w:rPr>
              <w:t>: Surface heterogenity: Information from inverse gas chromatography and application to model pharmaceutical substances. </w:t>
            </w:r>
            <w:r w:rsidRPr="004066E7">
              <w:rPr>
                <w:i/>
                <w:iCs/>
                <w:sz w:val="21"/>
                <w:szCs w:val="21"/>
              </w:rPr>
              <w:t>Current Opinion in Colloid and Interface Science</w:t>
            </w:r>
            <w:r w:rsidRPr="004066E7">
              <w:rPr>
                <w:sz w:val="21"/>
                <w:szCs w:val="21"/>
              </w:rPr>
              <w:t xml:space="preserve"> 24, 64-71, </w:t>
            </w:r>
            <w:r w:rsidRPr="004066E7">
              <w:rPr>
                <w:b/>
                <w:bCs/>
                <w:sz w:val="21"/>
                <w:szCs w:val="21"/>
              </w:rPr>
              <w:t>2016</w:t>
            </w:r>
            <w:r w:rsidRPr="004066E7">
              <w:rPr>
                <w:sz w:val="21"/>
                <w:szCs w:val="21"/>
              </w:rPr>
              <w:t>.</w:t>
            </w:r>
          </w:p>
          <w:p w:rsidR="00D14B24" w:rsidRPr="004066E7" w:rsidRDefault="00D14B24" w:rsidP="00F85CF5">
            <w:pPr>
              <w:shd w:val="clear" w:color="auto" w:fill="FFFFFF"/>
              <w:spacing w:after="120"/>
              <w:jc w:val="both"/>
              <w:rPr>
                <w:sz w:val="21"/>
                <w:szCs w:val="21"/>
              </w:rPr>
            </w:pPr>
            <w:r w:rsidRPr="004066E7">
              <w:rPr>
                <w:caps/>
                <w:sz w:val="21"/>
                <w:szCs w:val="21"/>
              </w:rPr>
              <w:t>LAPČÍK, L., VAŠINA, M., </w:t>
            </w:r>
            <w:r w:rsidRPr="004066E7">
              <w:rPr>
                <w:b/>
                <w:bCs/>
                <w:caps/>
                <w:sz w:val="21"/>
                <w:szCs w:val="21"/>
              </w:rPr>
              <w:t>LAPČÍKOVÁ, B. (30%)</w:t>
            </w:r>
            <w:r w:rsidRPr="004066E7">
              <w:rPr>
                <w:caps/>
                <w:sz w:val="21"/>
                <w:szCs w:val="21"/>
              </w:rPr>
              <w:t>, VALENTA, T</w:t>
            </w:r>
            <w:r w:rsidRPr="004066E7">
              <w:rPr>
                <w:sz w:val="21"/>
                <w:szCs w:val="21"/>
              </w:rPr>
              <w:t>.: Study of bread staling by means of vibro-acustic, tensile and thermal analysis techniques. </w:t>
            </w:r>
            <w:r w:rsidRPr="004066E7">
              <w:rPr>
                <w:i/>
                <w:iCs/>
                <w:sz w:val="21"/>
                <w:szCs w:val="21"/>
              </w:rPr>
              <w:t>Journal of Food Engineering</w:t>
            </w:r>
            <w:r w:rsidRPr="004066E7">
              <w:rPr>
                <w:sz w:val="21"/>
                <w:szCs w:val="21"/>
              </w:rPr>
              <w:t xml:space="preserve"> 178, 31-38, </w:t>
            </w:r>
            <w:r w:rsidRPr="004066E7">
              <w:rPr>
                <w:b/>
                <w:bCs/>
                <w:sz w:val="21"/>
                <w:szCs w:val="21"/>
              </w:rPr>
              <w:t>2016</w:t>
            </w:r>
            <w:r w:rsidRPr="004066E7">
              <w:rPr>
                <w:sz w:val="21"/>
                <w:szCs w:val="21"/>
              </w:rPr>
              <w:t>.</w:t>
            </w:r>
          </w:p>
          <w:p w:rsidR="00D14B24" w:rsidRPr="004066E7" w:rsidRDefault="00D14B24" w:rsidP="00F85CF5">
            <w:pPr>
              <w:shd w:val="clear" w:color="auto" w:fill="FFFFFF"/>
              <w:spacing w:after="120"/>
              <w:jc w:val="both"/>
              <w:rPr>
                <w:sz w:val="21"/>
                <w:szCs w:val="21"/>
              </w:rPr>
            </w:pPr>
            <w:r w:rsidRPr="004066E7">
              <w:rPr>
                <w:caps/>
                <w:sz w:val="21"/>
                <w:szCs w:val="21"/>
              </w:rPr>
              <w:t>LAPČÍK, L., RUZSALA, M.J.A., VAŠINA, M., </w:t>
            </w:r>
            <w:r w:rsidRPr="004066E7">
              <w:rPr>
                <w:b/>
                <w:bCs/>
                <w:caps/>
                <w:sz w:val="21"/>
                <w:szCs w:val="21"/>
              </w:rPr>
              <w:t>LAPČÍKOVÁ, B</w:t>
            </w:r>
            <w:r w:rsidRPr="00BC1E09">
              <w:rPr>
                <w:b/>
                <w:caps/>
                <w:sz w:val="21"/>
                <w:szCs w:val="21"/>
              </w:rPr>
              <w:t>.</w:t>
            </w:r>
            <w:r w:rsidRPr="004066E7">
              <w:rPr>
                <w:caps/>
                <w:sz w:val="21"/>
                <w:szCs w:val="21"/>
              </w:rPr>
              <w:t> </w:t>
            </w:r>
            <w:r w:rsidRPr="004066E7">
              <w:rPr>
                <w:b/>
                <w:bCs/>
                <w:caps/>
                <w:sz w:val="21"/>
                <w:szCs w:val="21"/>
              </w:rPr>
              <w:t>(15%)</w:t>
            </w:r>
            <w:r w:rsidRPr="004066E7">
              <w:rPr>
                <w:caps/>
                <w:sz w:val="21"/>
                <w:szCs w:val="21"/>
              </w:rPr>
              <w:t>, VLČEK, J., ROWSON, N.A., GROVER, L.M., GREENWOOD, R.W.: </w:t>
            </w:r>
            <w:r w:rsidRPr="004066E7">
              <w:rPr>
                <w:sz w:val="21"/>
                <w:szCs w:val="21"/>
              </w:rPr>
              <w:t>Hollow spheres as nanocomposite fillers for aerospace and automotive composite materials applications. </w:t>
            </w:r>
            <w:r w:rsidRPr="004066E7">
              <w:rPr>
                <w:i/>
                <w:iCs/>
                <w:sz w:val="21"/>
                <w:szCs w:val="21"/>
              </w:rPr>
              <w:t>Composites Part B: Engineering</w:t>
            </w:r>
            <w:r w:rsidRPr="004066E7">
              <w:rPr>
                <w:sz w:val="21"/>
                <w:szCs w:val="21"/>
              </w:rPr>
              <w:t> 106(Dec), 74-80, </w:t>
            </w:r>
            <w:r w:rsidRPr="004066E7">
              <w:rPr>
                <w:b/>
                <w:bCs/>
                <w:sz w:val="21"/>
                <w:szCs w:val="21"/>
              </w:rPr>
              <w:t>2016</w:t>
            </w:r>
            <w:r w:rsidRPr="004066E7">
              <w:rPr>
                <w:sz w:val="21"/>
                <w:szCs w:val="21"/>
              </w:rPr>
              <w:t>.</w:t>
            </w:r>
          </w:p>
          <w:p w:rsidR="00D14B24" w:rsidRPr="004066E7" w:rsidRDefault="00D14B24" w:rsidP="00F85CF5">
            <w:pPr>
              <w:shd w:val="clear" w:color="auto" w:fill="FFFFFF"/>
              <w:spacing w:after="120"/>
              <w:jc w:val="both"/>
              <w:rPr>
                <w:sz w:val="21"/>
                <w:szCs w:val="21"/>
              </w:rPr>
            </w:pPr>
            <w:r w:rsidRPr="004066E7">
              <w:rPr>
                <w:caps/>
                <w:sz w:val="21"/>
                <w:szCs w:val="21"/>
              </w:rPr>
              <w:t>LAPČÍK</w:t>
            </w:r>
            <w:r w:rsidRPr="004066E7">
              <w:rPr>
                <w:sz w:val="21"/>
                <w:szCs w:val="21"/>
              </w:rPr>
              <w:t>, L., </w:t>
            </w:r>
            <w:r w:rsidRPr="004066E7">
              <w:rPr>
                <w:caps/>
                <w:sz w:val="21"/>
                <w:szCs w:val="21"/>
              </w:rPr>
              <w:t>VAŠINA,</w:t>
            </w:r>
            <w:r w:rsidRPr="004066E7">
              <w:rPr>
                <w:sz w:val="21"/>
                <w:szCs w:val="21"/>
              </w:rPr>
              <w:t> M., </w:t>
            </w:r>
            <w:r w:rsidRPr="004066E7">
              <w:rPr>
                <w:b/>
                <w:bCs/>
                <w:caps/>
                <w:sz w:val="21"/>
                <w:szCs w:val="21"/>
              </w:rPr>
              <w:t>LAPČÍKOVÁ,</w:t>
            </w:r>
            <w:r w:rsidR="00BC1E09">
              <w:rPr>
                <w:b/>
                <w:bCs/>
                <w:sz w:val="21"/>
                <w:szCs w:val="21"/>
              </w:rPr>
              <w:t xml:space="preserve"> B. </w:t>
            </w:r>
            <w:r w:rsidRPr="004066E7">
              <w:rPr>
                <w:b/>
                <w:bCs/>
                <w:sz w:val="21"/>
                <w:szCs w:val="21"/>
              </w:rPr>
              <w:t>(20%)</w:t>
            </w:r>
            <w:r w:rsidRPr="004066E7">
              <w:rPr>
                <w:sz w:val="21"/>
                <w:szCs w:val="21"/>
              </w:rPr>
              <w:t>, </w:t>
            </w:r>
            <w:r w:rsidRPr="004066E7">
              <w:rPr>
                <w:caps/>
                <w:sz w:val="21"/>
                <w:szCs w:val="21"/>
              </w:rPr>
              <w:t>OTYEPKOVÁ,</w:t>
            </w:r>
            <w:r w:rsidRPr="004066E7">
              <w:rPr>
                <w:sz w:val="21"/>
                <w:szCs w:val="21"/>
              </w:rPr>
              <w:t> E., </w:t>
            </w:r>
            <w:r w:rsidRPr="004066E7">
              <w:rPr>
                <w:caps/>
                <w:sz w:val="21"/>
                <w:szCs w:val="21"/>
              </w:rPr>
              <w:t>WATERS,</w:t>
            </w:r>
            <w:r w:rsidRPr="004066E7">
              <w:rPr>
                <w:sz w:val="21"/>
                <w:szCs w:val="21"/>
              </w:rPr>
              <w:t> K.E.: Investigation of advanced mica powder nanocomposite filler materials: Surface energy analysis, powder rheology and sound absorption performance. </w:t>
            </w:r>
            <w:r w:rsidRPr="004066E7">
              <w:rPr>
                <w:i/>
                <w:iCs/>
                <w:sz w:val="21"/>
                <w:szCs w:val="21"/>
              </w:rPr>
              <w:t>Composites Part B: Engineering</w:t>
            </w:r>
            <w:r w:rsidRPr="004066E7">
              <w:rPr>
                <w:sz w:val="21"/>
                <w:szCs w:val="21"/>
              </w:rPr>
              <w:t> 77(August), 304-310, </w:t>
            </w:r>
            <w:r w:rsidRPr="004066E7">
              <w:rPr>
                <w:b/>
                <w:bCs/>
                <w:sz w:val="21"/>
                <w:szCs w:val="21"/>
              </w:rPr>
              <w:t>2015</w:t>
            </w:r>
            <w:r w:rsidRPr="004066E7">
              <w:rPr>
                <w:sz w:val="21"/>
                <w:szCs w:val="21"/>
              </w:rPr>
              <w:t>. </w:t>
            </w:r>
          </w:p>
          <w:p w:rsidR="00D14B24" w:rsidRDefault="00D14B24" w:rsidP="00F64EE2">
            <w:pPr>
              <w:shd w:val="clear" w:color="auto" w:fill="FFFFFF"/>
              <w:spacing w:after="80"/>
              <w:jc w:val="both"/>
              <w:rPr>
                <w:b/>
              </w:rPr>
            </w:pPr>
            <w:r w:rsidRPr="004066E7">
              <w:rPr>
                <w:caps/>
                <w:sz w:val="21"/>
                <w:szCs w:val="21"/>
              </w:rPr>
              <w:t>LAPČÍK,</w:t>
            </w:r>
            <w:r w:rsidRPr="004066E7">
              <w:rPr>
                <w:sz w:val="21"/>
                <w:szCs w:val="21"/>
              </w:rPr>
              <w:t> L., </w:t>
            </w:r>
            <w:r w:rsidRPr="004066E7">
              <w:rPr>
                <w:b/>
                <w:bCs/>
                <w:caps/>
                <w:sz w:val="21"/>
                <w:szCs w:val="21"/>
              </w:rPr>
              <w:t>LAPČÍKOVÁ</w:t>
            </w:r>
            <w:r w:rsidRPr="00BC1E09">
              <w:rPr>
                <w:b/>
                <w:sz w:val="21"/>
                <w:szCs w:val="21"/>
              </w:rPr>
              <w:t>,</w:t>
            </w:r>
            <w:r w:rsidRPr="004066E7">
              <w:rPr>
                <w:sz w:val="21"/>
                <w:szCs w:val="21"/>
              </w:rPr>
              <w:t> </w:t>
            </w:r>
            <w:r w:rsidRPr="004066E7">
              <w:rPr>
                <w:b/>
                <w:bCs/>
                <w:sz w:val="21"/>
                <w:szCs w:val="21"/>
              </w:rPr>
              <w:t>B. (25%)</w:t>
            </w:r>
            <w:r w:rsidRPr="004066E7">
              <w:rPr>
                <w:sz w:val="21"/>
                <w:szCs w:val="21"/>
              </w:rPr>
              <w:t>, </w:t>
            </w:r>
            <w:r w:rsidRPr="004066E7">
              <w:rPr>
                <w:caps/>
                <w:sz w:val="21"/>
                <w:szCs w:val="21"/>
              </w:rPr>
              <w:t>OTYEPKOVÁ</w:t>
            </w:r>
            <w:r w:rsidRPr="004066E7">
              <w:rPr>
                <w:sz w:val="21"/>
                <w:szCs w:val="21"/>
              </w:rPr>
              <w:t>, E., </w:t>
            </w:r>
            <w:r w:rsidRPr="004066E7">
              <w:rPr>
                <w:caps/>
                <w:sz w:val="21"/>
                <w:szCs w:val="21"/>
              </w:rPr>
              <w:t>OTYEPKA</w:t>
            </w:r>
            <w:r w:rsidRPr="004066E7">
              <w:rPr>
                <w:sz w:val="21"/>
                <w:szCs w:val="21"/>
              </w:rPr>
              <w:t>, M., VLČEK, J., BUŇKA, F., SALEK, R.N.: Surface energy analysis (SEA) and rheology of powder milk dairy products. </w:t>
            </w:r>
            <w:r w:rsidRPr="004066E7">
              <w:rPr>
                <w:i/>
                <w:iCs/>
                <w:sz w:val="21"/>
                <w:szCs w:val="21"/>
              </w:rPr>
              <w:t>Food Chemistry</w:t>
            </w:r>
            <w:r w:rsidRPr="004066E7">
              <w:rPr>
                <w:sz w:val="21"/>
                <w:szCs w:val="21"/>
              </w:rPr>
              <w:t xml:space="preserve"> 174(May 1), 25-30, </w:t>
            </w:r>
            <w:r w:rsidRPr="004066E7">
              <w:rPr>
                <w:b/>
                <w:bCs/>
                <w:sz w:val="21"/>
                <w:szCs w:val="21"/>
              </w:rPr>
              <w:t>2015</w:t>
            </w:r>
            <w:r w:rsidRPr="004066E7">
              <w:rPr>
                <w:sz w:val="21"/>
                <w:szCs w:val="21"/>
              </w:rPr>
              <w:t>.</w:t>
            </w:r>
            <w:r w:rsidRPr="00627AE0">
              <w:rPr>
                <w:sz w:val="22"/>
                <w:szCs w:val="22"/>
              </w:rPr>
              <w:t> </w:t>
            </w:r>
          </w:p>
        </w:tc>
      </w:tr>
      <w:tr w:rsidR="00D14B24" w:rsidTr="00230F53">
        <w:trPr>
          <w:gridAfter w:val="1"/>
          <w:wAfter w:w="163" w:type="dxa"/>
          <w:trHeight w:val="218"/>
        </w:trPr>
        <w:tc>
          <w:tcPr>
            <w:tcW w:w="10060" w:type="dxa"/>
            <w:gridSpan w:val="78"/>
            <w:shd w:val="clear" w:color="auto" w:fill="F7CAAC"/>
          </w:tcPr>
          <w:p w:rsidR="00D14B24" w:rsidRDefault="00D14B24" w:rsidP="00F85CF5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14B24" w:rsidTr="00230F53">
        <w:trPr>
          <w:gridAfter w:val="1"/>
          <w:wAfter w:w="163" w:type="dxa"/>
          <w:trHeight w:val="328"/>
        </w:trPr>
        <w:tc>
          <w:tcPr>
            <w:tcW w:w="10060" w:type="dxa"/>
            <w:gridSpan w:val="78"/>
          </w:tcPr>
          <w:p w:rsidR="00D14B24" w:rsidRDefault="00D14B24" w:rsidP="00F85CF5">
            <w:pPr>
              <w:rPr>
                <w:b/>
              </w:rPr>
            </w:pPr>
            <w:r>
              <w:t>---</w:t>
            </w:r>
          </w:p>
          <w:p w:rsidR="00D14B24" w:rsidRDefault="00D14B24" w:rsidP="00F85CF5">
            <w:pPr>
              <w:rPr>
                <w:b/>
              </w:rPr>
            </w:pPr>
          </w:p>
          <w:p w:rsidR="00D14B24" w:rsidRDefault="00D14B24" w:rsidP="00F85CF5">
            <w:pPr>
              <w:rPr>
                <w:b/>
              </w:rPr>
            </w:pPr>
          </w:p>
          <w:p w:rsidR="00D14B24" w:rsidRDefault="00D14B24" w:rsidP="00F85CF5">
            <w:pPr>
              <w:rPr>
                <w:b/>
              </w:rPr>
            </w:pPr>
          </w:p>
        </w:tc>
      </w:tr>
      <w:tr w:rsidR="00D14B24" w:rsidTr="00230F53">
        <w:trPr>
          <w:gridAfter w:val="1"/>
          <w:wAfter w:w="163" w:type="dxa"/>
          <w:cantSplit/>
          <w:trHeight w:val="470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81" w:type="dxa"/>
            <w:gridSpan w:val="37"/>
          </w:tcPr>
          <w:p w:rsidR="00D14B24" w:rsidRDefault="00D14B24" w:rsidP="00F85CF5">
            <w:pPr>
              <w:jc w:val="both"/>
            </w:pPr>
          </w:p>
        </w:tc>
        <w:tc>
          <w:tcPr>
            <w:tcW w:w="794" w:type="dxa"/>
            <w:gridSpan w:val="10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108" w:type="dxa"/>
            <w:gridSpan w:val="27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rPr>
          <w:gridAfter w:val="1"/>
          <w:wAfter w:w="163" w:type="dxa"/>
        </w:trPr>
        <w:tc>
          <w:tcPr>
            <w:tcW w:w="10060" w:type="dxa"/>
            <w:gridSpan w:val="7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:rsidR="00D14B24" w:rsidRDefault="00D14B24" w:rsidP="00F85CF5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 w:rsidRPr="00D14B24">
              <w:rPr>
                <w:b/>
                <w:sz w:val="28"/>
              </w:rPr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D14B24" w:rsidRPr="00A405B4" w:rsidTr="00230F53">
        <w:trPr>
          <w:gridAfter w:val="1"/>
          <w:wAfter w:w="163" w:type="dxa"/>
        </w:trPr>
        <w:tc>
          <w:tcPr>
            <w:tcW w:w="2577" w:type="dxa"/>
            <w:gridSpan w:val="4"/>
            <w:tcBorders>
              <w:top w:val="double" w:sz="4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483" w:type="dxa"/>
            <w:gridSpan w:val="74"/>
          </w:tcPr>
          <w:p w:rsidR="00D14B24" w:rsidRPr="00A405B4" w:rsidRDefault="00D14B24" w:rsidP="00F85CF5">
            <w:pPr>
              <w:jc w:val="both"/>
            </w:pPr>
            <w:r w:rsidRPr="00A405B4">
              <w:t>Univerzita Tomáše Bati ve Zlíně</w:t>
            </w:r>
          </w:p>
        </w:tc>
      </w:tr>
      <w:tr w:rsidR="00D14B24" w:rsidRPr="00A405B4" w:rsidTr="00230F53">
        <w:trPr>
          <w:gridAfter w:val="1"/>
          <w:wAfter w:w="163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483" w:type="dxa"/>
            <w:gridSpan w:val="74"/>
          </w:tcPr>
          <w:p w:rsidR="00D14B24" w:rsidRPr="00A405B4" w:rsidRDefault="00D14B24" w:rsidP="00F85CF5">
            <w:pPr>
              <w:jc w:val="both"/>
            </w:pPr>
            <w:r w:rsidRPr="00A405B4">
              <w:t>Fakulta technologická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483" w:type="dxa"/>
            <w:gridSpan w:val="74"/>
          </w:tcPr>
          <w:p w:rsidR="00D14B24" w:rsidRDefault="00D14B24" w:rsidP="00F85CF5">
            <w:pPr>
              <w:jc w:val="both"/>
            </w:pPr>
            <w:r>
              <w:t>Technologie potravin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81" w:type="dxa"/>
            <w:gridSpan w:val="37"/>
          </w:tcPr>
          <w:p w:rsidR="00D14B24" w:rsidRPr="00293D5D" w:rsidRDefault="00D14B24" w:rsidP="00F85CF5">
            <w:pPr>
              <w:jc w:val="both"/>
              <w:rPr>
                <w:b/>
              </w:rPr>
            </w:pPr>
            <w:bookmarkStart w:id="72" w:name="Lazárková"/>
            <w:bookmarkEnd w:id="72"/>
            <w:r w:rsidRPr="00293D5D">
              <w:rPr>
                <w:b/>
              </w:rPr>
              <w:t xml:space="preserve">Zuzana </w:t>
            </w:r>
            <w:r>
              <w:rPr>
                <w:b/>
              </w:rPr>
              <w:t>Lazárková (</w:t>
            </w:r>
            <w:r w:rsidRPr="00293D5D">
              <w:rPr>
                <w:b/>
              </w:rPr>
              <w:t>Bubelová</w:t>
            </w:r>
            <w:r>
              <w:rPr>
                <w:b/>
              </w:rPr>
              <w:t>)</w:t>
            </w:r>
          </w:p>
        </w:tc>
        <w:tc>
          <w:tcPr>
            <w:tcW w:w="726" w:type="dxa"/>
            <w:gridSpan w:val="9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176" w:type="dxa"/>
            <w:gridSpan w:val="28"/>
          </w:tcPr>
          <w:p w:rsidR="00D14B24" w:rsidRDefault="00D14B24" w:rsidP="00F85CF5">
            <w:pPr>
              <w:jc w:val="both"/>
            </w:pPr>
            <w:r>
              <w:t xml:space="preserve">Ing., Ph.D. </w:t>
            </w:r>
          </w:p>
        </w:tc>
      </w:tr>
      <w:tr w:rsidR="00D14B24" w:rsidRPr="00252AB1" w:rsidTr="00230F53">
        <w:trPr>
          <w:gridAfter w:val="1"/>
          <w:wAfter w:w="163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41" w:type="dxa"/>
            <w:gridSpan w:val="8"/>
          </w:tcPr>
          <w:p w:rsidR="00D14B24" w:rsidRDefault="00D14B24" w:rsidP="00F85CF5">
            <w:pPr>
              <w:jc w:val="both"/>
            </w:pPr>
            <w:r>
              <w:t>1982</w:t>
            </w:r>
          </w:p>
        </w:tc>
        <w:tc>
          <w:tcPr>
            <w:tcW w:w="1521" w:type="dxa"/>
            <w:gridSpan w:val="5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224" w:type="dxa"/>
            <w:gridSpan w:val="18"/>
          </w:tcPr>
          <w:p w:rsidR="00D14B24" w:rsidRPr="00252AB1" w:rsidRDefault="00D14B24" w:rsidP="00F85CF5">
            <w:pPr>
              <w:jc w:val="both"/>
            </w:pPr>
            <w:r w:rsidRPr="00252AB1">
              <w:t>pp.</w:t>
            </w:r>
          </w:p>
        </w:tc>
        <w:tc>
          <w:tcPr>
            <w:tcW w:w="995" w:type="dxa"/>
            <w:gridSpan w:val="6"/>
            <w:shd w:val="clear" w:color="auto" w:fill="F7CAAC"/>
          </w:tcPr>
          <w:p w:rsidR="00D14B24" w:rsidRPr="00252AB1" w:rsidRDefault="00D14B24" w:rsidP="00F85CF5">
            <w:pPr>
              <w:jc w:val="both"/>
              <w:rPr>
                <w:b/>
              </w:rPr>
            </w:pPr>
            <w:r w:rsidRPr="00252AB1">
              <w:rPr>
                <w:b/>
              </w:rPr>
              <w:t>rozsah</w:t>
            </w:r>
          </w:p>
        </w:tc>
        <w:tc>
          <w:tcPr>
            <w:tcW w:w="726" w:type="dxa"/>
            <w:gridSpan w:val="9"/>
          </w:tcPr>
          <w:p w:rsidR="00D14B24" w:rsidRPr="00252AB1" w:rsidRDefault="00D14B24" w:rsidP="00F85CF5">
            <w:pPr>
              <w:jc w:val="both"/>
            </w:pPr>
            <w:r w:rsidRPr="00252AB1">
              <w:t>40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Pr="00252AB1" w:rsidRDefault="00D14B24" w:rsidP="00F85CF5">
            <w:pPr>
              <w:jc w:val="both"/>
              <w:rPr>
                <w:b/>
              </w:rPr>
            </w:pPr>
            <w:r w:rsidRPr="00252AB1">
              <w:rPr>
                <w:b/>
              </w:rPr>
              <w:t>do kdy</w:t>
            </w:r>
          </w:p>
        </w:tc>
        <w:tc>
          <w:tcPr>
            <w:tcW w:w="1558" w:type="dxa"/>
            <w:gridSpan w:val="17"/>
          </w:tcPr>
          <w:p w:rsidR="00D14B24" w:rsidRPr="00252AB1" w:rsidRDefault="00D14B24" w:rsidP="00F85CF5">
            <w:pPr>
              <w:jc w:val="both"/>
            </w:pPr>
            <w:r w:rsidRPr="00252AB1">
              <w:t>N</w:t>
            </w:r>
          </w:p>
        </w:tc>
      </w:tr>
      <w:tr w:rsidR="00D14B24" w:rsidRPr="00E51077" w:rsidTr="00230F53">
        <w:trPr>
          <w:gridAfter w:val="1"/>
          <w:wAfter w:w="163" w:type="dxa"/>
        </w:trPr>
        <w:tc>
          <w:tcPr>
            <w:tcW w:w="4939" w:type="dxa"/>
            <w:gridSpan w:val="17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224" w:type="dxa"/>
            <w:gridSpan w:val="18"/>
          </w:tcPr>
          <w:p w:rsidR="00D14B24" w:rsidRPr="00E51077" w:rsidRDefault="00D14B24" w:rsidP="00F85CF5">
            <w:pPr>
              <w:jc w:val="both"/>
            </w:pPr>
            <w:r w:rsidRPr="00E51077">
              <w:t>---</w:t>
            </w:r>
          </w:p>
        </w:tc>
        <w:tc>
          <w:tcPr>
            <w:tcW w:w="995" w:type="dxa"/>
            <w:gridSpan w:val="6"/>
            <w:shd w:val="clear" w:color="auto" w:fill="F7CAAC"/>
          </w:tcPr>
          <w:p w:rsidR="00D14B24" w:rsidRPr="00E51077" w:rsidRDefault="00D14B24" w:rsidP="00F85CF5">
            <w:pPr>
              <w:jc w:val="both"/>
              <w:rPr>
                <w:b/>
              </w:rPr>
            </w:pPr>
            <w:r w:rsidRPr="00E51077">
              <w:rPr>
                <w:b/>
              </w:rPr>
              <w:t>rozsah</w:t>
            </w:r>
          </w:p>
        </w:tc>
        <w:tc>
          <w:tcPr>
            <w:tcW w:w="726" w:type="dxa"/>
            <w:gridSpan w:val="9"/>
          </w:tcPr>
          <w:p w:rsidR="00D14B24" w:rsidRPr="00E51077" w:rsidRDefault="00D14B24" w:rsidP="00F85CF5">
            <w:pPr>
              <w:jc w:val="both"/>
            </w:pPr>
            <w:r w:rsidRPr="00E51077">
              <w:t>---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Pr="00E51077" w:rsidRDefault="00D14B24" w:rsidP="00F85CF5">
            <w:pPr>
              <w:jc w:val="both"/>
              <w:rPr>
                <w:b/>
              </w:rPr>
            </w:pPr>
            <w:r w:rsidRPr="00E51077">
              <w:rPr>
                <w:b/>
              </w:rPr>
              <w:t>do kdy</w:t>
            </w:r>
          </w:p>
        </w:tc>
        <w:tc>
          <w:tcPr>
            <w:tcW w:w="1558" w:type="dxa"/>
            <w:gridSpan w:val="17"/>
          </w:tcPr>
          <w:p w:rsidR="00D14B24" w:rsidRPr="00E51077" w:rsidRDefault="00D14B24" w:rsidP="00F85CF5">
            <w:pPr>
              <w:jc w:val="both"/>
            </w:pPr>
            <w:r w:rsidRPr="00E51077">
              <w:t>---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6163" w:type="dxa"/>
            <w:gridSpan w:val="35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21" w:type="dxa"/>
            <w:gridSpan w:val="15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176" w:type="dxa"/>
            <w:gridSpan w:val="28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176" w:type="dxa"/>
            <w:gridSpan w:val="28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</w:p>
        </w:tc>
        <w:tc>
          <w:tcPr>
            <w:tcW w:w="2176" w:type="dxa"/>
            <w:gridSpan w:val="28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rPr>
          <w:gridAfter w:val="1"/>
          <w:wAfter w:w="163" w:type="dxa"/>
        </w:trPr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</w:p>
        </w:tc>
        <w:tc>
          <w:tcPr>
            <w:tcW w:w="2176" w:type="dxa"/>
            <w:gridSpan w:val="28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rPr>
          <w:gridAfter w:val="1"/>
          <w:wAfter w:w="163" w:type="dxa"/>
        </w:trPr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</w:p>
        </w:tc>
        <w:tc>
          <w:tcPr>
            <w:tcW w:w="2176" w:type="dxa"/>
            <w:gridSpan w:val="28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rPr>
          <w:gridAfter w:val="1"/>
          <w:wAfter w:w="163" w:type="dxa"/>
        </w:trPr>
        <w:tc>
          <w:tcPr>
            <w:tcW w:w="10060" w:type="dxa"/>
            <w:gridSpan w:val="78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14B24" w:rsidTr="00230F53">
        <w:trPr>
          <w:gridAfter w:val="1"/>
          <w:wAfter w:w="163" w:type="dxa"/>
          <w:trHeight w:val="324"/>
        </w:trPr>
        <w:tc>
          <w:tcPr>
            <w:tcW w:w="10060" w:type="dxa"/>
            <w:gridSpan w:val="78"/>
            <w:tcBorders>
              <w:top w:val="nil"/>
            </w:tcBorders>
          </w:tcPr>
          <w:p w:rsidR="0060365E" w:rsidRPr="0060365E" w:rsidRDefault="00B22090" w:rsidP="0060365E">
            <w:pPr>
              <w:pStyle w:val="Zkladntext"/>
              <w:spacing w:before="60" w:after="60"/>
              <w:ind w:left="0" w:right="108"/>
              <w:rPr>
                <w:sz w:val="21"/>
                <w:szCs w:val="21"/>
              </w:rPr>
            </w:pPr>
            <w:r w:rsidRPr="00B22090">
              <w:rPr>
                <w:b/>
                <w:sz w:val="21"/>
                <w:szCs w:val="21"/>
              </w:rPr>
              <w:t>Sensory Analysis of Food</w:t>
            </w:r>
            <w:r w:rsidRPr="0060365E">
              <w:rPr>
                <w:sz w:val="21"/>
                <w:szCs w:val="21"/>
              </w:rPr>
              <w:t xml:space="preserve"> </w:t>
            </w:r>
            <w:r w:rsidR="0060365E" w:rsidRPr="0060365E">
              <w:rPr>
                <w:sz w:val="21"/>
                <w:szCs w:val="21"/>
              </w:rPr>
              <w:t>(70% p)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10060" w:type="dxa"/>
            <w:gridSpan w:val="78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14B24" w:rsidTr="00230F53">
        <w:trPr>
          <w:gridAfter w:val="1"/>
          <w:wAfter w:w="163" w:type="dxa"/>
          <w:trHeight w:val="372"/>
        </w:trPr>
        <w:tc>
          <w:tcPr>
            <w:tcW w:w="10060" w:type="dxa"/>
            <w:gridSpan w:val="78"/>
          </w:tcPr>
          <w:p w:rsidR="00D14B24" w:rsidRPr="004066E7" w:rsidRDefault="00D14B24" w:rsidP="00F85CF5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4066E7">
              <w:rPr>
                <w:bCs/>
                <w:sz w:val="21"/>
                <w:szCs w:val="21"/>
              </w:rPr>
              <w:t xml:space="preserve">2009: UTB Zlín, FT, </w:t>
            </w:r>
            <w:r w:rsidRPr="004066E7">
              <w:rPr>
                <w:rFonts w:eastAsia="Calibri"/>
                <w:sz w:val="21"/>
                <w:szCs w:val="21"/>
              </w:rPr>
              <w:t xml:space="preserve">SP Chemie a technologie potravin, </w:t>
            </w:r>
            <w:r w:rsidRPr="004066E7">
              <w:rPr>
                <w:bCs/>
                <w:sz w:val="21"/>
                <w:szCs w:val="21"/>
              </w:rPr>
              <w:t>obor Technologie potravin, Ph.D.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10060" w:type="dxa"/>
            <w:gridSpan w:val="78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14B24" w:rsidRPr="00731383" w:rsidTr="00230F53">
        <w:trPr>
          <w:gridAfter w:val="1"/>
          <w:wAfter w:w="163" w:type="dxa"/>
          <w:trHeight w:val="272"/>
        </w:trPr>
        <w:tc>
          <w:tcPr>
            <w:tcW w:w="10060" w:type="dxa"/>
            <w:gridSpan w:val="78"/>
          </w:tcPr>
          <w:p w:rsidR="00D14B24" w:rsidRPr="004066E7" w:rsidRDefault="00D14B24" w:rsidP="0000576C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4066E7">
              <w:rPr>
                <w:bCs/>
                <w:sz w:val="21"/>
                <w:szCs w:val="21"/>
              </w:rPr>
              <w:t>2007 – dosud: UTB Zlín, FT, Ústav technologie potravin, odborný asistent</w:t>
            </w:r>
          </w:p>
        </w:tc>
      </w:tr>
      <w:tr w:rsidR="00D14B24" w:rsidTr="00230F53">
        <w:trPr>
          <w:gridAfter w:val="1"/>
          <w:wAfter w:w="163" w:type="dxa"/>
          <w:trHeight w:val="250"/>
        </w:trPr>
        <w:tc>
          <w:tcPr>
            <w:tcW w:w="10060" w:type="dxa"/>
            <w:gridSpan w:val="78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14B24" w:rsidTr="00230F53">
        <w:trPr>
          <w:gridAfter w:val="1"/>
          <w:wAfter w:w="163" w:type="dxa"/>
          <w:trHeight w:val="184"/>
        </w:trPr>
        <w:tc>
          <w:tcPr>
            <w:tcW w:w="10060" w:type="dxa"/>
            <w:gridSpan w:val="78"/>
          </w:tcPr>
          <w:p w:rsidR="00D14B24" w:rsidRPr="004066E7" w:rsidRDefault="00D14B24" w:rsidP="00F85CF5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Počet obhájených prací, které vyučující vedl v období 2013 – 2017: 4 BP, 15 DP.</w:t>
            </w:r>
          </w:p>
        </w:tc>
      </w:tr>
      <w:tr w:rsidR="00D14B24" w:rsidTr="00230F53">
        <w:trPr>
          <w:gridAfter w:val="1"/>
          <w:wAfter w:w="163" w:type="dxa"/>
          <w:cantSplit/>
        </w:trPr>
        <w:tc>
          <w:tcPr>
            <w:tcW w:w="3418" w:type="dxa"/>
            <w:gridSpan w:val="12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59" w:type="dxa"/>
            <w:gridSpan w:val="16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108" w:type="dxa"/>
            <w:gridSpan w:val="27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14B24" w:rsidTr="00230F53">
        <w:trPr>
          <w:gridAfter w:val="1"/>
          <w:wAfter w:w="163" w:type="dxa"/>
          <w:cantSplit/>
        </w:trPr>
        <w:tc>
          <w:tcPr>
            <w:tcW w:w="3418" w:type="dxa"/>
            <w:gridSpan w:val="12"/>
          </w:tcPr>
          <w:p w:rsidR="00D14B24" w:rsidRPr="005B5777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59" w:type="dxa"/>
            <w:gridSpan w:val="16"/>
          </w:tcPr>
          <w:p w:rsidR="00D14B24" w:rsidRPr="00A004F6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</w:tcPr>
          <w:p w:rsidR="00D14B24" w:rsidRPr="00A004F6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61" w:type="dxa"/>
            <w:gridSpan w:val="12"/>
            <w:tcBorders>
              <w:lef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8"/>
            <w:shd w:val="clear" w:color="auto" w:fill="F7CAAC"/>
          </w:tcPr>
          <w:p w:rsidR="00D14B24" w:rsidRDefault="00D14B24" w:rsidP="00F85CF5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748" w:type="dxa"/>
            <w:gridSpan w:val="7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14B24" w:rsidRPr="00252AB1" w:rsidTr="00230F53">
        <w:trPr>
          <w:gridAfter w:val="1"/>
          <w:wAfter w:w="163" w:type="dxa"/>
          <w:cantSplit/>
          <w:trHeight w:val="70"/>
        </w:trPr>
        <w:tc>
          <w:tcPr>
            <w:tcW w:w="3418" w:type="dxa"/>
            <w:gridSpan w:val="12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59" w:type="dxa"/>
            <w:gridSpan w:val="16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61" w:type="dxa"/>
            <w:gridSpan w:val="12"/>
            <w:vMerge w:val="restart"/>
            <w:tcBorders>
              <w:left w:val="single" w:sz="12" w:space="0" w:color="auto"/>
            </w:tcBorders>
          </w:tcPr>
          <w:p w:rsidR="00D14B24" w:rsidRPr="00252AB1" w:rsidRDefault="00D14B24" w:rsidP="00F85CF5">
            <w:pPr>
              <w:jc w:val="both"/>
              <w:rPr>
                <w:b/>
              </w:rPr>
            </w:pPr>
            <w:r w:rsidRPr="00252AB1">
              <w:rPr>
                <w:b/>
              </w:rPr>
              <w:t>28</w:t>
            </w:r>
          </w:p>
        </w:tc>
        <w:tc>
          <w:tcPr>
            <w:tcW w:w="699" w:type="dxa"/>
            <w:gridSpan w:val="8"/>
            <w:vMerge w:val="restart"/>
          </w:tcPr>
          <w:p w:rsidR="00D14B24" w:rsidRPr="00252AB1" w:rsidRDefault="00D14B24" w:rsidP="00F85CF5">
            <w:pPr>
              <w:jc w:val="both"/>
              <w:rPr>
                <w:b/>
              </w:rPr>
            </w:pPr>
            <w:r w:rsidRPr="00252AB1">
              <w:rPr>
                <w:b/>
              </w:rPr>
              <w:t>40</w:t>
            </w:r>
          </w:p>
        </w:tc>
        <w:tc>
          <w:tcPr>
            <w:tcW w:w="748" w:type="dxa"/>
            <w:gridSpan w:val="7"/>
            <w:vMerge w:val="restart"/>
          </w:tcPr>
          <w:p w:rsidR="00D14B24" w:rsidRPr="00252AB1" w:rsidRDefault="00D14B24" w:rsidP="00F85CF5">
            <w:pPr>
              <w:jc w:val="both"/>
              <w:rPr>
                <w:b/>
                <w:sz w:val="18"/>
                <w:szCs w:val="18"/>
              </w:rPr>
            </w:pPr>
            <w:r w:rsidRPr="00252AB1">
              <w:rPr>
                <w:b/>
                <w:sz w:val="18"/>
                <w:szCs w:val="18"/>
              </w:rPr>
              <w:t>neevid.</w:t>
            </w:r>
          </w:p>
        </w:tc>
      </w:tr>
      <w:tr w:rsidR="00D14B24" w:rsidTr="00230F53">
        <w:trPr>
          <w:gridAfter w:val="1"/>
          <w:wAfter w:w="163" w:type="dxa"/>
          <w:trHeight w:val="205"/>
        </w:trPr>
        <w:tc>
          <w:tcPr>
            <w:tcW w:w="3418" w:type="dxa"/>
            <w:gridSpan w:val="12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59" w:type="dxa"/>
            <w:gridSpan w:val="16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61" w:type="dxa"/>
            <w:gridSpan w:val="12"/>
            <w:vMerge/>
            <w:tcBorders>
              <w:left w:val="single" w:sz="12" w:space="0" w:color="auto"/>
            </w:tcBorders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699" w:type="dxa"/>
            <w:gridSpan w:val="8"/>
            <w:vMerge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748" w:type="dxa"/>
            <w:gridSpan w:val="7"/>
            <w:vMerge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</w:tr>
      <w:tr w:rsidR="00D14B24" w:rsidTr="00230F53">
        <w:trPr>
          <w:gridAfter w:val="1"/>
          <w:wAfter w:w="163" w:type="dxa"/>
        </w:trPr>
        <w:tc>
          <w:tcPr>
            <w:tcW w:w="10060" w:type="dxa"/>
            <w:gridSpan w:val="78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14B24" w:rsidTr="00230F53">
        <w:trPr>
          <w:gridAfter w:val="1"/>
          <w:wAfter w:w="163" w:type="dxa"/>
          <w:trHeight w:val="283"/>
        </w:trPr>
        <w:tc>
          <w:tcPr>
            <w:tcW w:w="10060" w:type="dxa"/>
            <w:gridSpan w:val="78"/>
          </w:tcPr>
          <w:p w:rsidR="00D14B24" w:rsidRPr="004066E7" w:rsidRDefault="00D14B24" w:rsidP="00F64EE2">
            <w:pPr>
              <w:spacing w:before="80" w:after="120"/>
              <w:jc w:val="both"/>
              <w:rPr>
                <w:sz w:val="21"/>
                <w:szCs w:val="21"/>
                <w:lang w:val="en-GB"/>
              </w:rPr>
            </w:pPr>
            <w:r w:rsidRPr="004066E7">
              <w:rPr>
                <w:b/>
                <w:sz w:val="21"/>
                <w:szCs w:val="21"/>
              </w:rPr>
              <w:t>BUBELOVÁ, Z. (45%)</w:t>
            </w:r>
            <w:r w:rsidRPr="004066E7">
              <w:rPr>
                <w:sz w:val="21"/>
                <w:szCs w:val="21"/>
              </w:rPr>
              <w:t xml:space="preserve">, TREMLOVÁ, B., BUŇKOVÁ, L., POSPIECH, M., VÍTOVÁ, E., BUŇKA, F.: </w:t>
            </w:r>
            <w:r w:rsidRPr="004066E7">
              <w:rPr>
                <w:sz w:val="21"/>
                <w:szCs w:val="21"/>
                <w:lang w:val="en-GB"/>
              </w:rPr>
              <w:t xml:space="preserve">The effect of long-term storage on the quality of sterilized processed cheese. </w:t>
            </w:r>
            <w:r w:rsidRPr="004066E7">
              <w:rPr>
                <w:i/>
                <w:sz w:val="21"/>
                <w:szCs w:val="21"/>
                <w:lang w:val="en-GB"/>
              </w:rPr>
              <w:t>Journal of Food Science and Technology</w:t>
            </w:r>
            <w:r w:rsidRPr="004066E7">
              <w:rPr>
                <w:sz w:val="21"/>
                <w:szCs w:val="21"/>
                <w:lang w:val="en-GB"/>
              </w:rPr>
              <w:t xml:space="preserve"> 52(8), 4985-4993, </w:t>
            </w:r>
            <w:r w:rsidRPr="004066E7">
              <w:rPr>
                <w:b/>
                <w:sz w:val="21"/>
                <w:szCs w:val="21"/>
                <w:lang w:val="en-GB"/>
              </w:rPr>
              <w:t>2015</w:t>
            </w:r>
            <w:r w:rsidRPr="004066E7">
              <w:rPr>
                <w:sz w:val="21"/>
                <w:szCs w:val="21"/>
                <w:lang w:val="en-GB"/>
              </w:rPr>
              <w:t xml:space="preserve">. ISSN 0022-1155. </w:t>
            </w:r>
          </w:p>
          <w:p w:rsidR="00D14B24" w:rsidRPr="004066E7" w:rsidRDefault="00D14B24" w:rsidP="004066E7">
            <w:pPr>
              <w:autoSpaceDE w:val="0"/>
              <w:autoSpaceDN w:val="0"/>
              <w:adjustRightInd w:val="0"/>
              <w:spacing w:after="120"/>
              <w:jc w:val="both"/>
              <w:rPr>
                <w:sz w:val="21"/>
                <w:szCs w:val="21"/>
                <w:lang w:val="en-GB"/>
              </w:rPr>
            </w:pPr>
            <w:r w:rsidRPr="004066E7">
              <w:rPr>
                <w:b/>
                <w:sz w:val="21"/>
                <w:szCs w:val="21"/>
              </w:rPr>
              <w:t>BUBELOVÁ, Z. (45%)</w:t>
            </w:r>
            <w:r w:rsidRPr="004066E7">
              <w:rPr>
                <w:sz w:val="21"/>
                <w:szCs w:val="21"/>
              </w:rPr>
              <w:t xml:space="preserve">, BUŇKA, F., TAŤÁKOVÁ, M., ŠTAJNOCHOVÁ, K., PUREVDORJ, K., BUŇKOVÁ, L.: </w:t>
            </w:r>
            <w:r w:rsidRPr="004066E7">
              <w:rPr>
                <w:sz w:val="21"/>
                <w:szCs w:val="21"/>
                <w:lang w:val="en-GB"/>
              </w:rPr>
              <w:t xml:space="preserve">Effects of temperature, pH and NaCl content on in vitro putrescine and cadaverine production through the growth of </w:t>
            </w:r>
            <w:r w:rsidRPr="004066E7">
              <w:rPr>
                <w:i/>
                <w:sz w:val="21"/>
                <w:szCs w:val="21"/>
                <w:lang w:val="en-GB"/>
              </w:rPr>
              <w:t>Serratia marcescens</w:t>
            </w:r>
            <w:r w:rsidRPr="004066E7">
              <w:rPr>
                <w:sz w:val="21"/>
                <w:szCs w:val="21"/>
                <w:lang w:val="en-GB"/>
              </w:rPr>
              <w:t xml:space="preserve"> CCM 303. </w:t>
            </w:r>
            <w:r w:rsidRPr="004066E7">
              <w:rPr>
                <w:i/>
                <w:sz w:val="21"/>
                <w:szCs w:val="21"/>
                <w:lang w:val="en-GB"/>
              </w:rPr>
              <w:t xml:space="preserve">Journal of Environmental Science and Health, Part B </w:t>
            </w:r>
            <w:r w:rsidRPr="004066E7">
              <w:rPr>
                <w:sz w:val="21"/>
                <w:szCs w:val="21"/>
                <w:lang w:val="en-GB"/>
              </w:rPr>
              <w:t xml:space="preserve">50(11), 797-808, </w:t>
            </w:r>
            <w:r w:rsidRPr="004066E7">
              <w:rPr>
                <w:b/>
                <w:sz w:val="21"/>
                <w:szCs w:val="21"/>
                <w:lang w:val="en-GB"/>
              </w:rPr>
              <w:t>2015</w:t>
            </w:r>
            <w:r w:rsidRPr="004066E7">
              <w:rPr>
                <w:sz w:val="21"/>
                <w:szCs w:val="21"/>
                <w:lang w:val="en-GB"/>
              </w:rPr>
              <w:t xml:space="preserve">. ISSN 1532-4109. </w:t>
            </w:r>
          </w:p>
          <w:p w:rsidR="00D14B24" w:rsidRPr="004066E7" w:rsidRDefault="00D14B24" w:rsidP="004066E7">
            <w:pPr>
              <w:tabs>
                <w:tab w:val="left" w:pos="540"/>
              </w:tabs>
              <w:spacing w:after="120"/>
              <w:jc w:val="both"/>
              <w:rPr>
                <w:rFonts w:cs="Arial"/>
                <w:sz w:val="21"/>
                <w:szCs w:val="21"/>
              </w:rPr>
            </w:pPr>
            <w:r w:rsidRPr="004066E7">
              <w:rPr>
                <w:rFonts w:cs="Arial"/>
                <w:sz w:val="21"/>
                <w:szCs w:val="21"/>
              </w:rPr>
              <w:t xml:space="preserve">SUMCZYNSKI, D., </w:t>
            </w:r>
            <w:r w:rsidRPr="004066E7">
              <w:rPr>
                <w:rFonts w:cs="Arial"/>
                <w:b/>
                <w:sz w:val="21"/>
                <w:szCs w:val="21"/>
              </w:rPr>
              <w:t>BUBELOVÁ, Z.</w:t>
            </w:r>
            <w:r w:rsidRPr="004066E7">
              <w:rPr>
                <w:rFonts w:cs="Arial"/>
                <w:sz w:val="21"/>
                <w:szCs w:val="21"/>
              </w:rPr>
              <w:t xml:space="preserve"> </w:t>
            </w:r>
            <w:r w:rsidRPr="004066E7">
              <w:rPr>
                <w:rFonts w:cs="Arial"/>
                <w:b/>
                <w:sz w:val="21"/>
                <w:szCs w:val="21"/>
              </w:rPr>
              <w:t>(30%)</w:t>
            </w:r>
            <w:r w:rsidRPr="004066E7">
              <w:rPr>
                <w:rFonts w:cs="Arial"/>
                <w:sz w:val="21"/>
                <w:szCs w:val="21"/>
              </w:rPr>
              <w:t xml:space="preserve">, SNEYD, J., ERB-WEBER, S., MLČEK, J.: Total phenolics, flavonoids, antioxidant activity, crude fibre and digestibility in non-traditional wheat flakes and muesli. </w:t>
            </w:r>
            <w:r w:rsidRPr="004066E7">
              <w:rPr>
                <w:rFonts w:cs="Arial"/>
                <w:i/>
                <w:sz w:val="21"/>
                <w:szCs w:val="21"/>
              </w:rPr>
              <w:t xml:space="preserve">Food Chemistry </w:t>
            </w:r>
            <w:r w:rsidRPr="004066E7">
              <w:rPr>
                <w:rFonts w:cs="Arial"/>
                <w:sz w:val="21"/>
                <w:szCs w:val="21"/>
              </w:rPr>
              <w:t xml:space="preserve">174, 319-325, </w:t>
            </w:r>
            <w:r w:rsidRPr="004066E7">
              <w:rPr>
                <w:rFonts w:cs="Arial"/>
                <w:b/>
                <w:sz w:val="21"/>
                <w:szCs w:val="21"/>
              </w:rPr>
              <w:t>2015</w:t>
            </w:r>
            <w:r w:rsidRPr="004066E7">
              <w:rPr>
                <w:rFonts w:cs="Arial"/>
                <w:sz w:val="21"/>
                <w:szCs w:val="21"/>
              </w:rPr>
              <w:t xml:space="preserve">. ISSN 0308-8146. </w:t>
            </w:r>
          </w:p>
          <w:p w:rsidR="00D14B24" w:rsidRPr="004066E7" w:rsidRDefault="00D14B24" w:rsidP="004066E7">
            <w:pPr>
              <w:tabs>
                <w:tab w:val="left" w:pos="540"/>
              </w:tabs>
              <w:spacing w:after="120"/>
              <w:jc w:val="both"/>
              <w:rPr>
                <w:rFonts w:cs="Arial"/>
                <w:sz w:val="21"/>
                <w:szCs w:val="21"/>
              </w:rPr>
            </w:pPr>
            <w:r w:rsidRPr="004066E7">
              <w:rPr>
                <w:rFonts w:cs="Arial"/>
                <w:sz w:val="21"/>
                <w:szCs w:val="21"/>
              </w:rPr>
              <w:t xml:space="preserve">SUMCZYNSKI, D., </w:t>
            </w:r>
            <w:r w:rsidRPr="004066E7">
              <w:rPr>
                <w:rFonts w:cs="Arial"/>
                <w:b/>
                <w:sz w:val="21"/>
                <w:szCs w:val="21"/>
              </w:rPr>
              <w:t>BUBELOVÁ, Z. (30%)</w:t>
            </w:r>
            <w:r w:rsidRPr="004066E7">
              <w:rPr>
                <w:rFonts w:cs="Arial"/>
                <w:sz w:val="21"/>
                <w:szCs w:val="21"/>
              </w:rPr>
              <w:t xml:space="preserve">, FIŠERA, M.: Determination of chemical, insoluble dietary fibre, neutral-detergent fibre and in vitro digestibility in rice types commercialized in Czech markets. </w:t>
            </w:r>
            <w:r w:rsidRPr="004066E7">
              <w:rPr>
                <w:rFonts w:cs="Arial"/>
                <w:i/>
                <w:sz w:val="21"/>
                <w:szCs w:val="21"/>
              </w:rPr>
              <w:t xml:space="preserve">Journal of Food Composition and Analysis </w:t>
            </w:r>
            <w:r w:rsidRPr="004066E7">
              <w:rPr>
                <w:rFonts w:cs="Arial"/>
                <w:sz w:val="21"/>
                <w:szCs w:val="21"/>
              </w:rPr>
              <w:t xml:space="preserve">40, 8-13, </w:t>
            </w:r>
            <w:r w:rsidRPr="004066E7">
              <w:rPr>
                <w:rFonts w:cs="Arial"/>
                <w:b/>
                <w:sz w:val="21"/>
                <w:szCs w:val="21"/>
              </w:rPr>
              <w:t>2015</w:t>
            </w:r>
            <w:r w:rsidRPr="004066E7">
              <w:rPr>
                <w:rFonts w:cs="Arial"/>
                <w:sz w:val="21"/>
                <w:szCs w:val="21"/>
              </w:rPr>
              <w:t xml:space="preserve">. ISSN 0889-1575. </w:t>
            </w:r>
          </w:p>
          <w:p w:rsidR="00D14B24" w:rsidRDefault="00D14B24" w:rsidP="00F64EE2">
            <w:pPr>
              <w:pStyle w:val="Zkladntext"/>
              <w:spacing w:after="80"/>
              <w:ind w:left="0"/>
              <w:rPr>
                <w:b/>
              </w:rPr>
            </w:pPr>
            <w:r w:rsidRPr="004066E7">
              <w:rPr>
                <w:rFonts w:cs="Arial"/>
                <w:sz w:val="21"/>
                <w:szCs w:val="21"/>
              </w:rPr>
              <w:t xml:space="preserve">SUMCZYNSKI, D., </w:t>
            </w:r>
            <w:r w:rsidRPr="004066E7">
              <w:rPr>
                <w:rFonts w:cs="Arial"/>
                <w:b/>
                <w:sz w:val="21"/>
                <w:szCs w:val="21"/>
              </w:rPr>
              <w:t>BUBELOVÁ, Z. (50%)</w:t>
            </w:r>
            <w:r w:rsidRPr="004066E7">
              <w:rPr>
                <w:rFonts w:cs="Arial"/>
                <w:sz w:val="21"/>
                <w:szCs w:val="21"/>
              </w:rPr>
              <w:t xml:space="preserve">: Determination of nutritional characteristics, fibre and digestibility of colour rice types. </w:t>
            </w:r>
            <w:r w:rsidRPr="004066E7">
              <w:rPr>
                <w:rFonts w:cs="Arial"/>
                <w:i/>
                <w:sz w:val="21"/>
                <w:szCs w:val="21"/>
              </w:rPr>
              <w:t xml:space="preserve">Chemické listy </w:t>
            </w:r>
            <w:r w:rsidRPr="004066E7">
              <w:rPr>
                <w:rFonts w:cs="Arial"/>
                <w:sz w:val="21"/>
                <w:szCs w:val="21"/>
              </w:rPr>
              <w:t xml:space="preserve">109(2), 147-150, </w:t>
            </w:r>
            <w:r w:rsidRPr="004066E7">
              <w:rPr>
                <w:rFonts w:cs="Arial"/>
                <w:b/>
                <w:sz w:val="21"/>
                <w:szCs w:val="21"/>
              </w:rPr>
              <w:t>2015</w:t>
            </w:r>
            <w:r w:rsidRPr="004066E7">
              <w:rPr>
                <w:rFonts w:cs="Arial"/>
                <w:sz w:val="21"/>
                <w:szCs w:val="21"/>
              </w:rPr>
              <w:t>. ISSN 1213-7103.</w:t>
            </w:r>
            <w:r w:rsidRPr="00252AB1">
              <w:rPr>
                <w:rFonts w:cs="Arial"/>
                <w:sz w:val="22"/>
                <w:szCs w:val="22"/>
              </w:rPr>
              <w:t xml:space="preserve"> </w:t>
            </w:r>
          </w:p>
        </w:tc>
      </w:tr>
      <w:tr w:rsidR="00D14B24" w:rsidTr="00230F53">
        <w:trPr>
          <w:gridAfter w:val="1"/>
          <w:wAfter w:w="163" w:type="dxa"/>
          <w:trHeight w:val="218"/>
        </w:trPr>
        <w:tc>
          <w:tcPr>
            <w:tcW w:w="10060" w:type="dxa"/>
            <w:gridSpan w:val="78"/>
            <w:shd w:val="clear" w:color="auto" w:fill="F7CAAC"/>
          </w:tcPr>
          <w:p w:rsidR="00D14B24" w:rsidRDefault="00D14B24" w:rsidP="00F85CF5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14B24" w:rsidTr="00230F53">
        <w:trPr>
          <w:gridAfter w:val="1"/>
          <w:wAfter w:w="163" w:type="dxa"/>
          <w:trHeight w:val="328"/>
        </w:trPr>
        <w:tc>
          <w:tcPr>
            <w:tcW w:w="10060" w:type="dxa"/>
            <w:gridSpan w:val="78"/>
          </w:tcPr>
          <w:p w:rsidR="00D14B24" w:rsidRPr="003E4621" w:rsidRDefault="00D14B24" w:rsidP="00F85CF5">
            <w:r>
              <w:t>---</w:t>
            </w:r>
          </w:p>
          <w:p w:rsidR="00D14B24" w:rsidRDefault="00D14B24" w:rsidP="00F85CF5">
            <w:pPr>
              <w:rPr>
                <w:b/>
              </w:rPr>
            </w:pPr>
          </w:p>
          <w:p w:rsidR="004066E7" w:rsidRDefault="004066E7" w:rsidP="00F85CF5">
            <w:pPr>
              <w:rPr>
                <w:b/>
              </w:rPr>
            </w:pPr>
          </w:p>
          <w:p w:rsidR="0000576C" w:rsidRDefault="0000576C" w:rsidP="00F85CF5">
            <w:pPr>
              <w:rPr>
                <w:b/>
              </w:rPr>
            </w:pPr>
          </w:p>
          <w:p w:rsidR="00D14B24" w:rsidRDefault="00D14B24" w:rsidP="00F85CF5">
            <w:pPr>
              <w:rPr>
                <w:b/>
              </w:rPr>
            </w:pPr>
          </w:p>
          <w:p w:rsidR="0060365E" w:rsidRDefault="0060365E" w:rsidP="00F85CF5">
            <w:pPr>
              <w:rPr>
                <w:b/>
              </w:rPr>
            </w:pPr>
          </w:p>
        </w:tc>
      </w:tr>
      <w:tr w:rsidR="00D14B24" w:rsidTr="00230F53">
        <w:trPr>
          <w:gridAfter w:val="1"/>
          <w:wAfter w:w="163" w:type="dxa"/>
          <w:cantSplit/>
          <w:trHeight w:val="470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81" w:type="dxa"/>
            <w:gridSpan w:val="37"/>
          </w:tcPr>
          <w:p w:rsidR="00D14B24" w:rsidRDefault="00D14B24" w:rsidP="00F85CF5">
            <w:pPr>
              <w:jc w:val="both"/>
            </w:pPr>
          </w:p>
        </w:tc>
        <w:tc>
          <w:tcPr>
            <w:tcW w:w="794" w:type="dxa"/>
            <w:gridSpan w:val="10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108" w:type="dxa"/>
            <w:gridSpan w:val="27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tcBorders>
              <w:bottom w:val="double" w:sz="4" w:space="0" w:color="auto"/>
            </w:tcBorders>
            <w:shd w:val="clear" w:color="auto" w:fill="BDD6EE"/>
          </w:tcPr>
          <w:p w:rsidR="00D14B24" w:rsidRDefault="00D14B24" w:rsidP="00F85CF5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2577" w:type="dxa"/>
            <w:gridSpan w:val="4"/>
            <w:tcBorders>
              <w:top w:val="double" w:sz="4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439" w:type="dxa"/>
            <w:gridSpan w:val="72"/>
          </w:tcPr>
          <w:p w:rsidR="00D14B24" w:rsidRPr="00A405B4" w:rsidRDefault="00D14B24" w:rsidP="00F85CF5">
            <w:pPr>
              <w:jc w:val="both"/>
            </w:pPr>
            <w:r w:rsidRPr="00A405B4">
              <w:t>Univerzita Tomáše Bati ve Zlíně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439" w:type="dxa"/>
            <w:gridSpan w:val="72"/>
          </w:tcPr>
          <w:p w:rsidR="00D14B24" w:rsidRPr="00A405B4" w:rsidRDefault="00D14B24" w:rsidP="00F85CF5">
            <w:pPr>
              <w:jc w:val="both"/>
            </w:pPr>
            <w:r w:rsidRPr="00A405B4">
              <w:t>Fakulta technologická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439" w:type="dxa"/>
            <w:gridSpan w:val="72"/>
          </w:tcPr>
          <w:p w:rsidR="00D14B24" w:rsidRDefault="00D14B24" w:rsidP="00F85CF5">
            <w:pPr>
              <w:jc w:val="both"/>
            </w:pPr>
            <w:r>
              <w:t>Technologie potravin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81" w:type="dxa"/>
            <w:gridSpan w:val="37"/>
          </w:tcPr>
          <w:p w:rsidR="00D14B24" w:rsidRPr="00293D5D" w:rsidRDefault="00D14B24" w:rsidP="00F85CF5">
            <w:pPr>
              <w:jc w:val="both"/>
              <w:rPr>
                <w:b/>
              </w:rPr>
            </w:pPr>
            <w:bookmarkStart w:id="73" w:name="Lorencová"/>
            <w:bookmarkEnd w:id="73"/>
            <w:r w:rsidRPr="00293D5D">
              <w:rPr>
                <w:b/>
              </w:rPr>
              <w:t>Eva Lorencová</w:t>
            </w:r>
          </w:p>
        </w:tc>
        <w:tc>
          <w:tcPr>
            <w:tcW w:w="726" w:type="dxa"/>
            <w:gridSpan w:val="9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132" w:type="dxa"/>
            <w:gridSpan w:val="26"/>
          </w:tcPr>
          <w:p w:rsidR="00D14B24" w:rsidRDefault="00D14B24" w:rsidP="00F85CF5">
            <w:pPr>
              <w:jc w:val="both"/>
            </w:pPr>
            <w:r>
              <w:t xml:space="preserve">Ing., Ph.D. </w:t>
            </w:r>
          </w:p>
        </w:tc>
      </w:tr>
      <w:tr w:rsidR="001E1E5D" w:rsidTr="00230F53">
        <w:trPr>
          <w:gridAfter w:val="3"/>
          <w:wAfter w:w="207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41" w:type="dxa"/>
            <w:gridSpan w:val="8"/>
          </w:tcPr>
          <w:p w:rsidR="00D14B24" w:rsidRDefault="00D14B24" w:rsidP="00F85CF5">
            <w:pPr>
              <w:jc w:val="both"/>
            </w:pPr>
            <w:r>
              <w:t>1984</w:t>
            </w:r>
          </w:p>
        </w:tc>
        <w:tc>
          <w:tcPr>
            <w:tcW w:w="1678" w:type="dxa"/>
            <w:gridSpan w:val="9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67" w:type="dxa"/>
            <w:gridSpan w:val="14"/>
          </w:tcPr>
          <w:p w:rsidR="00D14B24" w:rsidRPr="00722ADC" w:rsidRDefault="00D14B24" w:rsidP="00F85CF5">
            <w:pPr>
              <w:jc w:val="both"/>
            </w:pPr>
            <w:r w:rsidRPr="00722ADC">
              <w:t>pp.</w:t>
            </w:r>
          </w:p>
        </w:tc>
        <w:tc>
          <w:tcPr>
            <w:tcW w:w="995" w:type="dxa"/>
            <w:gridSpan w:val="6"/>
            <w:shd w:val="clear" w:color="auto" w:fill="F7CAAC"/>
          </w:tcPr>
          <w:p w:rsidR="00D14B24" w:rsidRPr="00722ADC" w:rsidRDefault="00D14B24" w:rsidP="00F85CF5">
            <w:pPr>
              <w:jc w:val="both"/>
              <w:rPr>
                <w:b/>
              </w:rPr>
            </w:pPr>
            <w:r w:rsidRPr="00722ADC">
              <w:rPr>
                <w:b/>
              </w:rPr>
              <w:t>rozsah</w:t>
            </w:r>
          </w:p>
        </w:tc>
        <w:tc>
          <w:tcPr>
            <w:tcW w:w="726" w:type="dxa"/>
            <w:gridSpan w:val="9"/>
          </w:tcPr>
          <w:p w:rsidR="00D14B24" w:rsidRPr="00722ADC" w:rsidRDefault="00D14B24" w:rsidP="00F85CF5">
            <w:pPr>
              <w:jc w:val="both"/>
            </w:pPr>
            <w:r w:rsidRPr="00722ADC">
              <w:t>40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Pr="00722ADC" w:rsidRDefault="00D14B24" w:rsidP="00F85CF5">
            <w:pPr>
              <w:jc w:val="both"/>
              <w:rPr>
                <w:b/>
              </w:rPr>
            </w:pPr>
            <w:r w:rsidRPr="00722ADC">
              <w:rPr>
                <w:b/>
              </w:rPr>
              <w:t>do kdy</w:t>
            </w:r>
          </w:p>
        </w:tc>
        <w:tc>
          <w:tcPr>
            <w:tcW w:w="1514" w:type="dxa"/>
            <w:gridSpan w:val="15"/>
          </w:tcPr>
          <w:p w:rsidR="00D14B24" w:rsidRPr="00722ADC" w:rsidRDefault="00D14B24" w:rsidP="00F85CF5">
            <w:pPr>
              <w:jc w:val="both"/>
            </w:pPr>
            <w:r>
              <w:t>N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5096" w:type="dxa"/>
            <w:gridSpan w:val="21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67" w:type="dxa"/>
            <w:gridSpan w:val="14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26" w:type="dxa"/>
            <w:gridSpan w:val="9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14" w:type="dxa"/>
            <w:gridSpan w:val="15"/>
          </w:tcPr>
          <w:p w:rsidR="00D14B24" w:rsidRPr="00C32277" w:rsidRDefault="00D14B24" w:rsidP="00F85CF5">
            <w:pPr>
              <w:jc w:val="both"/>
              <w:rPr>
                <w:highlight w:val="green"/>
              </w:rPr>
            </w:pPr>
            <w:r w:rsidRPr="005D12BE">
              <w:t>---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6163" w:type="dxa"/>
            <w:gridSpan w:val="35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21" w:type="dxa"/>
            <w:gridSpan w:val="15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132" w:type="dxa"/>
            <w:gridSpan w:val="2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  <w:r w:rsidRPr="00C23C8B">
              <w:t>---</w:t>
            </w: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132" w:type="dxa"/>
            <w:gridSpan w:val="26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</w:p>
        </w:tc>
        <w:tc>
          <w:tcPr>
            <w:tcW w:w="2132" w:type="dxa"/>
            <w:gridSpan w:val="26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rPr>
          <w:gridAfter w:val="3"/>
          <w:wAfter w:w="207" w:type="dxa"/>
        </w:trPr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</w:p>
        </w:tc>
        <w:tc>
          <w:tcPr>
            <w:tcW w:w="2132" w:type="dxa"/>
            <w:gridSpan w:val="26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rPr>
          <w:gridAfter w:val="3"/>
          <w:wAfter w:w="207" w:type="dxa"/>
        </w:trPr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</w:p>
        </w:tc>
        <w:tc>
          <w:tcPr>
            <w:tcW w:w="2132" w:type="dxa"/>
            <w:gridSpan w:val="26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14B24" w:rsidTr="00230F53">
        <w:trPr>
          <w:gridAfter w:val="3"/>
          <w:wAfter w:w="207" w:type="dxa"/>
          <w:trHeight w:val="466"/>
        </w:trPr>
        <w:tc>
          <w:tcPr>
            <w:tcW w:w="10016" w:type="dxa"/>
            <w:gridSpan w:val="76"/>
            <w:tcBorders>
              <w:top w:val="nil"/>
            </w:tcBorders>
          </w:tcPr>
          <w:p w:rsidR="00D14B24" w:rsidRPr="0060365E" w:rsidRDefault="00B22090" w:rsidP="00B22090">
            <w:pPr>
              <w:spacing w:before="40" w:after="40"/>
              <w:rPr>
                <w:sz w:val="21"/>
                <w:szCs w:val="21"/>
              </w:rPr>
            </w:pPr>
            <w:r w:rsidRPr="006608CE">
              <w:rPr>
                <w:sz w:val="21"/>
                <w:szCs w:val="21"/>
              </w:rPr>
              <w:t xml:space="preserve">Food Technology of Plant Foodstuffs I </w:t>
            </w:r>
            <w:r w:rsidR="0060365E" w:rsidRPr="0060365E">
              <w:rPr>
                <w:sz w:val="21"/>
                <w:szCs w:val="21"/>
              </w:rPr>
              <w:t>(20% p)</w:t>
            </w:r>
          </w:p>
          <w:p w:rsidR="0060365E" w:rsidRDefault="00B22090" w:rsidP="00B22090">
            <w:pPr>
              <w:spacing w:before="40" w:after="40"/>
              <w:rPr>
                <w:sz w:val="21"/>
                <w:szCs w:val="21"/>
              </w:rPr>
            </w:pPr>
            <w:r w:rsidRPr="006608CE">
              <w:rPr>
                <w:sz w:val="21"/>
                <w:szCs w:val="21"/>
              </w:rPr>
              <w:t>Food Technology of Plant Foodstuffs I</w:t>
            </w:r>
            <w:r>
              <w:rPr>
                <w:sz w:val="21"/>
                <w:szCs w:val="21"/>
              </w:rPr>
              <w:t>I</w:t>
            </w:r>
            <w:r w:rsidRPr="0060365E">
              <w:rPr>
                <w:sz w:val="21"/>
                <w:szCs w:val="21"/>
              </w:rPr>
              <w:t xml:space="preserve"> </w:t>
            </w:r>
            <w:r w:rsidR="0060365E" w:rsidRPr="0060365E">
              <w:rPr>
                <w:sz w:val="21"/>
                <w:szCs w:val="21"/>
              </w:rPr>
              <w:t>(20% p)</w:t>
            </w:r>
          </w:p>
          <w:p w:rsidR="00B22090" w:rsidRPr="0060365E" w:rsidRDefault="00B22090" w:rsidP="00B22090">
            <w:pPr>
              <w:spacing w:before="40" w:after="4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Practice </w:t>
            </w:r>
            <w:r w:rsidRPr="0060365E">
              <w:rPr>
                <w:sz w:val="21"/>
                <w:szCs w:val="21"/>
              </w:rPr>
              <w:t>(100% l)</w:t>
            </w:r>
          </w:p>
          <w:p w:rsidR="0060365E" w:rsidRDefault="00B22090" w:rsidP="00B22090">
            <w:pPr>
              <w:spacing w:before="40" w:after="40"/>
            </w:pPr>
            <w:r w:rsidRPr="00B22090">
              <w:rPr>
                <w:b/>
                <w:sz w:val="21"/>
                <w:szCs w:val="21"/>
              </w:rPr>
              <w:t>Production of Alcoholic and Non-Alcoholic Beverages</w:t>
            </w:r>
            <w:r w:rsidRPr="0060365E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(</w:t>
            </w:r>
            <w:r w:rsidR="0060365E" w:rsidRPr="0060365E">
              <w:rPr>
                <w:sz w:val="21"/>
                <w:szCs w:val="21"/>
              </w:rPr>
              <w:t>50% p)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14B24" w:rsidTr="00230F53">
        <w:trPr>
          <w:gridAfter w:val="3"/>
          <w:wAfter w:w="207" w:type="dxa"/>
          <w:trHeight w:val="372"/>
        </w:trPr>
        <w:tc>
          <w:tcPr>
            <w:tcW w:w="10016" w:type="dxa"/>
            <w:gridSpan w:val="76"/>
          </w:tcPr>
          <w:p w:rsidR="00D14B24" w:rsidRPr="004066E7" w:rsidRDefault="00D14B24" w:rsidP="00F85CF5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 xml:space="preserve">2015: UTB Zlín, FT, </w:t>
            </w:r>
            <w:r w:rsidRPr="004066E7">
              <w:rPr>
                <w:rFonts w:eastAsia="Calibri"/>
                <w:sz w:val="21"/>
                <w:szCs w:val="21"/>
              </w:rPr>
              <w:t xml:space="preserve">SP Chemie a technologie potravin, </w:t>
            </w:r>
            <w:r w:rsidRPr="004066E7">
              <w:rPr>
                <w:sz w:val="21"/>
                <w:szCs w:val="21"/>
              </w:rPr>
              <w:t>obor Technologie potravin, Ph.D.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14B24" w:rsidTr="00230F53">
        <w:trPr>
          <w:gridAfter w:val="3"/>
          <w:wAfter w:w="207" w:type="dxa"/>
          <w:trHeight w:val="272"/>
        </w:trPr>
        <w:tc>
          <w:tcPr>
            <w:tcW w:w="10016" w:type="dxa"/>
            <w:gridSpan w:val="76"/>
          </w:tcPr>
          <w:p w:rsidR="00D14B24" w:rsidRPr="004066E7" w:rsidRDefault="00D14B24" w:rsidP="0000576C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2013 – dosud: UTB Zlín, FT, asistent, od r. 2015 odborný asistent</w:t>
            </w:r>
          </w:p>
        </w:tc>
      </w:tr>
      <w:tr w:rsidR="00D14B24" w:rsidTr="00230F53">
        <w:trPr>
          <w:gridAfter w:val="3"/>
          <w:wAfter w:w="207" w:type="dxa"/>
          <w:trHeight w:val="250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14B24" w:rsidTr="00230F53">
        <w:trPr>
          <w:gridAfter w:val="3"/>
          <w:wAfter w:w="207" w:type="dxa"/>
          <w:trHeight w:val="184"/>
        </w:trPr>
        <w:tc>
          <w:tcPr>
            <w:tcW w:w="10016" w:type="dxa"/>
            <w:gridSpan w:val="76"/>
          </w:tcPr>
          <w:p w:rsidR="00D14B24" w:rsidRPr="004066E7" w:rsidRDefault="00D14B24" w:rsidP="00F85CF5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Počet obhájených prací, které vyučující vedl v období 2013 – 2017: 8 BP, 9 DP.</w:t>
            </w:r>
          </w:p>
        </w:tc>
      </w:tr>
      <w:tr w:rsidR="00D14B24" w:rsidTr="00230F53">
        <w:trPr>
          <w:gridAfter w:val="3"/>
          <w:wAfter w:w="207" w:type="dxa"/>
          <w:cantSplit/>
        </w:trPr>
        <w:tc>
          <w:tcPr>
            <w:tcW w:w="3418" w:type="dxa"/>
            <w:gridSpan w:val="12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59" w:type="dxa"/>
            <w:gridSpan w:val="16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64" w:type="dxa"/>
            <w:gridSpan w:val="25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14B24" w:rsidTr="00230F53">
        <w:trPr>
          <w:gridAfter w:val="3"/>
          <w:wAfter w:w="207" w:type="dxa"/>
          <w:cantSplit/>
        </w:trPr>
        <w:tc>
          <w:tcPr>
            <w:tcW w:w="3418" w:type="dxa"/>
            <w:gridSpan w:val="12"/>
          </w:tcPr>
          <w:p w:rsidR="00D14B24" w:rsidRPr="005B5777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59" w:type="dxa"/>
            <w:gridSpan w:val="16"/>
          </w:tcPr>
          <w:p w:rsidR="00D14B24" w:rsidRPr="00A004F6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</w:tcPr>
          <w:p w:rsidR="00D14B24" w:rsidRPr="00A004F6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61" w:type="dxa"/>
            <w:gridSpan w:val="12"/>
            <w:tcBorders>
              <w:lef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8"/>
            <w:shd w:val="clear" w:color="auto" w:fill="F7CAAC"/>
          </w:tcPr>
          <w:p w:rsidR="00D14B24" w:rsidRDefault="00D14B24" w:rsidP="00F85CF5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704" w:type="dxa"/>
            <w:gridSpan w:val="5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14B24" w:rsidTr="00230F53">
        <w:trPr>
          <w:gridAfter w:val="3"/>
          <w:wAfter w:w="207" w:type="dxa"/>
          <w:cantSplit/>
          <w:trHeight w:val="70"/>
        </w:trPr>
        <w:tc>
          <w:tcPr>
            <w:tcW w:w="3418" w:type="dxa"/>
            <w:gridSpan w:val="12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59" w:type="dxa"/>
            <w:gridSpan w:val="16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61" w:type="dxa"/>
            <w:gridSpan w:val="12"/>
            <w:vMerge w:val="restart"/>
            <w:tcBorders>
              <w:left w:val="single" w:sz="12" w:space="0" w:color="auto"/>
            </w:tcBorders>
          </w:tcPr>
          <w:p w:rsidR="00D14B24" w:rsidRPr="00260C8C" w:rsidRDefault="00D14B24" w:rsidP="00F85CF5">
            <w:pPr>
              <w:jc w:val="both"/>
              <w:rPr>
                <w:b/>
              </w:rPr>
            </w:pPr>
            <w:r w:rsidRPr="00260C8C">
              <w:rPr>
                <w:b/>
              </w:rPr>
              <w:t>54</w:t>
            </w:r>
          </w:p>
        </w:tc>
        <w:tc>
          <w:tcPr>
            <w:tcW w:w="699" w:type="dxa"/>
            <w:gridSpan w:val="8"/>
            <w:vMerge w:val="restart"/>
          </w:tcPr>
          <w:p w:rsidR="00D14B24" w:rsidRPr="00260C8C" w:rsidRDefault="00D14B24" w:rsidP="00F85CF5">
            <w:pPr>
              <w:jc w:val="both"/>
              <w:rPr>
                <w:b/>
              </w:rPr>
            </w:pPr>
            <w:r w:rsidRPr="00260C8C">
              <w:rPr>
                <w:b/>
              </w:rPr>
              <w:t>70</w:t>
            </w:r>
          </w:p>
        </w:tc>
        <w:tc>
          <w:tcPr>
            <w:tcW w:w="704" w:type="dxa"/>
            <w:gridSpan w:val="5"/>
            <w:vMerge w:val="restart"/>
          </w:tcPr>
          <w:p w:rsidR="00D14B24" w:rsidRPr="00260C8C" w:rsidRDefault="00D14B24" w:rsidP="00F85CF5">
            <w:pPr>
              <w:jc w:val="both"/>
              <w:rPr>
                <w:b/>
              </w:rPr>
            </w:pPr>
            <w:r w:rsidRPr="00260C8C">
              <w:rPr>
                <w:b/>
              </w:rPr>
              <w:t>28</w:t>
            </w:r>
          </w:p>
        </w:tc>
      </w:tr>
      <w:tr w:rsidR="00D14B24" w:rsidTr="00230F53">
        <w:trPr>
          <w:gridAfter w:val="3"/>
          <w:wAfter w:w="207" w:type="dxa"/>
          <w:trHeight w:val="205"/>
        </w:trPr>
        <w:tc>
          <w:tcPr>
            <w:tcW w:w="3418" w:type="dxa"/>
            <w:gridSpan w:val="12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59" w:type="dxa"/>
            <w:gridSpan w:val="16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61" w:type="dxa"/>
            <w:gridSpan w:val="12"/>
            <w:vMerge/>
            <w:tcBorders>
              <w:left w:val="single" w:sz="12" w:space="0" w:color="auto"/>
            </w:tcBorders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699" w:type="dxa"/>
            <w:gridSpan w:val="8"/>
            <w:vMerge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704" w:type="dxa"/>
            <w:gridSpan w:val="5"/>
            <w:vMerge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14B24" w:rsidTr="00230F53">
        <w:trPr>
          <w:gridAfter w:val="3"/>
          <w:wAfter w:w="207" w:type="dxa"/>
          <w:trHeight w:val="283"/>
        </w:trPr>
        <w:tc>
          <w:tcPr>
            <w:tcW w:w="10016" w:type="dxa"/>
            <w:gridSpan w:val="76"/>
          </w:tcPr>
          <w:p w:rsidR="00D14B24" w:rsidRPr="004066E7" w:rsidRDefault="00D14B24" w:rsidP="00F64EE2">
            <w:pPr>
              <w:tabs>
                <w:tab w:val="left" w:pos="567"/>
              </w:tabs>
              <w:spacing w:before="80" w:after="120"/>
              <w:jc w:val="both"/>
              <w:rPr>
                <w:sz w:val="21"/>
                <w:szCs w:val="21"/>
              </w:rPr>
            </w:pPr>
            <w:r w:rsidRPr="004066E7">
              <w:rPr>
                <w:b/>
                <w:sz w:val="21"/>
                <w:szCs w:val="21"/>
                <w:lang w:val="en-GB"/>
              </w:rPr>
              <w:t>LORENCOVÁ, E. (40%)</w:t>
            </w:r>
            <w:r w:rsidRPr="004066E7">
              <w:rPr>
                <w:sz w:val="21"/>
                <w:szCs w:val="21"/>
                <w:lang w:val="en-GB"/>
              </w:rPr>
              <w:t xml:space="preserve">, BUŇKOVÁ, L., PLEVA, P., DRÁB, V., KUBÁŇ, V., BUŇKA, F.: Selected factors influencing the ability of bifidobacterium to form biogenic amines. </w:t>
            </w:r>
            <w:r w:rsidRPr="004066E7">
              <w:rPr>
                <w:i/>
                <w:sz w:val="21"/>
                <w:szCs w:val="21"/>
                <w:lang w:val="en-GB"/>
              </w:rPr>
              <w:t xml:space="preserve">International Journal of Food Science and Technology </w:t>
            </w:r>
            <w:r w:rsidRPr="004066E7">
              <w:rPr>
                <w:sz w:val="21"/>
                <w:szCs w:val="21"/>
                <w:lang w:val="en-GB"/>
              </w:rPr>
              <w:t xml:space="preserve">49, 1302-1307, </w:t>
            </w:r>
            <w:r w:rsidRPr="004066E7">
              <w:rPr>
                <w:b/>
                <w:sz w:val="21"/>
                <w:szCs w:val="21"/>
                <w:lang w:val="en-GB"/>
              </w:rPr>
              <w:t>2014</w:t>
            </w:r>
            <w:r w:rsidRPr="004066E7">
              <w:rPr>
                <w:sz w:val="21"/>
                <w:szCs w:val="21"/>
                <w:lang w:val="en-GB"/>
              </w:rPr>
              <w:t>. ISSN 1365-2621.</w:t>
            </w:r>
            <w:r w:rsidRPr="004066E7">
              <w:rPr>
                <w:sz w:val="21"/>
                <w:szCs w:val="21"/>
              </w:rPr>
              <w:t xml:space="preserve"> </w:t>
            </w:r>
          </w:p>
          <w:p w:rsidR="00D14B24" w:rsidRPr="004066E7" w:rsidRDefault="00D14B24" w:rsidP="004066E7">
            <w:pPr>
              <w:tabs>
                <w:tab w:val="left" w:pos="567"/>
              </w:tabs>
              <w:spacing w:after="12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 xml:space="preserve">HAUERLANDOVÁ, I., </w:t>
            </w:r>
            <w:r w:rsidRPr="004066E7">
              <w:rPr>
                <w:b/>
                <w:sz w:val="21"/>
                <w:szCs w:val="21"/>
              </w:rPr>
              <w:t>LORENCOVÁ, E. (30%)</w:t>
            </w:r>
            <w:r w:rsidRPr="004066E7">
              <w:rPr>
                <w:sz w:val="21"/>
                <w:szCs w:val="21"/>
              </w:rPr>
              <w:t xml:space="preserve">, BUŇKA, F., NAVRÁTIL, J., JANEČKOVÁ, K., BUŇKOVÁ, L.: </w:t>
            </w:r>
            <w:r w:rsidRPr="004066E7">
              <w:rPr>
                <w:sz w:val="21"/>
                <w:szCs w:val="21"/>
                <w:lang w:val="en-GB"/>
              </w:rPr>
              <w:t xml:space="preserve">The influence of fat and monoacylglycerols on growth of spore-forming bacteria in processed cheese. </w:t>
            </w:r>
            <w:r w:rsidRPr="004066E7">
              <w:rPr>
                <w:i/>
                <w:sz w:val="21"/>
                <w:szCs w:val="21"/>
                <w:lang w:val="en-GB"/>
              </w:rPr>
              <w:t xml:space="preserve">International Journal of Food Microbiology </w:t>
            </w:r>
            <w:r w:rsidRPr="004066E7">
              <w:rPr>
                <w:sz w:val="21"/>
                <w:szCs w:val="21"/>
                <w:lang w:val="en-GB"/>
              </w:rPr>
              <w:t xml:space="preserve">182-183, 44-50, </w:t>
            </w:r>
            <w:r w:rsidRPr="004066E7">
              <w:rPr>
                <w:b/>
                <w:sz w:val="21"/>
                <w:szCs w:val="21"/>
              </w:rPr>
              <w:t>2014</w:t>
            </w:r>
            <w:r w:rsidRPr="004066E7">
              <w:rPr>
                <w:sz w:val="21"/>
                <w:szCs w:val="21"/>
              </w:rPr>
              <w:t>.</w:t>
            </w:r>
            <w:r w:rsidRPr="004066E7">
              <w:rPr>
                <w:sz w:val="21"/>
                <w:szCs w:val="21"/>
                <w:lang w:val="en-GB"/>
              </w:rPr>
              <w:t xml:space="preserve"> ISSN 0168-1605.</w:t>
            </w:r>
            <w:r w:rsidRPr="004066E7">
              <w:rPr>
                <w:sz w:val="21"/>
                <w:szCs w:val="21"/>
              </w:rPr>
              <w:t xml:space="preserve"> </w:t>
            </w:r>
          </w:p>
          <w:p w:rsidR="00D14B24" w:rsidRPr="004066E7" w:rsidRDefault="00D14B24" w:rsidP="004066E7">
            <w:pPr>
              <w:tabs>
                <w:tab w:val="left" w:pos="567"/>
              </w:tabs>
              <w:spacing w:after="12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  <w:lang w:val="en-GB"/>
              </w:rPr>
              <w:t xml:space="preserve">BUŇKOVÁ, L., ADAMCOVÁ, G., HUDCOVÁ, K., VELICHOVÁ, H., PACHLOVÁ, V., </w:t>
            </w:r>
            <w:r w:rsidRPr="004066E7">
              <w:rPr>
                <w:b/>
                <w:sz w:val="21"/>
                <w:szCs w:val="21"/>
                <w:lang w:val="en-GB"/>
              </w:rPr>
              <w:t>LORENCOVÁ, E. (20%)</w:t>
            </w:r>
            <w:r w:rsidRPr="004066E7">
              <w:rPr>
                <w:sz w:val="21"/>
                <w:szCs w:val="21"/>
                <w:lang w:val="en-GB"/>
              </w:rPr>
              <w:t xml:space="preserve">, BUŇKA, F.: Monitoring of biogenic amines in cheeses manufactured at small-scale farms and in fermented dairy products in the Czech Republic. </w:t>
            </w:r>
            <w:r w:rsidRPr="004066E7">
              <w:rPr>
                <w:i/>
                <w:sz w:val="21"/>
                <w:szCs w:val="21"/>
                <w:lang w:val="en-GB"/>
              </w:rPr>
              <w:t xml:space="preserve">Food Chemistry </w:t>
            </w:r>
            <w:r w:rsidRPr="004066E7">
              <w:rPr>
                <w:sz w:val="21"/>
                <w:szCs w:val="21"/>
                <w:lang w:val="en-GB"/>
              </w:rPr>
              <w:t xml:space="preserve">141, 548-551, </w:t>
            </w:r>
            <w:r w:rsidRPr="004066E7">
              <w:rPr>
                <w:b/>
                <w:sz w:val="21"/>
                <w:szCs w:val="21"/>
                <w:lang w:val="en-GB"/>
              </w:rPr>
              <w:t>2013</w:t>
            </w:r>
            <w:r w:rsidRPr="004066E7">
              <w:rPr>
                <w:sz w:val="21"/>
                <w:szCs w:val="21"/>
                <w:lang w:val="en-GB"/>
              </w:rPr>
              <w:t>. ISSN 0308-8146.</w:t>
            </w:r>
            <w:r w:rsidRPr="004066E7">
              <w:rPr>
                <w:sz w:val="21"/>
                <w:szCs w:val="21"/>
              </w:rPr>
              <w:t xml:space="preserve"> </w:t>
            </w:r>
          </w:p>
          <w:p w:rsidR="00D14B24" w:rsidRPr="004066E7" w:rsidRDefault="00D14B24" w:rsidP="004066E7">
            <w:pPr>
              <w:tabs>
                <w:tab w:val="left" w:pos="567"/>
              </w:tabs>
              <w:spacing w:after="120"/>
              <w:jc w:val="both"/>
              <w:rPr>
                <w:sz w:val="21"/>
                <w:szCs w:val="21"/>
              </w:rPr>
            </w:pPr>
            <w:r w:rsidRPr="004066E7">
              <w:rPr>
                <w:b/>
                <w:sz w:val="21"/>
                <w:szCs w:val="21"/>
              </w:rPr>
              <w:t>LORENCOVÁ, E. (40%)</w:t>
            </w:r>
            <w:r w:rsidRPr="004066E7">
              <w:rPr>
                <w:sz w:val="21"/>
                <w:szCs w:val="21"/>
              </w:rPr>
              <w:t xml:space="preserve">, BUŇKOVÁ, L., MATOULKOVÁ, D., DRÁB, V., PLEVA, P., KUBÁŇ, V., BUŇKA, F.: </w:t>
            </w:r>
            <w:r w:rsidRPr="004066E7">
              <w:rPr>
                <w:sz w:val="21"/>
                <w:szCs w:val="21"/>
                <w:lang w:val="en-GB"/>
              </w:rPr>
              <w:t xml:space="preserve">Production of biogenic amines by lactic acid bacteria and bifidobacteria isolated from dairy products and beer. </w:t>
            </w:r>
            <w:r w:rsidRPr="004066E7">
              <w:rPr>
                <w:i/>
                <w:sz w:val="21"/>
                <w:szCs w:val="21"/>
                <w:lang w:val="en-GB"/>
              </w:rPr>
              <w:t>International</w:t>
            </w:r>
            <w:r w:rsidRPr="004066E7">
              <w:rPr>
                <w:sz w:val="21"/>
                <w:szCs w:val="21"/>
                <w:lang w:val="en-GB"/>
              </w:rPr>
              <w:t xml:space="preserve"> </w:t>
            </w:r>
            <w:r w:rsidRPr="004066E7">
              <w:rPr>
                <w:i/>
                <w:sz w:val="21"/>
                <w:szCs w:val="21"/>
                <w:lang w:val="en-GB"/>
              </w:rPr>
              <w:t xml:space="preserve">Journal of Food Science and Technology </w:t>
            </w:r>
            <w:r w:rsidRPr="004066E7">
              <w:rPr>
                <w:sz w:val="21"/>
                <w:szCs w:val="21"/>
                <w:lang w:val="en-GB"/>
              </w:rPr>
              <w:t xml:space="preserve">47, 2086-2091, </w:t>
            </w:r>
            <w:r w:rsidRPr="004066E7">
              <w:rPr>
                <w:b/>
                <w:sz w:val="21"/>
                <w:szCs w:val="21"/>
              </w:rPr>
              <w:t>2012</w:t>
            </w:r>
            <w:r w:rsidRPr="004066E7">
              <w:rPr>
                <w:sz w:val="21"/>
                <w:szCs w:val="21"/>
              </w:rPr>
              <w:t xml:space="preserve">. </w:t>
            </w:r>
            <w:r w:rsidRPr="004066E7">
              <w:rPr>
                <w:sz w:val="21"/>
                <w:szCs w:val="21"/>
                <w:lang w:val="en-GB"/>
              </w:rPr>
              <w:t>ISSN 1365-2621.</w:t>
            </w:r>
            <w:r w:rsidRPr="004066E7">
              <w:rPr>
                <w:sz w:val="21"/>
                <w:szCs w:val="21"/>
              </w:rPr>
              <w:t xml:space="preserve"> </w:t>
            </w:r>
          </w:p>
          <w:p w:rsidR="00D14B24" w:rsidRDefault="00D14B24" w:rsidP="00F64EE2">
            <w:pPr>
              <w:pStyle w:val="Zkladntext"/>
              <w:spacing w:after="80"/>
              <w:ind w:left="0"/>
              <w:rPr>
                <w:b/>
              </w:rPr>
            </w:pPr>
            <w:r w:rsidRPr="004066E7">
              <w:rPr>
                <w:sz w:val="21"/>
                <w:szCs w:val="21"/>
                <w:lang w:val="en-GB"/>
              </w:rPr>
              <w:t xml:space="preserve">PLEVA, P., BUŇKOVÁ, L., LAUKOVÁ, A., </w:t>
            </w:r>
            <w:r w:rsidRPr="004066E7">
              <w:rPr>
                <w:b/>
                <w:sz w:val="21"/>
                <w:szCs w:val="21"/>
                <w:lang w:val="en-GB"/>
              </w:rPr>
              <w:t>LORENCOVÁ, E. (30%)</w:t>
            </w:r>
            <w:r w:rsidRPr="004066E7">
              <w:rPr>
                <w:sz w:val="21"/>
                <w:szCs w:val="21"/>
                <w:lang w:val="en-GB"/>
              </w:rPr>
              <w:t xml:space="preserve">, KUBÁŇ, V., BUŇKA, F.: Decarboxylation activity of enterococci isolated from rabbit meat and staphylococci isolated from trout intestines. </w:t>
            </w:r>
            <w:r w:rsidRPr="004066E7">
              <w:rPr>
                <w:i/>
                <w:sz w:val="21"/>
                <w:szCs w:val="21"/>
                <w:lang w:val="en-GB"/>
              </w:rPr>
              <w:t xml:space="preserve">Veterinary Microbiology </w:t>
            </w:r>
            <w:r w:rsidRPr="004066E7">
              <w:rPr>
                <w:sz w:val="21"/>
                <w:szCs w:val="21"/>
                <w:lang w:val="en-GB"/>
              </w:rPr>
              <w:t xml:space="preserve">159, 438-442, </w:t>
            </w:r>
            <w:r w:rsidRPr="004066E7">
              <w:rPr>
                <w:b/>
                <w:sz w:val="21"/>
                <w:szCs w:val="21"/>
                <w:lang w:val="en-GB"/>
              </w:rPr>
              <w:t>2012</w:t>
            </w:r>
            <w:r w:rsidRPr="004066E7">
              <w:rPr>
                <w:sz w:val="21"/>
                <w:szCs w:val="21"/>
                <w:lang w:val="en-GB"/>
              </w:rPr>
              <w:t xml:space="preserve">. </w:t>
            </w:r>
            <w:r w:rsidRPr="004066E7">
              <w:rPr>
                <w:bCs/>
                <w:sz w:val="21"/>
                <w:szCs w:val="21"/>
              </w:rPr>
              <w:t>ISSN</w:t>
            </w:r>
            <w:r w:rsidRPr="004066E7">
              <w:rPr>
                <w:b/>
                <w:bCs/>
                <w:sz w:val="21"/>
                <w:szCs w:val="21"/>
              </w:rPr>
              <w:t xml:space="preserve"> </w:t>
            </w:r>
            <w:r w:rsidRPr="004066E7">
              <w:rPr>
                <w:sz w:val="21"/>
                <w:szCs w:val="21"/>
              </w:rPr>
              <w:t>03781135</w:t>
            </w:r>
            <w:r w:rsidRPr="004066E7">
              <w:rPr>
                <w:sz w:val="21"/>
                <w:szCs w:val="21"/>
                <w:lang w:val="en-GB"/>
              </w:rPr>
              <w:t>.</w:t>
            </w:r>
            <w:r w:rsidRPr="00EC26DC">
              <w:rPr>
                <w:sz w:val="22"/>
                <w:szCs w:val="22"/>
                <w:lang w:val="en-GB"/>
              </w:rPr>
              <w:t xml:space="preserve"> </w:t>
            </w:r>
          </w:p>
        </w:tc>
      </w:tr>
      <w:tr w:rsidR="00D14B24" w:rsidTr="00230F53">
        <w:trPr>
          <w:gridAfter w:val="3"/>
          <w:wAfter w:w="207" w:type="dxa"/>
          <w:trHeight w:val="218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14B24" w:rsidTr="00230F53">
        <w:trPr>
          <w:gridAfter w:val="3"/>
          <w:wAfter w:w="207" w:type="dxa"/>
          <w:trHeight w:val="328"/>
        </w:trPr>
        <w:tc>
          <w:tcPr>
            <w:tcW w:w="10016" w:type="dxa"/>
            <w:gridSpan w:val="76"/>
          </w:tcPr>
          <w:p w:rsidR="00D14B24" w:rsidRDefault="00D14B24" w:rsidP="00F85CF5">
            <w:pPr>
              <w:rPr>
                <w:b/>
              </w:rPr>
            </w:pPr>
            <w:r>
              <w:t>---</w:t>
            </w:r>
          </w:p>
          <w:p w:rsidR="004066E7" w:rsidRDefault="004066E7" w:rsidP="00F85CF5">
            <w:pPr>
              <w:rPr>
                <w:b/>
              </w:rPr>
            </w:pPr>
          </w:p>
        </w:tc>
      </w:tr>
      <w:tr w:rsidR="00D14B24" w:rsidTr="00230F53">
        <w:trPr>
          <w:gridAfter w:val="3"/>
          <w:wAfter w:w="207" w:type="dxa"/>
          <w:cantSplit/>
          <w:trHeight w:val="470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81" w:type="dxa"/>
            <w:gridSpan w:val="37"/>
          </w:tcPr>
          <w:p w:rsidR="00D14B24" w:rsidRDefault="00D14B24" w:rsidP="00F85CF5">
            <w:pPr>
              <w:jc w:val="both"/>
            </w:pPr>
          </w:p>
        </w:tc>
        <w:tc>
          <w:tcPr>
            <w:tcW w:w="794" w:type="dxa"/>
            <w:gridSpan w:val="10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64" w:type="dxa"/>
            <w:gridSpan w:val="25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</w:tcPr>
          <w:p w:rsidR="00D14B24" w:rsidRDefault="00D14B24" w:rsidP="00F85CF5">
            <w:pPr>
              <w:jc w:val="both"/>
            </w:pPr>
            <w:r>
              <w:lastRenderedPageBreak/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757" w:type="dxa"/>
            <w:gridSpan w:val="8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Vysoká škola</w:t>
            </w:r>
          </w:p>
        </w:tc>
        <w:tc>
          <w:tcPr>
            <w:tcW w:w="7466" w:type="dxa"/>
            <w:gridSpan w:val="7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4B24" w:rsidRPr="00B901A1" w:rsidRDefault="00D14B24" w:rsidP="00F85CF5">
            <w:r w:rsidRPr="00B901A1">
              <w:t>Univerzita Tomáše Bati ve Zlíně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757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Součást vysoké školy</w:t>
            </w:r>
          </w:p>
        </w:tc>
        <w:tc>
          <w:tcPr>
            <w:tcW w:w="7466" w:type="dxa"/>
            <w:gridSpan w:val="7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 w:rsidRPr="00B901A1">
              <w:t>Fakulta technologická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757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Název studijního programu</w:t>
            </w:r>
          </w:p>
        </w:tc>
        <w:tc>
          <w:tcPr>
            <w:tcW w:w="7466" w:type="dxa"/>
            <w:gridSpan w:val="7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>
              <w:t>Technologie potravin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757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Jméno a příjmení</w:t>
            </w:r>
          </w:p>
        </w:tc>
        <w:tc>
          <w:tcPr>
            <w:tcW w:w="4551" w:type="dxa"/>
            <w:gridSpan w:val="3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766E2F" w:rsidRDefault="00D14B24" w:rsidP="00F85CF5">
            <w:pPr>
              <w:rPr>
                <w:b/>
              </w:rPr>
            </w:pPr>
            <w:bookmarkStart w:id="74" w:name="Mlček"/>
            <w:bookmarkEnd w:id="74"/>
            <w:r w:rsidRPr="00766E2F">
              <w:rPr>
                <w:b/>
              </w:rPr>
              <w:t>Jiří Mlček</w:t>
            </w:r>
          </w:p>
        </w:tc>
        <w:tc>
          <w:tcPr>
            <w:tcW w:w="709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Tituly</w:t>
            </w:r>
          </w:p>
        </w:tc>
        <w:tc>
          <w:tcPr>
            <w:tcW w:w="2206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>
              <w:t>doc. Ing., Ph.D.</w:t>
            </w:r>
          </w:p>
        </w:tc>
      </w:tr>
      <w:tr w:rsidR="001E1E5D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757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Rok narození</w:t>
            </w:r>
          </w:p>
        </w:tc>
        <w:tc>
          <w:tcPr>
            <w:tcW w:w="82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>
              <w:t>1981</w:t>
            </w:r>
          </w:p>
        </w:tc>
        <w:tc>
          <w:tcPr>
            <w:tcW w:w="151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typ vztahu k VŠ</w:t>
            </w:r>
          </w:p>
        </w:tc>
        <w:tc>
          <w:tcPr>
            <w:tcW w:w="1221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 w:rsidRPr="00AF000C">
              <w:t>pp</w:t>
            </w:r>
            <w:r>
              <w:t>.</w:t>
            </w:r>
          </w:p>
        </w:tc>
        <w:tc>
          <w:tcPr>
            <w:tcW w:w="99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rozsah</w:t>
            </w:r>
          </w:p>
        </w:tc>
        <w:tc>
          <w:tcPr>
            <w:tcW w:w="709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 w:rsidRPr="00AF000C">
              <w:t>40</w:t>
            </w:r>
          </w:p>
        </w:tc>
        <w:tc>
          <w:tcPr>
            <w:tcW w:w="708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do kdy</w:t>
            </w:r>
          </w:p>
        </w:tc>
        <w:tc>
          <w:tcPr>
            <w:tcW w:w="1498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 w:rsidRPr="00AF000C">
              <w:t>N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5096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Typ vztahu na součásti VŠ, která uskutečňuje st. program</w:t>
            </w:r>
          </w:p>
        </w:tc>
        <w:tc>
          <w:tcPr>
            <w:tcW w:w="1221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99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rozsah</w:t>
            </w:r>
          </w:p>
        </w:tc>
        <w:tc>
          <w:tcPr>
            <w:tcW w:w="709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708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do kdy</w:t>
            </w:r>
          </w:p>
        </w:tc>
        <w:tc>
          <w:tcPr>
            <w:tcW w:w="1498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>
              <w:t>---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317" w:type="dxa"/>
            <w:gridSpan w:val="3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  <w:rPr>
                <w:b/>
              </w:rPr>
            </w:pPr>
            <w:r w:rsidRPr="00B901A1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0" w:type="dxa"/>
            <w:gridSpan w:val="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  <w:rPr>
                <w:b/>
              </w:rPr>
            </w:pPr>
            <w:r w:rsidRPr="00B901A1">
              <w:rPr>
                <w:b/>
              </w:rPr>
              <w:t>typ prac. vztahu</w:t>
            </w:r>
          </w:p>
        </w:tc>
        <w:tc>
          <w:tcPr>
            <w:tcW w:w="2206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rozsah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317" w:type="dxa"/>
            <w:gridSpan w:val="3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1700" w:type="dxa"/>
            <w:gridSpan w:val="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06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>
              <w:t>---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317" w:type="dxa"/>
            <w:gridSpan w:val="3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</w:p>
        </w:tc>
        <w:tc>
          <w:tcPr>
            <w:tcW w:w="1700" w:type="dxa"/>
            <w:gridSpan w:val="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</w:p>
        </w:tc>
        <w:tc>
          <w:tcPr>
            <w:tcW w:w="2206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317" w:type="dxa"/>
            <w:gridSpan w:val="3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</w:p>
        </w:tc>
        <w:tc>
          <w:tcPr>
            <w:tcW w:w="1700" w:type="dxa"/>
            <w:gridSpan w:val="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</w:p>
        </w:tc>
        <w:tc>
          <w:tcPr>
            <w:tcW w:w="2206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601"/>
        </w:trPr>
        <w:tc>
          <w:tcPr>
            <w:tcW w:w="10223" w:type="dxa"/>
            <w:gridSpan w:val="79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644EC" w:rsidRPr="009644EC" w:rsidRDefault="009644EC" w:rsidP="009644EC">
            <w:pPr>
              <w:spacing w:before="60" w:after="60"/>
              <w:rPr>
                <w:sz w:val="21"/>
                <w:szCs w:val="21"/>
              </w:rPr>
            </w:pPr>
            <w:r w:rsidRPr="009644EC">
              <w:rPr>
                <w:sz w:val="21"/>
                <w:szCs w:val="21"/>
              </w:rPr>
              <w:t>Trend</w:t>
            </w:r>
            <w:r w:rsidR="00B22090">
              <w:rPr>
                <w:sz w:val="21"/>
                <w:szCs w:val="21"/>
              </w:rPr>
              <w:t>s in G</w:t>
            </w:r>
            <w:r w:rsidRPr="009644EC">
              <w:rPr>
                <w:sz w:val="21"/>
                <w:szCs w:val="21"/>
              </w:rPr>
              <w:t>astronom</w:t>
            </w:r>
            <w:r w:rsidR="00B22090">
              <w:rPr>
                <w:sz w:val="21"/>
                <w:szCs w:val="21"/>
              </w:rPr>
              <w:t>y</w:t>
            </w:r>
            <w:r w:rsidRPr="009644EC">
              <w:rPr>
                <w:sz w:val="21"/>
                <w:szCs w:val="21"/>
              </w:rPr>
              <w:t xml:space="preserve"> I (100% p)</w:t>
            </w:r>
          </w:p>
          <w:p w:rsidR="009644EC" w:rsidRPr="00B901A1" w:rsidRDefault="00B22090" w:rsidP="00B22090">
            <w:pPr>
              <w:spacing w:before="60" w:after="60"/>
            </w:pPr>
            <w:r w:rsidRPr="009644EC">
              <w:rPr>
                <w:sz w:val="21"/>
                <w:szCs w:val="21"/>
              </w:rPr>
              <w:t>Trend</w:t>
            </w:r>
            <w:r>
              <w:rPr>
                <w:sz w:val="21"/>
                <w:szCs w:val="21"/>
              </w:rPr>
              <w:t>s in G</w:t>
            </w:r>
            <w:r w:rsidRPr="009644EC">
              <w:rPr>
                <w:sz w:val="21"/>
                <w:szCs w:val="21"/>
              </w:rPr>
              <w:t>astronom</w:t>
            </w:r>
            <w:r>
              <w:rPr>
                <w:sz w:val="21"/>
                <w:szCs w:val="21"/>
              </w:rPr>
              <w:t>y</w:t>
            </w:r>
            <w:r w:rsidRPr="009644EC">
              <w:rPr>
                <w:sz w:val="21"/>
                <w:szCs w:val="21"/>
              </w:rPr>
              <w:t xml:space="preserve"> </w:t>
            </w:r>
            <w:r w:rsidR="009644EC" w:rsidRPr="009644EC">
              <w:rPr>
                <w:sz w:val="21"/>
                <w:szCs w:val="21"/>
              </w:rPr>
              <w:t>II (100% p)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 xml:space="preserve">Údaje o vzdělání na VŠ </w:t>
            </w:r>
          </w:p>
        </w:tc>
      </w:tr>
      <w:tr w:rsidR="00D14B24" w:rsidRPr="00E92A6D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4066E7" w:rsidRDefault="00D14B24" w:rsidP="004066E7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2008: MENDELU Brno, AF, SP Chemie a technologie potravin, obor Vlastnosti a zpracování zemědělských materiálů a produktů, Ph.D.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Údaje o odborném působení od absolvování VŠ</w:t>
            </w:r>
          </w:p>
        </w:tc>
      </w:tr>
      <w:tr w:rsidR="00D14B24" w:rsidRPr="00E92A6D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309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4066E7" w:rsidRDefault="00D14B24" w:rsidP="004066E7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 xml:space="preserve">2008 – dosud: UTB Zlín, FT, odborný asistent, od r. 2016 docent, od r. 2014 ředitel Ústavu analýzy a chemie potravin 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Zkušenosti s vedením kvalifikačních a rigorózních prací</w:t>
            </w:r>
          </w:p>
        </w:tc>
      </w:tr>
      <w:tr w:rsidR="00D14B24" w:rsidRPr="00E92A6D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47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4066E7" w:rsidRDefault="00D14B24" w:rsidP="00F85CF5">
            <w:pPr>
              <w:spacing w:before="60" w:after="60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Počet obhájených prací, které vyučující vedl v období 2013 – 2017: 11 BP, 11 DP.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  <w:trHeight w:val="225"/>
        </w:trPr>
        <w:tc>
          <w:tcPr>
            <w:tcW w:w="3473" w:type="dxa"/>
            <w:gridSpan w:val="15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  <w:rPr>
                <w:b/>
              </w:rPr>
            </w:pPr>
            <w:r w:rsidRPr="00B901A1">
              <w:rPr>
                <w:b/>
              </w:rPr>
              <w:t xml:space="preserve">Obor habilitačního řízení </w:t>
            </w:r>
          </w:p>
        </w:tc>
        <w:tc>
          <w:tcPr>
            <w:tcW w:w="2133" w:type="dxa"/>
            <w:gridSpan w:val="11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  <w:rPr>
                <w:b/>
              </w:rPr>
            </w:pPr>
            <w:r w:rsidRPr="00B901A1">
              <w:rPr>
                <w:b/>
              </w:rPr>
              <w:t>Rok udělení hodnosti</w:t>
            </w:r>
          </w:p>
        </w:tc>
        <w:tc>
          <w:tcPr>
            <w:tcW w:w="1983" w:type="dxa"/>
            <w:gridSpan w:val="20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  <w:rPr>
                <w:b/>
              </w:rPr>
            </w:pPr>
            <w:r w:rsidRPr="00B901A1">
              <w:rPr>
                <w:b/>
              </w:rPr>
              <w:t>Řízení konáno na VŠ</w:t>
            </w:r>
          </w:p>
        </w:tc>
        <w:tc>
          <w:tcPr>
            <w:tcW w:w="2634" w:type="dxa"/>
            <w:gridSpan w:val="33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Ohlasy publikací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473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4066E7" w:rsidRDefault="00D14B24" w:rsidP="004066E7">
            <w:pPr>
              <w:spacing w:before="40" w:after="40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Technologie potravin</w:t>
            </w:r>
          </w:p>
        </w:tc>
        <w:tc>
          <w:tcPr>
            <w:tcW w:w="2133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4066E7" w:rsidRDefault="00D14B24" w:rsidP="004066E7">
            <w:pPr>
              <w:spacing w:before="40" w:after="40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2016</w:t>
            </w:r>
          </w:p>
        </w:tc>
        <w:tc>
          <w:tcPr>
            <w:tcW w:w="1983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:rsidR="00D14B24" w:rsidRPr="004066E7" w:rsidRDefault="00D14B24" w:rsidP="004066E7">
            <w:pPr>
              <w:spacing w:before="40" w:after="40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UTB Zlín</w:t>
            </w:r>
          </w:p>
        </w:tc>
        <w:tc>
          <w:tcPr>
            <w:tcW w:w="712" w:type="dxa"/>
            <w:gridSpan w:val="14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  <w:rPr>
                <w:b/>
              </w:rPr>
            </w:pPr>
            <w:r w:rsidRPr="00B901A1">
              <w:rPr>
                <w:b/>
              </w:rPr>
              <w:t>WOS</w:t>
            </w:r>
          </w:p>
        </w:tc>
        <w:tc>
          <w:tcPr>
            <w:tcW w:w="85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  <w:rPr>
                <w:b/>
              </w:rPr>
            </w:pPr>
            <w:r w:rsidRPr="00B901A1">
              <w:rPr>
                <w:b/>
              </w:rPr>
              <w:t>Scopus</w:t>
            </w:r>
          </w:p>
        </w:tc>
        <w:tc>
          <w:tcPr>
            <w:tcW w:w="107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ostatní</w:t>
            </w:r>
          </w:p>
        </w:tc>
      </w:tr>
      <w:tr w:rsidR="00D14B24" w:rsidRPr="005C7EB9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  <w:trHeight w:val="70"/>
        </w:trPr>
        <w:tc>
          <w:tcPr>
            <w:tcW w:w="3473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  <w:rPr>
                <w:b/>
              </w:rPr>
            </w:pPr>
            <w:r w:rsidRPr="00B901A1">
              <w:rPr>
                <w:b/>
              </w:rPr>
              <w:t>Obor jmenovacího řízení</w:t>
            </w:r>
          </w:p>
        </w:tc>
        <w:tc>
          <w:tcPr>
            <w:tcW w:w="2133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  <w:rPr>
                <w:b/>
              </w:rPr>
            </w:pPr>
            <w:r w:rsidRPr="00B901A1">
              <w:rPr>
                <w:b/>
              </w:rPr>
              <w:t>Rok udělení hodnosti</w:t>
            </w:r>
          </w:p>
        </w:tc>
        <w:tc>
          <w:tcPr>
            <w:tcW w:w="1983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  <w:rPr>
                <w:b/>
              </w:rPr>
            </w:pPr>
            <w:r w:rsidRPr="00B901A1">
              <w:rPr>
                <w:b/>
              </w:rPr>
              <w:t>Řízení konáno na VŠ</w:t>
            </w:r>
          </w:p>
        </w:tc>
        <w:tc>
          <w:tcPr>
            <w:tcW w:w="712" w:type="dxa"/>
            <w:gridSpan w:val="14"/>
            <w:vMerge w:val="restart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5C7EB9" w:rsidRDefault="00D14B24" w:rsidP="00F85CF5">
            <w:pPr>
              <w:rPr>
                <w:b/>
              </w:rPr>
            </w:pPr>
            <w:r w:rsidRPr="005C7EB9">
              <w:rPr>
                <w:b/>
              </w:rPr>
              <w:t>601</w:t>
            </w:r>
          </w:p>
        </w:tc>
        <w:tc>
          <w:tcPr>
            <w:tcW w:w="850" w:type="dxa"/>
            <w:gridSpan w:val="9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5C7EB9" w:rsidRDefault="00D14B24" w:rsidP="00F85CF5">
            <w:pPr>
              <w:rPr>
                <w:b/>
              </w:rPr>
            </w:pPr>
            <w:r w:rsidRPr="005C7EB9">
              <w:rPr>
                <w:b/>
              </w:rPr>
              <w:t>786</w:t>
            </w:r>
          </w:p>
        </w:tc>
        <w:tc>
          <w:tcPr>
            <w:tcW w:w="1072" w:type="dxa"/>
            <w:gridSpan w:val="10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5C7EB9" w:rsidRDefault="00D14B24" w:rsidP="00F85CF5">
            <w:pPr>
              <w:rPr>
                <w:b/>
              </w:rPr>
            </w:pPr>
            <w:r w:rsidRPr="005C7EB9">
              <w:rPr>
                <w:b/>
              </w:rPr>
              <w:t>neevid.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05"/>
        </w:trPr>
        <w:tc>
          <w:tcPr>
            <w:tcW w:w="3473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133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1983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712" w:type="dxa"/>
            <w:gridSpan w:val="14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4B24" w:rsidRPr="00B901A1" w:rsidRDefault="00D14B24" w:rsidP="00F85CF5">
            <w:pPr>
              <w:rPr>
                <w:b/>
              </w:rPr>
            </w:pPr>
          </w:p>
        </w:tc>
        <w:tc>
          <w:tcPr>
            <w:tcW w:w="850" w:type="dxa"/>
            <w:gridSpan w:val="9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4B24" w:rsidRPr="00B901A1" w:rsidRDefault="00D14B24" w:rsidP="00F85CF5">
            <w:pPr>
              <w:rPr>
                <w:b/>
              </w:rPr>
            </w:pPr>
          </w:p>
        </w:tc>
        <w:tc>
          <w:tcPr>
            <w:tcW w:w="1072" w:type="dxa"/>
            <w:gridSpan w:val="10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4B24" w:rsidRPr="00B901A1" w:rsidRDefault="00D14B24" w:rsidP="00F85CF5">
            <w:pPr>
              <w:rPr>
                <w:b/>
              </w:rPr>
            </w:pP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14B24" w:rsidRPr="00BE7719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560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4066E7" w:rsidRDefault="00D14B24" w:rsidP="00F64EE2">
            <w:pPr>
              <w:spacing w:before="80" w:after="120"/>
              <w:jc w:val="both"/>
              <w:rPr>
                <w:bCs/>
                <w:sz w:val="21"/>
                <w:szCs w:val="21"/>
              </w:rPr>
            </w:pPr>
            <w:r w:rsidRPr="004066E7">
              <w:rPr>
                <w:b/>
                <w:bCs/>
                <w:sz w:val="21"/>
                <w:szCs w:val="21"/>
              </w:rPr>
              <w:t>MLČEK, J. (55%)</w:t>
            </w:r>
            <w:r w:rsidRPr="004066E7">
              <w:rPr>
                <w:bCs/>
                <w:sz w:val="21"/>
                <w:szCs w:val="21"/>
              </w:rPr>
              <w:t xml:space="preserve">, JURÍKOVÁ, T., ŠKROVÁNKOVÁ, S., SOCHOR, J.: Quercetin and its anti-allergic immune response. </w:t>
            </w:r>
            <w:r w:rsidRPr="004066E7">
              <w:rPr>
                <w:bCs/>
                <w:i/>
                <w:iCs/>
                <w:sz w:val="21"/>
                <w:szCs w:val="21"/>
              </w:rPr>
              <w:t>Molecules</w:t>
            </w:r>
            <w:r w:rsidRPr="004066E7">
              <w:rPr>
                <w:bCs/>
                <w:sz w:val="21"/>
                <w:szCs w:val="21"/>
              </w:rPr>
              <w:t xml:space="preserve"> </w:t>
            </w:r>
            <w:r w:rsidRPr="004066E7">
              <w:rPr>
                <w:bCs/>
                <w:iCs/>
                <w:sz w:val="21"/>
                <w:szCs w:val="21"/>
              </w:rPr>
              <w:t>21</w:t>
            </w:r>
            <w:r w:rsidRPr="004066E7">
              <w:rPr>
                <w:bCs/>
                <w:sz w:val="21"/>
                <w:szCs w:val="21"/>
              </w:rPr>
              <w:t xml:space="preserve">(5), 623, </w:t>
            </w:r>
            <w:r w:rsidRPr="004066E7">
              <w:rPr>
                <w:b/>
                <w:bCs/>
                <w:sz w:val="21"/>
                <w:szCs w:val="21"/>
              </w:rPr>
              <w:t>2016</w:t>
            </w:r>
            <w:r w:rsidRPr="004066E7">
              <w:rPr>
                <w:bCs/>
                <w:sz w:val="21"/>
                <w:szCs w:val="21"/>
              </w:rPr>
              <w:t xml:space="preserve">. </w:t>
            </w:r>
          </w:p>
          <w:p w:rsidR="00D14B24" w:rsidRPr="004066E7" w:rsidRDefault="00D14B24" w:rsidP="004066E7">
            <w:pPr>
              <w:spacing w:after="120"/>
              <w:jc w:val="both"/>
              <w:rPr>
                <w:bCs/>
                <w:sz w:val="21"/>
                <w:szCs w:val="21"/>
              </w:rPr>
            </w:pPr>
            <w:r w:rsidRPr="004066E7">
              <w:rPr>
                <w:bCs/>
                <w:sz w:val="21"/>
                <w:szCs w:val="21"/>
              </w:rPr>
              <w:t xml:space="preserve">JURÍKOVÁ, T., </w:t>
            </w:r>
            <w:r w:rsidRPr="004066E7">
              <w:rPr>
                <w:b/>
                <w:bCs/>
                <w:sz w:val="21"/>
                <w:szCs w:val="21"/>
              </w:rPr>
              <w:t>MLČEK, J. (32%)</w:t>
            </w:r>
            <w:r w:rsidRPr="004066E7">
              <w:rPr>
                <w:bCs/>
                <w:sz w:val="21"/>
                <w:szCs w:val="21"/>
              </w:rPr>
              <w:t xml:space="preserve">, ŠKROVÁNKOVÁ, S., BALLA, S., SOCHOR, J., BARON, M., SUMCZYNSKI, D.: Black crowberry (Empetrum nigrum L.) flavonoids and their health promoting activity. </w:t>
            </w:r>
            <w:r w:rsidRPr="004066E7">
              <w:rPr>
                <w:bCs/>
                <w:i/>
                <w:iCs/>
                <w:sz w:val="21"/>
                <w:szCs w:val="21"/>
              </w:rPr>
              <w:t>Molecules</w:t>
            </w:r>
            <w:r w:rsidRPr="004066E7">
              <w:rPr>
                <w:bCs/>
                <w:sz w:val="21"/>
                <w:szCs w:val="21"/>
              </w:rPr>
              <w:t xml:space="preserve"> </w:t>
            </w:r>
            <w:r w:rsidRPr="004066E7">
              <w:rPr>
                <w:bCs/>
                <w:iCs/>
                <w:sz w:val="21"/>
                <w:szCs w:val="21"/>
              </w:rPr>
              <w:t>21</w:t>
            </w:r>
            <w:r w:rsidRPr="004066E7">
              <w:rPr>
                <w:bCs/>
                <w:sz w:val="21"/>
                <w:szCs w:val="21"/>
              </w:rPr>
              <w:t xml:space="preserve">(12), 1685, </w:t>
            </w:r>
            <w:r w:rsidRPr="004066E7">
              <w:rPr>
                <w:b/>
                <w:bCs/>
                <w:sz w:val="21"/>
                <w:szCs w:val="21"/>
              </w:rPr>
              <w:t>2016</w:t>
            </w:r>
            <w:r w:rsidRPr="004066E7">
              <w:rPr>
                <w:bCs/>
                <w:sz w:val="21"/>
                <w:szCs w:val="21"/>
              </w:rPr>
              <w:t xml:space="preserve">. </w:t>
            </w:r>
          </w:p>
          <w:p w:rsidR="00D14B24" w:rsidRPr="004066E7" w:rsidRDefault="00D14B24" w:rsidP="004066E7">
            <w:pPr>
              <w:spacing w:after="120"/>
              <w:jc w:val="both"/>
              <w:rPr>
                <w:color w:val="000000"/>
                <w:sz w:val="21"/>
                <w:szCs w:val="21"/>
              </w:rPr>
            </w:pPr>
            <w:r w:rsidRPr="004066E7">
              <w:rPr>
                <w:b/>
                <w:bCs/>
                <w:color w:val="000000"/>
                <w:sz w:val="21"/>
                <w:szCs w:val="21"/>
              </w:rPr>
              <w:t>MLČEK, J. (35%)</w:t>
            </w:r>
            <w:r w:rsidRPr="004066E7">
              <w:rPr>
                <w:color w:val="000000"/>
                <w:sz w:val="21"/>
                <w:szCs w:val="21"/>
              </w:rPr>
              <w:t xml:space="preserve">, DRUŽBÍKOVÁ, H., VALÁŠEK, P., SOCHOR, J., JURÍKOVÁ, T., BORKOVCOVÁ, M., BARON, M., BALLA, S.: Assessment of total polar materials in frying fats from Czech restaurants. </w:t>
            </w:r>
            <w:r w:rsidRPr="004066E7">
              <w:rPr>
                <w:i/>
                <w:iCs/>
                <w:color w:val="000000"/>
                <w:sz w:val="21"/>
                <w:szCs w:val="21"/>
              </w:rPr>
              <w:t>Italian Journal of Food Science</w:t>
            </w:r>
            <w:r w:rsidRPr="004066E7">
              <w:rPr>
                <w:color w:val="000000"/>
                <w:sz w:val="21"/>
                <w:szCs w:val="21"/>
              </w:rPr>
              <w:t xml:space="preserve"> 27(2), 32-37, </w:t>
            </w:r>
            <w:r w:rsidRPr="004066E7">
              <w:rPr>
                <w:b/>
                <w:bCs/>
                <w:color w:val="000000"/>
                <w:sz w:val="21"/>
                <w:szCs w:val="21"/>
              </w:rPr>
              <w:t>2015</w:t>
            </w:r>
            <w:r w:rsidRPr="004066E7">
              <w:rPr>
                <w:color w:val="000000"/>
                <w:sz w:val="21"/>
                <w:szCs w:val="21"/>
              </w:rPr>
              <w:t xml:space="preserve">. </w:t>
            </w:r>
          </w:p>
          <w:p w:rsidR="00D14B24" w:rsidRPr="004066E7" w:rsidRDefault="00D14B24" w:rsidP="004066E7">
            <w:pPr>
              <w:spacing w:after="120"/>
              <w:jc w:val="both"/>
              <w:rPr>
                <w:sz w:val="21"/>
                <w:szCs w:val="21"/>
              </w:rPr>
            </w:pPr>
            <w:r w:rsidRPr="004066E7">
              <w:rPr>
                <w:bCs/>
                <w:sz w:val="21"/>
                <w:szCs w:val="21"/>
              </w:rPr>
              <w:t xml:space="preserve">SUMCZYNSKI, D., BUBELOVÁ, Z., SNEYD, J., ERB-WEBER, S., </w:t>
            </w:r>
            <w:r w:rsidRPr="004066E7">
              <w:rPr>
                <w:b/>
                <w:bCs/>
                <w:sz w:val="21"/>
                <w:szCs w:val="21"/>
              </w:rPr>
              <w:t>MLČEK, J. (10%)</w:t>
            </w:r>
            <w:r w:rsidRPr="004066E7">
              <w:rPr>
                <w:bCs/>
                <w:sz w:val="21"/>
                <w:szCs w:val="21"/>
              </w:rPr>
              <w:t>:</w:t>
            </w:r>
            <w:r w:rsidRPr="004066E7">
              <w:rPr>
                <w:sz w:val="21"/>
                <w:szCs w:val="21"/>
              </w:rPr>
              <w:t xml:space="preserve"> </w:t>
            </w:r>
            <w:r w:rsidRPr="004066E7">
              <w:rPr>
                <w:bCs/>
                <w:sz w:val="21"/>
                <w:szCs w:val="21"/>
              </w:rPr>
              <w:t xml:space="preserve">Total phenolics, flavonoids, antioxidant activity, crude fibre and digestibility in non-traditional wheat flakes and muesli. </w:t>
            </w:r>
            <w:r w:rsidRPr="004066E7">
              <w:rPr>
                <w:bCs/>
                <w:i/>
                <w:sz w:val="21"/>
                <w:szCs w:val="21"/>
              </w:rPr>
              <w:t>Food Chemistry</w:t>
            </w:r>
            <w:r w:rsidRPr="004066E7">
              <w:rPr>
                <w:bCs/>
                <w:sz w:val="21"/>
                <w:szCs w:val="21"/>
              </w:rPr>
              <w:t xml:space="preserve"> </w:t>
            </w:r>
            <w:r w:rsidRPr="004066E7">
              <w:rPr>
                <w:sz w:val="21"/>
                <w:szCs w:val="21"/>
              </w:rPr>
              <w:t xml:space="preserve">174, 319-325, </w:t>
            </w:r>
            <w:r w:rsidRPr="004066E7">
              <w:rPr>
                <w:b/>
                <w:sz w:val="21"/>
                <w:szCs w:val="21"/>
              </w:rPr>
              <w:t>2015</w:t>
            </w:r>
            <w:r w:rsidRPr="004066E7">
              <w:rPr>
                <w:sz w:val="21"/>
                <w:szCs w:val="21"/>
              </w:rPr>
              <w:t xml:space="preserve">. </w:t>
            </w:r>
          </w:p>
          <w:p w:rsidR="00D14B24" w:rsidRPr="00BE7719" w:rsidRDefault="00D14B24" w:rsidP="00F64EE2">
            <w:pPr>
              <w:spacing w:after="80"/>
              <w:jc w:val="both"/>
            </w:pPr>
            <w:r w:rsidRPr="004066E7">
              <w:rPr>
                <w:b/>
                <w:bCs/>
                <w:color w:val="000000"/>
                <w:sz w:val="21"/>
                <w:szCs w:val="21"/>
              </w:rPr>
              <w:t>MLČEK, J. (55%)</w:t>
            </w:r>
            <w:r w:rsidRPr="004066E7">
              <w:rPr>
                <w:color w:val="000000"/>
                <w:sz w:val="21"/>
                <w:szCs w:val="21"/>
              </w:rPr>
              <w:t xml:space="preserve">, ROP, O., JURÍKOVÁ, T., SOCHOR, J., FIŠERA, M., BALLA, S., BARON, M., HRABĚ, J.: Bioactive compounds in sweet rowanberry fruits of interspecific Rowan crosses. </w:t>
            </w:r>
            <w:r w:rsidRPr="004066E7">
              <w:rPr>
                <w:i/>
                <w:iCs/>
                <w:color w:val="000000"/>
                <w:sz w:val="21"/>
                <w:szCs w:val="21"/>
              </w:rPr>
              <w:t>Central European Journal of Biology</w:t>
            </w:r>
            <w:r w:rsidRPr="004066E7">
              <w:rPr>
                <w:color w:val="000000"/>
                <w:sz w:val="21"/>
                <w:szCs w:val="21"/>
              </w:rPr>
              <w:t xml:space="preserve"> 9(11), 1078-1086, </w:t>
            </w:r>
            <w:r w:rsidRPr="004066E7">
              <w:rPr>
                <w:b/>
                <w:bCs/>
                <w:color w:val="000000"/>
                <w:sz w:val="21"/>
                <w:szCs w:val="21"/>
              </w:rPr>
              <w:t>2014</w:t>
            </w:r>
            <w:r w:rsidRPr="004066E7">
              <w:rPr>
                <w:color w:val="000000"/>
                <w:sz w:val="21"/>
                <w:szCs w:val="21"/>
              </w:rPr>
              <w:t>.</w:t>
            </w:r>
            <w:r w:rsidRPr="00E92A6D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r w:rsidRPr="00B901A1">
              <w:rPr>
                <w:b/>
              </w:rPr>
              <w:t>Působení v zahraničí</w:t>
            </w:r>
          </w:p>
        </w:tc>
      </w:tr>
      <w:tr w:rsidR="00D14B24" w:rsidRPr="000979F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328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22090" w:rsidRDefault="00D14B24" w:rsidP="00DA1864">
            <w:pPr>
              <w:spacing w:before="100" w:beforeAutospacing="1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2007: Ekologická farma Azienda Agricola Vairo, Itálie, pracovně-studijní stáž v rámci programu LEONARDO (3 měsíce)</w:t>
            </w:r>
          </w:p>
          <w:p w:rsidR="00B22090" w:rsidRPr="004066E7" w:rsidRDefault="00B22090" w:rsidP="00DA1864">
            <w:pPr>
              <w:spacing w:before="100" w:beforeAutospacing="1"/>
              <w:jc w:val="both"/>
              <w:rPr>
                <w:sz w:val="21"/>
                <w:szCs w:val="21"/>
              </w:rPr>
            </w:pP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  <w:trHeight w:val="470"/>
        </w:trPr>
        <w:tc>
          <w:tcPr>
            <w:tcW w:w="2757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 xml:space="preserve">Podpis </w:t>
            </w:r>
          </w:p>
        </w:tc>
        <w:tc>
          <w:tcPr>
            <w:tcW w:w="4551" w:type="dxa"/>
            <w:gridSpan w:val="3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</w:p>
        </w:tc>
        <w:tc>
          <w:tcPr>
            <w:tcW w:w="78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datum</w:t>
            </w:r>
          </w:p>
        </w:tc>
        <w:tc>
          <w:tcPr>
            <w:tcW w:w="2130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tcBorders>
              <w:bottom w:val="double" w:sz="4" w:space="0" w:color="auto"/>
            </w:tcBorders>
            <w:shd w:val="clear" w:color="auto" w:fill="BDD6EE"/>
          </w:tcPr>
          <w:p w:rsidR="00D14B24" w:rsidRDefault="00D14B24" w:rsidP="00F85CF5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2599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417" w:type="dxa"/>
            <w:gridSpan w:val="70"/>
          </w:tcPr>
          <w:p w:rsidR="00D14B24" w:rsidRPr="00A405B4" w:rsidRDefault="00D14B24" w:rsidP="00F85CF5">
            <w:pPr>
              <w:jc w:val="both"/>
            </w:pPr>
            <w:r w:rsidRPr="00A405B4">
              <w:t>Univerzita Tomáše Bati ve Zlíně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2599" w:type="dxa"/>
            <w:gridSpan w:val="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417" w:type="dxa"/>
            <w:gridSpan w:val="70"/>
          </w:tcPr>
          <w:p w:rsidR="00D14B24" w:rsidRPr="00A405B4" w:rsidRDefault="00D14B24" w:rsidP="00F85CF5">
            <w:pPr>
              <w:jc w:val="both"/>
            </w:pPr>
            <w:r w:rsidRPr="00A405B4">
              <w:t>Fakulta technologická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2599" w:type="dxa"/>
            <w:gridSpan w:val="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417" w:type="dxa"/>
            <w:gridSpan w:val="70"/>
          </w:tcPr>
          <w:p w:rsidR="00D14B24" w:rsidRDefault="00D14B24" w:rsidP="00F85CF5">
            <w:pPr>
              <w:jc w:val="both"/>
            </w:pPr>
            <w:r>
              <w:t>Technologie potravin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2599" w:type="dxa"/>
            <w:gridSpan w:val="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59" w:type="dxa"/>
            <w:gridSpan w:val="35"/>
          </w:tcPr>
          <w:p w:rsidR="00D14B24" w:rsidRPr="00293D5D" w:rsidRDefault="00D14B24" w:rsidP="00F85CF5">
            <w:pPr>
              <w:jc w:val="both"/>
              <w:rPr>
                <w:b/>
              </w:rPr>
            </w:pPr>
            <w:bookmarkStart w:id="75" w:name="Pachlová"/>
            <w:bookmarkEnd w:id="75"/>
            <w:r w:rsidRPr="00293D5D">
              <w:rPr>
                <w:b/>
              </w:rPr>
              <w:t>Vendula Pachlová</w:t>
            </w:r>
          </w:p>
        </w:tc>
        <w:tc>
          <w:tcPr>
            <w:tcW w:w="726" w:type="dxa"/>
            <w:gridSpan w:val="9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132" w:type="dxa"/>
            <w:gridSpan w:val="26"/>
          </w:tcPr>
          <w:p w:rsidR="00D14B24" w:rsidRDefault="00D14B24" w:rsidP="00F85CF5">
            <w:pPr>
              <w:jc w:val="both"/>
            </w:pPr>
            <w:r>
              <w:t xml:space="preserve">doc. Ing., Ph.D. 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2599" w:type="dxa"/>
            <w:gridSpan w:val="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7"/>
          </w:tcPr>
          <w:p w:rsidR="00D14B24" w:rsidRDefault="00D14B24" w:rsidP="00F85CF5">
            <w:pPr>
              <w:jc w:val="both"/>
            </w:pPr>
            <w:r>
              <w:t>1984</w:t>
            </w:r>
          </w:p>
        </w:tc>
        <w:tc>
          <w:tcPr>
            <w:tcW w:w="1667" w:type="dxa"/>
            <w:gridSpan w:val="8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67" w:type="dxa"/>
            <w:gridSpan w:val="14"/>
          </w:tcPr>
          <w:p w:rsidR="00D14B24" w:rsidRPr="00620A04" w:rsidRDefault="00D14B24" w:rsidP="00F85CF5">
            <w:pPr>
              <w:jc w:val="both"/>
            </w:pPr>
            <w:r w:rsidRPr="00620A04">
              <w:t>pp.</w:t>
            </w:r>
          </w:p>
        </w:tc>
        <w:tc>
          <w:tcPr>
            <w:tcW w:w="995" w:type="dxa"/>
            <w:gridSpan w:val="6"/>
            <w:shd w:val="clear" w:color="auto" w:fill="F7CAAC"/>
          </w:tcPr>
          <w:p w:rsidR="00D14B24" w:rsidRPr="00620A04" w:rsidRDefault="00D14B24" w:rsidP="00F85CF5">
            <w:pPr>
              <w:jc w:val="both"/>
              <w:rPr>
                <w:b/>
              </w:rPr>
            </w:pPr>
            <w:r w:rsidRPr="00620A04">
              <w:rPr>
                <w:b/>
              </w:rPr>
              <w:t>rozsah</w:t>
            </w:r>
          </w:p>
        </w:tc>
        <w:tc>
          <w:tcPr>
            <w:tcW w:w="726" w:type="dxa"/>
            <w:gridSpan w:val="9"/>
          </w:tcPr>
          <w:p w:rsidR="00D14B24" w:rsidRPr="00620A04" w:rsidRDefault="00D14B24" w:rsidP="00F85CF5">
            <w:pPr>
              <w:jc w:val="both"/>
            </w:pPr>
            <w:r w:rsidRPr="00620A04">
              <w:t>40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Pr="00620A04" w:rsidRDefault="00D14B24" w:rsidP="00F85CF5">
            <w:pPr>
              <w:jc w:val="both"/>
              <w:rPr>
                <w:b/>
              </w:rPr>
            </w:pPr>
            <w:r w:rsidRPr="00620A04">
              <w:rPr>
                <w:b/>
              </w:rPr>
              <w:t>do kdy</w:t>
            </w:r>
          </w:p>
        </w:tc>
        <w:tc>
          <w:tcPr>
            <w:tcW w:w="1514" w:type="dxa"/>
            <w:gridSpan w:val="15"/>
          </w:tcPr>
          <w:p w:rsidR="00D14B24" w:rsidRPr="00620A04" w:rsidRDefault="00D14B24" w:rsidP="00F85CF5">
            <w:pPr>
              <w:jc w:val="both"/>
            </w:pPr>
            <w:r w:rsidRPr="00620A04">
              <w:t>N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5096" w:type="dxa"/>
            <w:gridSpan w:val="21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67" w:type="dxa"/>
            <w:gridSpan w:val="14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26" w:type="dxa"/>
            <w:gridSpan w:val="9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14" w:type="dxa"/>
            <w:gridSpan w:val="15"/>
          </w:tcPr>
          <w:p w:rsidR="00D14B24" w:rsidRPr="00C32277" w:rsidRDefault="00D14B24" w:rsidP="00F85CF5">
            <w:pPr>
              <w:jc w:val="both"/>
              <w:rPr>
                <w:highlight w:val="green"/>
              </w:rPr>
            </w:pPr>
            <w:r w:rsidRPr="00DE0CD2">
              <w:t>---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6163" w:type="dxa"/>
            <w:gridSpan w:val="35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21" w:type="dxa"/>
            <w:gridSpan w:val="15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132" w:type="dxa"/>
            <w:gridSpan w:val="2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132" w:type="dxa"/>
            <w:gridSpan w:val="26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</w:p>
        </w:tc>
        <w:tc>
          <w:tcPr>
            <w:tcW w:w="2132" w:type="dxa"/>
            <w:gridSpan w:val="26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rPr>
          <w:gridAfter w:val="3"/>
          <w:wAfter w:w="207" w:type="dxa"/>
        </w:trPr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</w:p>
        </w:tc>
        <w:tc>
          <w:tcPr>
            <w:tcW w:w="2132" w:type="dxa"/>
            <w:gridSpan w:val="26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rPr>
          <w:gridAfter w:val="3"/>
          <w:wAfter w:w="207" w:type="dxa"/>
        </w:trPr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</w:p>
        </w:tc>
        <w:tc>
          <w:tcPr>
            <w:tcW w:w="2132" w:type="dxa"/>
            <w:gridSpan w:val="26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14B24" w:rsidTr="00230F53">
        <w:trPr>
          <w:gridAfter w:val="3"/>
          <w:wAfter w:w="207" w:type="dxa"/>
          <w:trHeight w:val="466"/>
        </w:trPr>
        <w:tc>
          <w:tcPr>
            <w:tcW w:w="10016" w:type="dxa"/>
            <w:gridSpan w:val="76"/>
            <w:tcBorders>
              <w:top w:val="nil"/>
            </w:tcBorders>
          </w:tcPr>
          <w:p w:rsidR="008C2AE9" w:rsidRPr="00D3349F" w:rsidRDefault="00BC600E" w:rsidP="00D3349F">
            <w:pPr>
              <w:spacing w:before="40" w:after="4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Branch Seminar</w:t>
            </w:r>
            <w:r w:rsidR="008C2AE9" w:rsidRPr="00D3349F">
              <w:rPr>
                <w:sz w:val="21"/>
                <w:szCs w:val="21"/>
              </w:rPr>
              <w:t xml:space="preserve"> (100% s)</w:t>
            </w:r>
          </w:p>
          <w:p w:rsidR="00D3349F" w:rsidRPr="00D3349F" w:rsidRDefault="001515EC" w:rsidP="00D3349F">
            <w:pPr>
              <w:spacing w:before="40" w:after="40"/>
              <w:rPr>
                <w:sz w:val="21"/>
                <w:szCs w:val="21"/>
              </w:rPr>
            </w:pPr>
            <w:r w:rsidRPr="001515EC">
              <w:rPr>
                <w:b/>
                <w:sz w:val="21"/>
                <w:szCs w:val="21"/>
              </w:rPr>
              <w:t>Technological Practice I</w:t>
            </w:r>
            <w:r w:rsidRPr="00D3349F">
              <w:rPr>
                <w:sz w:val="21"/>
                <w:szCs w:val="21"/>
              </w:rPr>
              <w:t xml:space="preserve"> </w:t>
            </w:r>
            <w:r w:rsidR="00D3349F" w:rsidRPr="00D3349F">
              <w:rPr>
                <w:sz w:val="21"/>
                <w:szCs w:val="21"/>
              </w:rPr>
              <w:t>(40% l)</w:t>
            </w:r>
          </w:p>
          <w:p w:rsidR="00D3349F" w:rsidRPr="00D3349F" w:rsidRDefault="001515EC" w:rsidP="00D3349F">
            <w:pPr>
              <w:spacing w:before="40" w:after="40"/>
              <w:rPr>
                <w:sz w:val="21"/>
                <w:szCs w:val="21"/>
              </w:rPr>
            </w:pPr>
            <w:r w:rsidRPr="006608CE">
              <w:rPr>
                <w:sz w:val="21"/>
                <w:szCs w:val="21"/>
              </w:rPr>
              <w:t xml:space="preserve">Technological Practice </w:t>
            </w:r>
            <w:r>
              <w:rPr>
                <w:sz w:val="21"/>
                <w:szCs w:val="21"/>
              </w:rPr>
              <w:t>I</w:t>
            </w:r>
            <w:r w:rsidRPr="006608CE">
              <w:rPr>
                <w:sz w:val="21"/>
                <w:szCs w:val="21"/>
              </w:rPr>
              <w:t>I</w:t>
            </w:r>
            <w:r w:rsidRPr="00D3349F">
              <w:rPr>
                <w:sz w:val="21"/>
                <w:szCs w:val="21"/>
              </w:rPr>
              <w:t xml:space="preserve"> </w:t>
            </w:r>
            <w:r w:rsidR="00D3349F" w:rsidRPr="00D3349F">
              <w:rPr>
                <w:sz w:val="21"/>
                <w:szCs w:val="21"/>
              </w:rPr>
              <w:t>(40% l)</w:t>
            </w:r>
          </w:p>
          <w:p w:rsidR="00D14B24" w:rsidRDefault="00BC600E" w:rsidP="00D3349F">
            <w:pPr>
              <w:spacing w:before="40" w:after="40"/>
            </w:pPr>
            <w:r w:rsidRPr="00BC600E">
              <w:rPr>
                <w:b/>
                <w:sz w:val="21"/>
                <w:szCs w:val="21"/>
              </w:rPr>
              <w:t>Technology of Animal Food Production I</w:t>
            </w:r>
            <w:r w:rsidRPr="00D3349F">
              <w:rPr>
                <w:sz w:val="21"/>
                <w:szCs w:val="21"/>
              </w:rPr>
              <w:t xml:space="preserve"> </w:t>
            </w:r>
            <w:r w:rsidR="008C2AE9" w:rsidRPr="00D3349F">
              <w:rPr>
                <w:sz w:val="21"/>
                <w:szCs w:val="21"/>
              </w:rPr>
              <w:t>(70% p)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14B24" w:rsidTr="00230F53">
        <w:trPr>
          <w:gridAfter w:val="3"/>
          <w:wAfter w:w="207" w:type="dxa"/>
          <w:trHeight w:val="372"/>
        </w:trPr>
        <w:tc>
          <w:tcPr>
            <w:tcW w:w="10016" w:type="dxa"/>
            <w:gridSpan w:val="76"/>
          </w:tcPr>
          <w:p w:rsidR="00D14B24" w:rsidRPr="004066E7" w:rsidRDefault="00D14B24" w:rsidP="00F85CF5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 xml:space="preserve">2011: UTB Zlín, FT, </w:t>
            </w:r>
            <w:r w:rsidRPr="004066E7">
              <w:rPr>
                <w:rFonts w:eastAsia="Calibri"/>
                <w:sz w:val="21"/>
                <w:szCs w:val="21"/>
              </w:rPr>
              <w:t xml:space="preserve">SP Chemie a technologie potravin, </w:t>
            </w:r>
            <w:r w:rsidRPr="004066E7">
              <w:rPr>
                <w:sz w:val="21"/>
                <w:szCs w:val="21"/>
              </w:rPr>
              <w:t>obor Technologie potravin, Ph.D.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14B24" w:rsidTr="00230F53">
        <w:trPr>
          <w:gridAfter w:val="3"/>
          <w:wAfter w:w="207" w:type="dxa"/>
          <w:trHeight w:val="176"/>
        </w:trPr>
        <w:tc>
          <w:tcPr>
            <w:tcW w:w="10016" w:type="dxa"/>
            <w:gridSpan w:val="76"/>
          </w:tcPr>
          <w:p w:rsidR="00D14B24" w:rsidRPr="004066E7" w:rsidRDefault="00D14B24" w:rsidP="004066E7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2011 – dosud: UTB Zlín, FT, akademický pracovník – odborný asistent, od r. 2015 docent</w:t>
            </w:r>
          </w:p>
        </w:tc>
      </w:tr>
      <w:tr w:rsidR="00D14B24" w:rsidTr="00230F53">
        <w:trPr>
          <w:gridAfter w:val="3"/>
          <w:wAfter w:w="207" w:type="dxa"/>
          <w:trHeight w:val="250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14B24" w:rsidTr="00230F53">
        <w:trPr>
          <w:gridAfter w:val="3"/>
          <w:wAfter w:w="207" w:type="dxa"/>
          <w:trHeight w:val="184"/>
        </w:trPr>
        <w:tc>
          <w:tcPr>
            <w:tcW w:w="10016" w:type="dxa"/>
            <w:gridSpan w:val="76"/>
          </w:tcPr>
          <w:p w:rsidR="00D14B24" w:rsidRPr="004066E7" w:rsidRDefault="00D14B24" w:rsidP="00F85CF5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Počet obhájených prací, které vyučující vedl v období 2013 – 2017: 3 BP, 11 DP.</w:t>
            </w:r>
          </w:p>
        </w:tc>
      </w:tr>
      <w:tr w:rsidR="00D14B24" w:rsidTr="00230F53">
        <w:trPr>
          <w:gridAfter w:val="3"/>
          <w:wAfter w:w="207" w:type="dxa"/>
          <w:cantSplit/>
        </w:trPr>
        <w:tc>
          <w:tcPr>
            <w:tcW w:w="3429" w:type="dxa"/>
            <w:gridSpan w:val="13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58" w:type="dxa"/>
            <w:gridSpan w:val="16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65" w:type="dxa"/>
            <w:gridSpan w:val="22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64" w:type="dxa"/>
            <w:gridSpan w:val="25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14B24" w:rsidTr="00230F53">
        <w:trPr>
          <w:gridAfter w:val="3"/>
          <w:wAfter w:w="207" w:type="dxa"/>
          <w:cantSplit/>
        </w:trPr>
        <w:tc>
          <w:tcPr>
            <w:tcW w:w="3429" w:type="dxa"/>
            <w:gridSpan w:val="13"/>
          </w:tcPr>
          <w:p w:rsidR="00D14B24" w:rsidRPr="004066E7" w:rsidRDefault="00D14B24" w:rsidP="004066E7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Technologie potravin</w:t>
            </w:r>
          </w:p>
        </w:tc>
        <w:tc>
          <w:tcPr>
            <w:tcW w:w="2258" w:type="dxa"/>
            <w:gridSpan w:val="16"/>
          </w:tcPr>
          <w:p w:rsidR="00D14B24" w:rsidRPr="004066E7" w:rsidRDefault="00D14B24" w:rsidP="004066E7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2015</w:t>
            </w:r>
          </w:p>
        </w:tc>
        <w:tc>
          <w:tcPr>
            <w:tcW w:w="2265" w:type="dxa"/>
            <w:gridSpan w:val="22"/>
            <w:tcBorders>
              <w:right w:val="single" w:sz="12" w:space="0" w:color="auto"/>
            </w:tcBorders>
          </w:tcPr>
          <w:p w:rsidR="00D14B24" w:rsidRPr="004066E7" w:rsidRDefault="00D14B24" w:rsidP="004066E7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4066E7">
              <w:rPr>
                <w:rFonts w:ascii="TimesNewRomanPSMT" w:eastAsia="Calibri" w:hAnsi="TimesNewRomanPSMT" w:cs="TimesNewRomanPSMT"/>
                <w:sz w:val="21"/>
                <w:szCs w:val="21"/>
                <w:lang w:eastAsia="en-US"/>
              </w:rPr>
              <w:t>UTB Zlín</w:t>
            </w:r>
          </w:p>
        </w:tc>
        <w:tc>
          <w:tcPr>
            <w:tcW w:w="661" w:type="dxa"/>
            <w:gridSpan w:val="12"/>
            <w:tcBorders>
              <w:lef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8"/>
            <w:shd w:val="clear" w:color="auto" w:fill="F7CAAC"/>
          </w:tcPr>
          <w:p w:rsidR="00D14B24" w:rsidRDefault="00D14B24" w:rsidP="00F85CF5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704" w:type="dxa"/>
            <w:gridSpan w:val="5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14B24" w:rsidTr="00230F53">
        <w:trPr>
          <w:gridAfter w:val="3"/>
          <w:wAfter w:w="207" w:type="dxa"/>
          <w:cantSplit/>
          <w:trHeight w:val="70"/>
        </w:trPr>
        <w:tc>
          <w:tcPr>
            <w:tcW w:w="3429" w:type="dxa"/>
            <w:gridSpan w:val="13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58" w:type="dxa"/>
            <w:gridSpan w:val="16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65" w:type="dxa"/>
            <w:gridSpan w:val="22"/>
            <w:tcBorders>
              <w:righ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61" w:type="dxa"/>
            <w:gridSpan w:val="12"/>
            <w:vMerge w:val="restart"/>
            <w:tcBorders>
              <w:left w:val="single" w:sz="12" w:space="0" w:color="auto"/>
            </w:tcBorders>
          </w:tcPr>
          <w:p w:rsidR="00D14B24" w:rsidRPr="002A49AB" w:rsidRDefault="00D14B24" w:rsidP="00F85CF5">
            <w:pPr>
              <w:jc w:val="both"/>
              <w:rPr>
                <w:b/>
              </w:rPr>
            </w:pPr>
            <w:r w:rsidRPr="002A49AB">
              <w:rPr>
                <w:b/>
              </w:rPr>
              <w:t>87</w:t>
            </w:r>
          </w:p>
        </w:tc>
        <w:tc>
          <w:tcPr>
            <w:tcW w:w="699" w:type="dxa"/>
            <w:gridSpan w:val="8"/>
            <w:vMerge w:val="restart"/>
          </w:tcPr>
          <w:p w:rsidR="00D14B24" w:rsidRPr="002A49AB" w:rsidRDefault="00D14B24" w:rsidP="00F85CF5">
            <w:pPr>
              <w:jc w:val="both"/>
              <w:rPr>
                <w:b/>
              </w:rPr>
            </w:pPr>
            <w:r w:rsidRPr="002A49AB">
              <w:rPr>
                <w:b/>
              </w:rPr>
              <w:t>131</w:t>
            </w:r>
          </w:p>
        </w:tc>
        <w:tc>
          <w:tcPr>
            <w:tcW w:w="704" w:type="dxa"/>
            <w:gridSpan w:val="5"/>
            <w:vMerge w:val="restart"/>
          </w:tcPr>
          <w:p w:rsidR="00D14B24" w:rsidRPr="002A49AB" w:rsidRDefault="00D14B24" w:rsidP="00F85CF5">
            <w:pPr>
              <w:jc w:val="both"/>
              <w:rPr>
                <w:b/>
                <w:sz w:val="18"/>
                <w:szCs w:val="18"/>
              </w:rPr>
            </w:pPr>
            <w:r w:rsidRPr="002A49AB">
              <w:rPr>
                <w:b/>
                <w:sz w:val="18"/>
                <w:szCs w:val="18"/>
              </w:rPr>
              <w:t>neevid.</w:t>
            </w:r>
          </w:p>
        </w:tc>
      </w:tr>
      <w:tr w:rsidR="00D14B24" w:rsidTr="00230F53">
        <w:trPr>
          <w:gridAfter w:val="3"/>
          <w:wAfter w:w="207" w:type="dxa"/>
          <w:trHeight w:val="205"/>
        </w:trPr>
        <w:tc>
          <w:tcPr>
            <w:tcW w:w="3429" w:type="dxa"/>
            <w:gridSpan w:val="13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58" w:type="dxa"/>
            <w:gridSpan w:val="16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65" w:type="dxa"/>
            <w:gridSpan w:val="22"/>
            <w:tcBorders>
              <w:right w:val="single" w:sz="12" w:space="0" w:color="auto"/>
            </w:tcBorders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61" w:type="dxa"/>
            <w:gridSpan w:val="12"/>
            <w:vMerge/>
            <w:tcBorders>
              <w:left w:val="single" w:sz="12" w:space="0" w:color="auto"/>
            </w:tcBorders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699" w:type="dxa"/>
            <w:gridSpan w:val="8"/>
            <w:vMerge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704" w:type="dxa"/>
            <w:gridSpan w:val="5"/>
            <w:vMerge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14B24" w:rsidTr="00230F53">
        <w:trPr>
          <w:gridAfter w:val="3"/>
          <w:wAfter w:w="207" w:type="dxa"/>
          <w:trHeight w:val="283"/>
        </w:trPr>
        <w:tc>
          <w:tcPr>
            <w:tcW w:w="10016" w:type="dxa"/>
            <w:gridSpan w:val="76"/>
          </w:tcPr>
          <w:p w:rsidR="00D14B24" w:rsidRPr="004066E7" w:rsidRDefault="00D14B24" w:rsidP="00F64EE2">
            <w:pPr>
              <w:spacing w:before="80" w:after="12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 xml:space="preserve">FLASAROVÁ, R., </w:t>
            </w:r>
            <w:r w:rsidRPr="004066E7">
              <w:rPr>
                <w:b/>
                <w:sz w:val="21"/>
                <w:szCs w:val="21"/>
              </w:rPr>
              <w:t>PACHLOVÁ, V. (35%)</w:t>
            </w:r>
            <w:r w:rsidRPr="004066E7">
              <w:rPr>
                <w:sz w:val="21"/>
                <w:szCs w:val="21"/>
              </w:rPr>
              <w:t xml:space="preserve">, BUŇKOVÁ, L., MENŠÍKOVÁ, A., GEORGOVÁ, N., DRÁB, V., BUŇKA, F.: Biogenic amine production by </w:t>
            </w:r>
            <w:r w:rsidRPr="004066E7">
              <w:rPr>
                <w:i/>
                <w:sz w:val="21"/>
                <w:szCs w:val="21"/>
              </w:rPr>
              <w:t>Lactococcus lactis</w:t>
            </w:r>
            <w:r w:rsidRPr="004066E7">
              <w:rPr>
                <w:sz w:val="21"/>
                <w:szCs w:val="21"/>
              </w:rPr>
              <w:t xml:space="preserve"> subsp. </w:t>
            </w:r>
            <w:r w:rsidRPr="004066E7">
              <w:rPr>
                <w:i/>
                <w:sz w:val="21"/>
                <w:szCs w:val="21"/>
              </w:rPr>
              <w:t>cremoris strains</w:t>
            </w:r>
            <w:r w:rsidRPr="004066E7">
              <w:rPr>
                <w:sz w:val="21"/>
                <w:szCs w:val="21"/>
              </w:rPr>
              <w:t xml:space="preserve"> in the model system of Dutch-type cheese. </w:t>
            </w:r>
            <w:r w:rsidRPr="004066E7">
              <w:rPr>
                <w:i/>
                <w:iCs/>
                <w:sz w:val="21"/>
                <w:szCs w:val="21"/>
              </w:rPr>
              <w:t>Food Chemistry</w:t>
            </w:r>
            <w:r w:rsidRPr="004066E7">
              <w:rPr>
                <w:sz w:val="21"/>
                <w:szCs w:val="21"/>
              </w:rPr>
              <w:t xml:space="preserve"> </w:t>
            </w:r>
            <w:r w:rsidRPr="004066E7">
              <w:rPr>
                <w:bCs/>
                <w:sz w:val="21"/>
                <w:szCs w:val="21"/>
              </w:rPr>
              <w:t>194</w:t>
            </w:r>
            <w:r w:rsidRPr="004066E7">
              <w:rPr>
                <w:sz w:val="21"/>
                <w:szCs w:val="21"/>
              </w:rPr>
              <w:t xml:space="preserve">, 68-75, </w:t>
            </w:r>
            <w:r w:rsidRPr="004066E7">
              <w:rPr>
                <w:b/>
                <w:sz w:val="21"/>
                <w:szCs w:val="21"/>
              </w:rPr>
              <w:t>2016</w:t>
            </w:r>
            <w:r w:rsidRPr="004066E7">
              <w:rPr>
                <w:sz w:val="21"/>
                <w:szCs w:val="21"/>
              </w:rPr>
              <w:t xml:space="preserve">. </w:t>
            </w:r>
          </w:p>
          <w:p w:rsidR="00D14B24" w:rsidRPr="004066E7" w:rsidRDefault="00D14B24" w:rsidP="004066E7">
            <w:pPr>
              <w:spacing w:after="12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 xml:space="preserve">MRÁZEK, J., </w:t>
            </w:r>
            <w:r w:rsidRPr="004066E7">
              <w:rPr>
                <w:b/>
                <w:sz w:val="21"/>
                <w:szCs w:val="21"/>
              </w:rPr>
              <w:t>PACHLOVÁ, V. (30%)</w:t>
            </w:r>
            <w:r w:rsidRPr="004066E7">
              <w:rPr>
                <w:sz w:val="21"/>
                <w:szCs w:val="21"/>
              </w:rPr>
              <w:t xml:space="preserve">, BUŇKA, F., ČERNÍKOVÁ, M., DRÁB, V., BEJBLOVÁ, M., STANĚK, K., BUŇKOVÁ, L.: Effect of different strains </w:t>
            </w:r>
            <w:r w:rsidRPr="004066E7">
              <w:rPr>
                <w:i/>
                <w:sz w:val="21"/>
                <w:szCs w:val="21"/>
              </w:rPr>
              <w:t>Penicillium nalgiovense</w:t>
            </w:r>
            <w:r w:rsidRPr="004066E7">
              <w:rPr>
                <w:sz w:val="21"/>
                <w:szCs w:val="21"/>
              </w:rPr>
              <w:t xml:space="preserve"> in the Nalžovy cheese during ripening. </w:t>
            </w:r>
            <w:r w:rsidRPr="004066E7">
              <w:rPr>
                <w:i/>
                <w:sz w:val="21"/>
                <w:szCs w:val="21"/>
              </w:rPr>
              <w:t xml:space="preserve">Journal of the Science of Food and Agriculture </w:t>
            </w:r>
            <w:r w:rsidRPr="004066E7">
              <w:rPr>
                <w:bCs/>
                <w:sz w:val="21"/>
                <w:szCs w:val="21"/>
              </w:rPr>
              <w:t>96</w:t>
            </w:r>
            <w:r w:rsidRPr="004066E7">
              <w:rPr>
                <w:sz w:val="21"/>
                <w:szCs w:val="21"/>
              </w:rPr>
              <w:t xml:space="preserve">(7), 2547-2554, </w:t>
            </w:r>
            <w:r w:rsidRPr="004066E7">
              <w:rPr>
                <w:b/>
                <w:sz w:val="21"/>
                <w:szCs w:val="21"/>
              </w:rPr>
              <w:t>2015</w:t>
            </w:r>
            <w:r w:rsidRPr="004066E7">
              <w:rPr>
                <w:sz w:val="21"/>
                <w:szCs w:val="21"/>
              </w:rPr>
              <w:t xml:space="preserve">. </w:t>
            </w:r>
          </w:p>
          <w:p w:rsidR="00D14B24" w:rsidRPr="004066E7" w:rsidRDefault="00D14B24" w:rsidP="004066E7">
            <w:pPr>
              <w:spacing w:after="12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 xml:space="preserve">BUŇKA, F., </w:t>
            </w:r>
            <w:r w:rsidRPr="004066E7">
              <w:rPr>
                <w:b/>
                <w:sz w:val="21"/>
                <w:szCs w:val="21"/>
              </w:rPr>
              <w:t>PACHLOVÁ, V. (50%)</w:t>
            </w:r>
            <w:r w:rsidRPr="004066E7">
              <w:rPr>
                <w:sz w:val="21"/>
                <w:szCs w:val="21"/>
              </w:rPr>
              <w:t xml:space="preserve">, NENUTILOVÁ, L.: </w:t>
            </w:r>
            <w:r w:rsidRPr="004066E7">
              <w:rPr>
                <w:sz w:val="21"/>
                <w:szCs w:val="21"/>
                <w:lang w:val="en-GB"/>
              </w:rPr>
              <w:t xml:space="preserve">Texture properties of dutch-type cheese as a function of its location and ripening. </w:t>
            </w:r>
            <w:r w:rsidRPr="004066E7">
              <w:rPr>
                <w:i/>
                <w:sz w:val="21"/>
                <w:szCs w:val="21"/>
              </w:rPr>
              <w:t xml:space="preserve">International Journal of Food Properties </w:t>
            </w:r>
            <w:r w:rsidRPr="004066E7">
              <w:rPr>
                <w:sz w:val="21"/>
                <w:szCs w:val="21"/>
              </w:rPr>
              <w:t xml:space="preserve">16(5), 1016-1027, </w:t>
            </w:r>
            <w:r w:rsidRPr="004066E7">
              <w:rPr>
                <w:b/>
                <w:sz w:val="21"/>
                <w:szCs w:val="21"/>
              </w:rPr>
              <w:t>2013</w:t>
            </w:r>
            <w:r w:rsidRPr="004066E7">
              <w:rPr>
                <w:sz w:val="21"/>
                <w:szCs w:val="21"/>
              </w:rPr>
              <w:t xml:space="preserve">. </w:t>
            </w:r>
          </w:p>
          <w:p w:rsidR="00D14B24" w:rsidRPr="004066E7" w:rsidRDefault="00D14B24" w:rsidP="004066E7">
            <w:pPr>
              <w:spacing w:after="120"/>
              <w:jc w:val="both"/>
              <w:rPr>
                <w:sz w:val="21"/>
                <w:szCs w:val="21"/>
              </w:rPr>
            </w:pPr>
            <w:r w:rsidRPr="004066E7">
              <w:rPr>
                <w:b/>
                <w:sz w:val="21"/>
                <w:szCs w:val="21"/>
              </w:rPr>
              <w:t>PACHLOVÁ, V. (40%)</w:t>
            </w:r>
            <w:r w:rsidRPr="004066E7">
              <w:rPr>
                <w:sz w:val="21"/>
                <w:szCs w:val="21"/>
              </w:rPr>
              <w:t xml:space="preserve">, BUŇKA, F., CHROMEČKOVÁ, M., BUŇKOVÁ, L., BARTÁK, P., POSPÍŠIL, P.: The development of free amino acids and volatile compounds in cheese “Olomoucké tvarůžky” (PGI) during ripening. </w:t>
            </w:r>
            <w:r w:rsidRPr="004066E7">
              <w:rPr>
                <w:i/>
                <w:sz w:val="21"/>
                <w:szCs w:val="21"/>
              </w:rPr>
              <w:t xml:space="preserve">International Journal of Food Science and Technology </w:t>
            </w:r>
            <w:r w:rsidRPr="004066E7">
              <w:rPr>
                <w:sz w:val="21"/>
                <w:szCs w:val="21"/>
              </w:rPr>
              <w:t xml:space="preserve">48(9), 1868-1876, </w:t>
            </w:r>
            <w:r w:rsidRPr="004066E7">
              <w:rPr>
                <w:b/>
                <w:sz w:val="21"/>
                <w:szCs w:val="21"/>
              </w:rPr>
              <w:t>2013</w:t>
            </w:r>
            <w:r w:rsidRPr="004066E7">
              <w:rPr>
                <w:sz w:val="21"/>
                <w:szCs w:val="21"/>
              </w:rPr>
              <w:t xml:space="preserve">. </w:t>
            </w:r>
          </w:p>
          <w:p w:rsidR="00D14B24" w:rsidRDefault="00D14B24" w:rsidP="00F64EE2">
            <w:pPr>
              <w:spacing w:after="80"/>
              <w:jc w:val="both"/>
              <w:rPr>
                <w:b/>
              </w:rPr>
            </w:pPr>
            <w:r w:rsidRPr="004066E7">
              <w:rPr>
                <w:b/>
                <w:sz w:val="21"/>
                <w:szCs w:val="21"/>
              </w:rPr>
              <w:t>PACHLOVÁ, V. (35%)</w:t>
            </w:r>
            <w:r w:rsidRPr="004066E7">
              <w:rPr>
                <w:sz w:val="21"/>
                <w:szCs w:val="21"/>
              </w:rPr>
              <w:t xml:space="preserve">, BUŇKA, F., FLASAROVÁ, R., VÁLKOVÁ, P., BUŇKOVÁ, L.: The effect of elevated temperature on ripening of Dutch type cheese. </w:t>
            </w:r>
            <w:r w:rsidRPr="004066E7">
              <w:rPr>
                <w:i/>
                <w:sz w:val="21"/>
                <w:szCs w:val="21"/>
              </w:rPr>
              <w:t>Food Chemistry</w:t>
            </w:r>
            <w:r w:rsidRPr="004066E7">
              <w:rPr>
                <w:sz w:val="21"/>
                <w:szCs w:val="21"/>
              </w:rPr>
              <w:t xml:space="preserve"> 132, 1846-1854, </w:t>
            </w:r>
            <w:r w:rsidRPr="004066E7">
              <w:rPr>
                <w:b/>
                <w:sz w:val="21"/>
                <w:szCs w:val="21"/>
              </w:rPr>
              <w:t>2012</w:t>
            </w:r>
            <w:r w:rsidRPr="004066E7">
              <w:rPr>
                <w:sz w:val="21"/>
                <w:szCs w:val="21"/>
              </w:rPr>
              <w:t>.</w:t>
            </w:r>
            <w:r w:rsidRPr="00380356">
              <w:rPr>
                <w:sz w:val="22"/>
                <w:szCs w:val="22"/>
              </w:rPr>
              <w:t xml:space="preserve"> </w:t>
            </w:r>
          </w:p>
        </w:tc>
      </w:tr>
      <w:tr w:rsidR="00D14B24" w:rsidTr="00230F53">
        <w:trPr>
          <w:gridAfter w:val="3"/>
          <w:wAfter w:w="207" w:type="dxa"/>
          <w:trHeight w:val="218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14B24" w:rsidTr="00230F53">
        <w:trPr>
          <w:gridAfter w:val="3"/>
          <w:wAfter w:w="207" w:type="dxa"/>
          <w:trHeight w:val="328"/>
        </w:trPr>
        <w:tc>
          <w:tcPr>
            <w:tcW w:w="10016" w:type="dxa"/>
            <w:gridSpan w:val="76"/>
          </w:tcPr>
          <w:p w:rsidR="00D14B24" w:rsidRDefault="00D14B24" w:rsidP="00F85CF5">
            <w:r>
              <w:t>---</w:t>
            </w:r>
          </w:p>
          <w:p w:rsidR="00D3349F" w:rsidRDefault="00D3349F" w:rsidP="00F85CF5"/>
          <w:p w:rsidR="00B704AD" w:rsidRDefault="00B704AD" w:rsidP="00F85CF5"/>
          <w:p w:rsidR="00B704AD" w:rsidRPr="00DE0CD2" w:rsidRDefault="00B704AD" w:rsidP="00F85CF5"/>
        </w:tc>
      </w:tr>
      <w:tr w:rsidR="00D14B24" w:rsidTr="00230F53">
        <w:trPr>
          <w:gridAfter w:val="3"/>
          <w:wAfter w:w="207" w:type="dxa"/>
          <w:cantSplit/>
          <w:trHeight w:val="470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81" w:type="dxa"/>
            <w:gridSpan w:val="37"/>
          </w:tcPr>
          <w:p w:rsidR="00D14B24" w:rsidRDefault="00D14B24" w:rsidP="00F85CF5">
            <w:pPr>
              <w:jc w:val="both"/>
            </w:pPr>
          </w:p>
        </w:tc>
        <w:tc>
          <w:tcPr>
            <w:tcW w:w="794" w:type="dxa"/>
            <w:gridSpan w:val="10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64" w:type="dxa"/>
            <w:gridSpan w:val="25"/>
          </w:tcPr>
          <w:p w:rsidR="00D14B24" w:rsidRDefault="00D14B24" w:rsidP="00F85CF5">
            <w:pPr>
              <w:jc w:val="both"/>
            </w:pPr>
          </w:p>
        </w:tc>
      </w:tr>
      <w:tr w:rsidR="00D14B24" w:rsidTr="000E5621">
        <w:tc>
          <w:tcPr>
            <w:tcW w:w="10223" w:type="dxa"/>
            <w:gridSpan w:val="79"/>
            <w:tcBorders>
              <w:bottom w:val="double" w:sz="4" w:space="0" w:color="auto"/>
            </w:tcBorders>
            <w:shd w:val="clear" w:color="auto" w:fill="BDD6EE"/>
          </w:tcPr>
          <w:p w:rsidR="00D14B24" w:rsidRDefault="00D14B24" w:rsidP="00D14B24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D14B24" w:rsidTr="000E5621">
        <w:tc>
          <w:tcPr>
            <w:tcW w:w="2583" w:type="dxa"/>
            <w:gridSpan w:val="5"/>
            <w:tcBorders>
              <w:top w:val="double" w:sz="4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640" w:type="dxa"/>
            <w:gridSpan w:val="74"/>
          </w:tcPr>
          <w:p w:rsidR="00D14B24" w:rsidRPr="00A405B4" w:rsidRDefault="00D14B24" w:rsidP="00D14B24">
            <w:pPr>
              <w:jc w:val="both"/>
            </w:pPr>
            <w:r w:rsidRPr="00A405B4">
              <w:t>Univerzita Tomáše Bati ve Zlíně</w:t>
            </w:r>
          </w:p>
        </w:tc>
      </w:tr>
      <w:tr w:rsidR="00D14B24" w:rsidTr="000E5621">
        <w:tc>
          <w:tcPr>
            <w:tcW w:w="2583" w:type="dxa"/>
            <w:gridSpan w:val="5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640" w:type="dxa"/>
            <w:gridSpan w:val="74"/>
          </w:tcPr>
          <w:p w:rsidR="00D14B24" w:rsidRPr="00A405B4" w:rsidRDefault="00D14B24" w:rsidP="00D14B24">
            <w:pPr>
              <w:jc w:val="both"/>
            </w:pPr>
            <w:r w:rsidRPr="00A405B4">
              <w:t>Fakulta technologická</w:t>
            </w:r>
          </w:p>
        </w:tc>
      </w:tr>
      <w:tr w:rsidR="00D14B24" w:rsidTr="000E5621">
        <w:tc>
          <w:tcPr>
            <w:tcW w:w="2583" w:type="dxa"/>
            <w:gridSpan w:val="5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640" w:type="dxa"/>
            <w:gridSpan w:val="74"/>
          </w:tcPr>
          <w:p w:rsidR="00D14B24" w:rsidRDefault="00D14B24" w:rsidP="00D14B24">
            <w:pPr>
              <w:jc w:val="both"/>
            </w:pPr>
            <w:r>
              <w:t>Technologie potravin</w:t>
            </w:r>
          </w:p>
        </w:tc>
      </w:tr>
      <w:tr w:rsidR="00D14B24" w:rsidTr="000E5621">
        <w:tc>
          <w:tcPr>
            <w:tcW w:w="2583" w:type="dxa"/>
            <w:gridSpan w:val="5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80" w:type="dxa"/>
            <w:gridSpan w:val="38"/>
          </w:tcPr>
          <w:p w:rsidR="00D14B24" w:rsidRPr="007456B0" w:rsidRDefault="00D14B24" w:rsidP="00D14B24">
            <w:pPr>
              <w:jc w:val="both"/>
              <w:rPr>
                <w:b/>
              </w:rPr>
            </w:pPr>
            <w:bookmarkStart w:id="76" w:name="Polášek"/>
            <w:bookmarkEnd w:id="76"/>
            <w:r w:rsidRPr="007456B0">
              <w:rPr>
                <w:b/>
              </w:rPr>
              <w:t>Zdeněk Polášek</w:t>
            </w:r>
          </w:p>
        </w:tc>
        <w:tc>
          <w:tcPr>
            <w:tcW w:w="732" w:type="dxa"/>
            <w:gridSpan w:val="10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228" w:type="dxa"/>
            <w:gridSpan w:val="26"/>
          </w:tcPr>
          <w:p w:rsidR="00D14B24" w:rsidRDefault="00D14B24" w:rsidP="00D14B24">
            <w:pPr>
              <w:jc w:val="both"/>
            </w:pPr>
            <w:r>
              <w:t>MVDr.</w:t>
            </w:r>
          </w:p>
        </w:tc>
      </w:tr>
      <w:tr w:rsidR="00D14B24" w:rsidTr="000E5621">
        <w:tc>
          <w:tcPr>
            <w:tcW w:w="2583" w:type="dxa"/>
            <w:gridSpan w:val="5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53" w:type="dxa"/>
            <w:gridSpan w:val="9"/>
          </w:tcPr>
          <w:p w:rsidR="00D14B24" w:rsidRDefault="00D14B24" w:rsidP="00D14B24">
            <w:pPr>
              <w:jc w:val="both"/>
            </w:pPr>
            <w:r>
              <w:t>1957</w:t>
            </w:r>
          </w:p>
        </w:tc>
        <w:tc>
          <w:tcPr>
            <w:tcW w:w="1612" w:type="dxa"/>
            <w:gridSpan w:val="6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180" w:type="dxa"/>
            <w:gridSpan w:val="16"/>
          </w:tcPr>
          <w:p w:rsidR="00D14B24" w:rsidRDefault="00D14B24" w:rsidP="00D14B24">
            <w:pPr>
              <w:jc w:val="both"/>
            </w:pPr>
            <w:r>
              <w:t>pp.</w:t>
            </w:r>
          </w:p>
        </w:tc>
        <w:tc>
          <w:tcPr>
            <w:tcW w:w="1035" w:type="dxa"/>
            <w:gridSpan w:val="7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32" w:type="dxa"/>
            <w:gridSpan w:val="10"/>
          </w:tcPr>
          <w:p w:rsidR="00D14B24" w:rsidRDefault="00D14B24" w:rsidP="00D14B24">
            <w:pPr>
              <w:jc w:val="both"/>
            </w:pPr>
            <w:r>
              <w:t>40</w:t>
            </w:r>
          </w:p>
        </w:tc>
        <w:tc>
          <w:tcPr>
            <w:tcW w:w="639" w:type="dxa"/>
            <w:gridSpan w:val="12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89" w:type="dxa"/>
            <w:gridSpan w:val="14"/>
          </w:tcPr>
          <w:p w:rsidR="00D14B24" w:rsidRPr="00C32277" w:rsidRDefault="00D14B24" w:rsidP="00D14B24">
            <w:pPr>
              <w:jc w:val="both"/>
              <w:rPr>
                <w:highlight w:val="green"/>
              </w:rPr>
            </w:pPr>
            <w:r w:rsidRPr="00464F34">
              <w:t>08/2020</w:t>
            </w:r>
          </w:p>
        </w:tc>
      </w:tr>
      <w:tr w:rsidR="00D14B24" w:rsidTr="000E5621">
        <w:tc>
          <w:tcPr>
            <w:tcW w:w="5048" w:type="dxa"/>
            <w:gridSpan w:val="20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180" w:type="dxa"/>
            <w:gridSpan w:val="16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1035" w:type="dxa"/>
            <w:gridSpan w:val="7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32" w:type="dxa"/>
            <w:gridSpan w:val="10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639" w:type="dxa"/>
            <w:gridSpan w:val="12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89" w:type="dxa"/>
            <w:gridSpan w:val="14"/>
          </w:tcPr>
          <w:p w:rsidR="00D14B24" w:rsidRPr="00C32277" w:rsidRDefault="00D14B24" w:rsidP="00D14B24">
            <w:pPr>
              <w:jc w:val="both"/>
              <w:rPr>
                <w:highlight w:val="green"/>
              </w:rPr>
            </w:pPr>
            <w:r w:rsidRPr="000939E0">
              <w:t>---</w:t>
            </w:r>
          </w:p>
        </w:tc>
      </w:tr>
      <w:tr w:rsidR="00D14B24" w:rsidTr="000E5621">
        <w:tc>
          <w:tcPr>
            <w:tcW w:w="6228" w:type="dxa"/>
            <w:gridSpan w:val="36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67" w:type="dxa"/>
            <w:gridSpan w:val="17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228" w:type="dxa"/>
            <w:gridSpan w:val="26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14B24" w:rsidTr="000E5621">
        <w:tc>
          <w:tcPr>
            <w:tcW w:w="6228" w:type="dxa"/>
            <w:gridSpan w:val="36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1767" w:type="dxa"/>
            <w:gridSpan w:val="17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2228" w:type="dxa"/>
            <w:gridSpan w:val="26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</w:tr>
      <w:tr w:rsidR="00D14B24" w:rsidTr="000E5621">
        <w:tc>
          <w:tcPr>
            <w:tcW w:w="6228" w:type="dxa"/>
            <w:gridSpan w:val="36"/>
          </w:tcPr>
          <w:p w:rsidR="00D14B24" w:rsidRDefault="00D14B24" w:rsidP="00D14B24">
            <w:pPr>
              <w:jc w:val="both"/>
            </w:pPr>
          </w:p>
        </w:tc>
        <w:tc>
          <w:tcPr>
            <w:tcW w:w="1767" w:type="dxa"/>
            <w:gridSpan w:val="17"/>
          </w:tcPr>
          <w:p w:rsidR="00D14B24" w:rsidRDefault="00D14B24" w:rsidP="00D14B24">
            <w:pPr>
              <w:jc w:val="both"/>
            </w:pPr>
          </w:p>
        </w:tc>
        <w:tc>
          <w:tcPr>
            <w:tcW w:w="2228" w:type="dxa"/>
            <w:gridSpan w:val="26"/>
          </w:tcPr>
          <w:p w:rsidR="00D14B24" w:rsidRDefault="00D14B24" w:rsidP="00D14B24">
            <w:pPr>
              <w:jc w:val="both"/>
            </w:pPr>
          </w:p>
        </w:tc>
      </w:tr>
      <w:tr w:rsidR="00D14B24" w:rsidTr="000E5621">
        <w:tc>
          <w:tcPr>
            <w:tcW w:w="6228" w:type="dxa"/>
            <w:gridSpan w:val="36"/>
          </w:tcPr>
          <w:p w:rsidR="00D14B24" w:rsidRDefault="00D14B24" w:rsidP="00D14B24">
            <w:pPr>
              <w:jc w:val="both"/>
            </w:pPr>
          </w:p>
        </w:tc>
        <w:tc>
          <w:tcPr>
            <w:tcW w:w="1767" w:type="dxa"/>
            <w:gridSpan w:val="17"/>
          </w:tcPr>
          <w:p w:rsidR="00D14B24" w:rsidRDefault="00D14B24" w:rsidP="00D14B24">
            <w:pPr>
              <w:jc w:val="both"/>
            </w:pPr>
          </w:p>
        </w:tc>
        <w:tc>
          <w:tcPr>
            <w:tcW w:w="2228" w:type="dxa"/>
            <w:gridSpan w:val="26"/>
          </w:tcPr>
          <w:p w:rsidR="00D14B24" w:rsidRDefault="00D14B24" w:rsidP="00D14B24">
            <w:pPr>
              <w:jc w:val="both"/>
            </w:pPr>
          </w:p>
        </w:tc>
      </w:tr>
      <w:tr w:rsidR="00D14B24" w:rsidTr="000E5621">
        <w:tc>
          <w:tcPr>
            <w:tcW w:w="6228" w:type="dxa"/>
            <w:gridSpan w:val="36"/>
          </w:tcPr>
          <w:p w:rsidR="00D14B24" w:rsidRDefault="00D14B24" w:rsidP="00D14B24">
            <w:pPr>
              <w:jc w:val="both"/>
            </w:pPr>
          </w:p>
        </w:tc>
        <w:tc>
          <w:tcPr>
            <w:tcW w:w="1767" w:type="dxa"/>
            <w:gridSpan w:val="17"/>
          </w:tcPr>
          <w:p w:rsidR="00D14B24" w:rsidRDefault="00D14B24" w:rsidP="00D14B24">
            <w:pPr>
              <w:jc w:val="both"/>
            </w:pPr>
          </w:p>
        </w:tc>
        <w:tc>
          <w:tcPr>
            <w:tcW w:w="2228" w:type="dxa"/>
            <w:gridSpan w:val="26"/>
          </w:tcPr>
          <w:p w:rsidR="00D14B24" w:rsidRDefault="00D14B24" w:rsidP="00D14B24">
            <w:pPr>
              <w:jc w:val="both"/>
            </w:pPr>
          </w:p>
        </w:tc>
      </w:tr>
      <w:tr w:rsidR="00D14B24" w:rsidTr="000E5621">
        <w:tc>
          <w:tcPr>
            <w:tcW w:w="10223" w:type="dxa"/>
            <w:gridSpan w:val="79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14B24" w:rsidTr="001554AE">
        <w:trPr>
          <w:trHeight w:val="324"/>
        </w:trPr>
        <w:tc>
          <w:tcPr>
            <w:tcW w:w="10223" w:type="dxa"/>
            <w:gridSpan w:val="79"/>
            <w:tcBorders>
              <w:top w:val="nil"/>
            </w:tcBorders>
          </w:tcPr>
          <w:p w:rsidR="00446BD0" w:rsidRPr="00446BD0" w:rsidRDefault="001554AE" w:rsidP="00D25E3F">
            <w:pPr>
              <w:pStyle w:val="Zkladntext"/>
              <w:spacing w:before="60" w:after="60"/>
              <w:ind w:left="0" w:right="108"/>
              <w:rPr>
                <w:sz w:val="21"/>
                <w:szCs w:val="21"/>
              </w:rPr>
            </w:pPr>
            <w:r w:rsidRPr="006608CE">
              <w:rPr>
                <w:sz w:val="21"/>
                <w:szCs w:val="21"/>
              </w:rPr>
              <w:t>Educational Excursion</w:t>
            </w:r>
            <w:r w:rsidR="00446BD0" w:rsidRPr="00446BD0">
              <w:rPr>
                <w:sz w:val="21"/>
                <w:szCs w:val="21"/>
              </w:rPr>
              <w:t xml:space="preserve"> (100% </w:t>
            </w:r>
            <w:r w:rsidR="00D25E3F">
              <w:rPr>
                <w:sz w:val="21"/>
                <w:szCs w:val="21"/>
              </w:rPr>
              <w:t>l</w:t>
            </w:r>
            <w:r w:rsidR="00446BD0" w:rsidRPr="00446BD0">
              <w:rPr>
                <w:sz w:val="21"/>
                <w:szCs w:val="21"/>
              </w:rPr>
              <w:t>)</w:t>
            </w:r>
          </w:p>
        </w:tc>
      </w:tr>
      <w:tr w:rsidR="00D14B24" w:rsidTr="000E5621">
        <w:tc>
          <w:tcPr>
            <w:tcW w:w="10223" w:type="dxa"/>
            <w:gridSpan w:val="79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14B24" w:rsidTr="000E5621">
        <w:trPr>
          <w:trHeight w:val="164"/>
        </w:trPr>
        <w:tc>
          <w:tcPr>
            <w:tcW w:w="10223" w:type="dxa"/>
            <w:gridSpan w:val="79"/>
          </w:tcPr>
          <w:p w:rsidR="00D14B24" w:rsidRPr="00EA245C" w:rsidRDefault="00D14B24" w:rsidP="004066E7">
            <w:pPr>
              <w:spacing w:before="60" w:after="20"/>
              <w:jc w:val="both"/>
              <w:rPr>
                <w:sz w:val="21"/>
                <w:szCs w:val="21"/>
              </w:rPr>
            </w:pPr>
            <w:r w:rsidRPr="00EA245C">
              <w:rPr>
                <w:sz w:val="21"/>
                <w:szCs w:val="21"/>
              </w:rPr>
              <w:t>1995: VFU Brno, FVHE, obor Veterinární hygiena a ekologie, MVDr.</w:t>
            </w:r>
          </w:p>
          <w:p w:rsidR="00D14B24" w:rsidRDefault="00D14B24" w:rsidP="004066E7">
            <w:pPr>
              <w:spacing w:after="60"/>
              <w:jc w:val="both"/>
              <w:rPr>
                <w:b/>
              </w:rPr>
            </w:pPr>
            <w:r w:rsidRPr="00EA245C">
              <w:rPr>
                <w:sz w:val="21"/>
                <w:szCs w:val="21"/>
              </w:rPr>
              <w:t>2012 – dosud: UTB Zlín, FT, DSP Chemie a technologie potravin, obor Technologie potravin</w:t>
            </w:r>
          </w:p>
        </w:tc>
      </w:tr>
      <w:tr w:rsidR="00D14B24" w:rsidTr="000E5621">
        <w:tc>
          <w:tcPr>
            <w:tcW w:w="10223" w:type="dxa"/>
            <w:gridSpan w:val="79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14B24" w:rsidTr="000E5621">
        <w:trPr>
          <w:trHeight w:val="713"/>
        </w:trPr>
        <w:tc>
          <w:tcPr>
            <w:tcW w:w="10223" w:type="dxa"/>
            <w:gridSpan w:val="79"/>
          </w:tcPr>
          <w:p w:rsidR="00D14B24" w:rsidRPr="00EA245C" w:rsidRDefault="00D14B24" w:rsidP="004066E7">
            <w:pPr>
              <w:autoSpaceDE w:val="0"/>
              <w:autoSpaceDN w:val="0"/>
              <w:adjustRightInd w:val="0"/>
              <w:spacing w:before="60"/>
              <w:jc w:val="both"/>
              <w:rPr>
                <w:rFonts w:eastAsia="Calibri"/>
                <w:sz w:val="21"/>
                <w:szCs w:val="21"/>
              </w:rPr>
            </w:pPr>
            <w:r w:rsidRPr="00EA245C">
              <w:rPr>
                <w:rFonts w:eastAsia="Calibri"/>
                <w:sz w:val="21"/>
                <w:szCs w:val="21"/>
              </w:rPr>
              <w:t xml:space="preserve">1993 </w:t>
            </w:r>
            <w:r w:rsidRPr="00EA245C">
              <w:rPr>
                <w:sz w:val="21"/>
                <w:szCs w:val="21"/>
              </w:rPr>
              <w:t xml:space="preserve">– </w:t>
            </w:r>
            <w:r w:rsidRPr="00EA245C">
              <w:rPr>
                <w:rFonts w:eastAsia="Calibri"/>
                <w:sz w:val="21"/>
                <w:szCs w:val="21"/>
              </w:rPr>
              <w:t xml:space="preserve">1995: </w:t>
            </w:r>
            <w:r w:rsidRPr="00EA245C">
              <w:rPr>
                <w:sz w:val="21"/>
                <w:szCs w:val="21"/>
              </w:rPr>
              <w:t>UPZM</w:t>
            </w:r>
            <w:r w:rsidRPr="00EA245C">
              <w:rPr>
                <w:rFonts w:eastAsia="Calibri"/>
                <w:sz w:val="21"/>
                <w:szCs w:val="21"/>
              </w:rPr>
              <w:t xml:space="preserve"> Brno, </w:t>
            </w:r>
            <w:r w:rsidRPr="00EA245C">
              <w:rPr>
                <w:sz w:val="21"/>
                <w:szCs w:val="21"/>
              </w:rPr>
              <w:t>ředitel</w:t>
            </w:r>
            <w:r w:rsidRPr="00EA245C">
              <w:rPr>
                <w:rFonts w:eastAsia="Calibri"/>
                <w:sz w:val="21"/>
                <w:szCs w:val="21"/>
              </w:rPr>
              <w:t xml:space="preserve"> </w:t>
            </w:r>
          </w:p>
          <w:p w:rsidR="00D14B24" w:rsidRPr="00EA245C" w:rsidRDefault="00D14B24" w:rsidP="004066E7">
            <w:pPr>
              <w:autoSpaceDE w:val="0"/>
              <w:autoSpaceDN w:val="0"/>
              <w:adjustRightInd w:val="0"/>
              <w:spacing w:before="20" w:after="20"/>
              <w:jc w:val="both"/>
              <w:rPr>
                <w:sz w:val="21"/>
                <w:szCs w:val="21"/>
              </w:rPr>
            </w:pPr>
            <w:r w:rsidRPr="00EA245C">
              <w:rPr>
                <w:sz w:val="21"/>
                <w:szCs w:val="21"/>
              </w:rPr>
              <w:t>1995 – 2012: Idema Foods – Zlín, ředitel, spolumajitel</w:t>
            </w:r>
          </w:p>
          <w:p w:rsidR="00D14B24" w:rsidRPr="000F704E" w:rsidRDefault="00D14B24" w:rsidP="004066E7">
            <w:pPr>
              <w:autoSpaceDE w:val="0"/>
              <w:autoSpaceDN w:val="0"/>
              <w:adjustRightInd w:val="0"/>
              <w:spacing w:after="60"/>
              <w:jc w:val="both"/>
              <w:rPr>
                <w:rFonts w:eastAsia="Calibri"/>
                <w:sz w:val="22"/>
                <w:szCs w:val="22"/>
              </w:rPr>
            </w:pPr>
            <w:r w:rsidRPr="00EA245C">
              <w:rPr>
                <w:sz w:val="21"/>
                <w:szCs w:val="21"/>
              </w:rPr>
              <w:t>2012 – dosud: UTB Zlín, FT, odborný asistent</w:t>
            </w:r>
          </w:p>
        </w:tc>
      </w:tr>
      <w:tr w:rsidR="00D14B24" w:rsidTr="000E5621">
        <w:trPr>
          <w:trHeight w:val="250"/>
        </w:trPr>
        <w:tc>
          <w:tcPr>
            <w:tcW w:w="10223" w:type="dxa"/>
            <w:gridSpan w:val="79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14B24" w:rsidTr="000E5621">
        <w:trPr>
          <w:trHeight w:val="184"/>
        </w:trPr>
        <w:tc>
          <w:tcPr>
            <w:tcW w:w="10223" w:type="dxa"/>
            <w:gridSpan w:val="79"/>
          </w:tcPr>
          <w:p w:rsidR="00D14B24" w:rsidRPr="00EA245C" w:rsidRDefault="00D14B24" w:rsidP="004066E7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EA245C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EA245C">
              <w:rPr>
                <w:rFonts w:eastAsia="Calibri"/>
                <w:sz w:val="21"/>
                <w:szCs w:val="21"/>
              </w:rPr>
              <w:t>–</w:t>
            </w:r>
            <w:r w:rsidRPr="00EA245C">
              <w:rPr>
                <w:sz w:val="21"/>
                <w:szCs w:val="21"/>
              </w:rPr>
              <w:t xml:space="preserve"> 2017: 2 DP.</w:t>
            </w:r>
          </w:p>
        </w:tc>
      </w:tr>
      <w:tr w:rsidR="00D14B24" w:rsidTr="000E5621">
        <w:trPr>
          <w:cantSplit/>
        </w:trPr>
        <w:tc>
          <w:tcPr>
            <w:tcW w:w="3436" w:type="dxa"/>
            <w:gridSpan w:val="14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308" w:type="dxa"/>
            <w:gridSpan w:val="16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17" w:type="dxa"/>
            <w:gridSpan w:val="26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162" w:type="dxa"/>
            <w:gridSpan w:val="2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14B24" w:rsidTr="000E5621">
        <w:trPr>
          <w:cantSplit/>
        </w:trPr>
        <w:tc>
          <w:tcPr>
            <w:tcW w:w="3436" w:type="dxa"/>
            <w:gridSpan w:val="14"/>
          </w:tcPr>
          <w:p w:rsidR="00D14B24" w:rsidRPr="00F55552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2308" w:type="dxa"/>
            <w:gridSpan w:val="16"/>
          </w:tcPr>
          <w:p w:rsidR="00D14B24" w:rsidRPr="00F55552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2317" w:type="dxa"/>
            <w:gridSpan w:val="26"/>
            <w:tcBorders>
              <w:right w:val="single" w:sz="12" w:space="0" w:color="auto"/>
            </w:tcBorders>
          </w:tcPr>
          <w:p w:rsidR="00D14B24" w:rsidRPr="00F55552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653" w:type="dxa"/>
            <w:gridSpan w:val="10"/>
            <w:tcBorders>
              <w:left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714" w:type="dxa"/>
            <w:gridSpan w:val="8"/>
            <w:shd w:val="clear" w:color="auto" w:fill="F7CAAC"/>
          </w:tcPr>
          <w:p w:rsidR="00D14B24" w:rsidRDefault="00D14B24" w:rsidP="00D14B24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795" w:type="dxa"/>
            <w:gridSpan w:val="5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14B24" w:rsidTr="000E5621">
        <w:trPr>
          <w:cantSplit/>
          <w:trHeight w:val="70"/>
        </w:trPr>
        <w:tc>
          <w:tcPr>
            <w:tcW w:w="3436" w:type="dxa"/>
            <w:gridSpan w:val="14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308" w:type="dxa"/>
            <w:gridSpan w:val="16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17" w:type="dxa"/>
            <w:gridSpan w:val="26"/>
            <w:tcBorders>
              <w:right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53" w:type="dxa"/>
            <w:gridSpan w:val="10"/>
            <w:vMerge w:val="restart"/>
            <w:tcBorders>
              <w:left w:val="single" w:sz="12" w:space="0" w:color="auto"/>
            </w:tcBorders>
          </w:tcPr>
          <w:p w:rsidR="00D14B24" w:rsidRPr="00464F34" w:rsidRDefault="00D14B24" w:rsidP="00D14B24">
            <w:pPr>
              <w:jc w:val="both"/>
              <w:rPr>
                <w:b/>
              </w:rPr>
            </w:pPr>
            <w:r w:rsidRPr="00464F34">
              <w:rPr>
                <w:b/>
              </w:rPr>
              <w:t>0</w:t>
            </w:r>
          </w:p>
        </w:tc>
        <w:tc>
          <w:tcPr>
            <w:tcW w:w="714" w:type="dxa"/>
            <w:gridSpan w:val="8"/>
            <w:vMerge w:val="restart"/>
          </w:tcPr>
          <w:p w:rsidR="00D14B24" w:rsidRPr="00464F34" w:rsidRDefault="00D14B24" w:rsidP="00D14B24">
            <w:pPr>
              <w:jc w:val="both"/>
              <w:rPr>
                <w:b/>
              </w:rPr>
            </w:pPr>
            <w:r w:rsidRPr="00464F34">
              <w:rPr>
                <w:b/>
              </w:rPr>
              <w:t>0</w:t>
            </w:r>
          </w:p>
        </w:tc>
        <w:tc>
          <w:tcPr>
            <w:tcW w:w="795" w:type="dxa"/>
            <w:gridSpan w:val="5"/>
            <w:vMerge w:val="restart"/>
          </w:tcPr>
          <w:p w:rsidR="00D14B24" w:rsidRPr="00D73FFF" w:rsidRDefault="00D14B24" w:rsidP="00D14B24">
            <w:pPr>
              <w:jc w:val="both"/>
              <w:rPr>
                <w:b/>
                <w:sz w:val="18"/>
                <w:szCs w:val="18"/>
              </w:rPr>
            </w:pPr>
            <w:r w:rsidRPr="00D73FFF">
              <w:rPr>
                <w:b/>
                <w:sz w:val="18"/>
                <w:szCs w:val="18"/>
              </w:rPr>
              <w:t>neevid.</w:t>
            </w:r>
          </w:p>
        </w:tc>
      </w:tr>
      <w:tr w:rsidR="00D14B24" w:rsidTr="000E5621">
        <w:trPr>
          <w:trHeight w:val="205"/>
        </w:trPr>
        <w:tc>
          <w:tcPr>
            <w:tcW w:w="3436" w:type="dxa"/>
            <w:gridSpan w:val="14"/>
          </w:tcPr>
          <w:p w:rsidR="00D14B24" w:rsidRPr="00F55552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2308" w:type="dxa"/>
            <w:gridSpan w:val="16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2317" w:type="dxa"/>
            <w:gridSpan w:val="26"/>
            <w:tcBorders>
              <w:right w:val="single" w:sz="12" w:space="0" w:color="auto"/>
            </w:tcBorders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653" w:type="dxa"/>
            <w:gridSpan w:val="10"/>
            <w:vMerge/>
            <w:tcBorders>
              <w:left w:val="single" w:sz="12" w:space="0" w:color="auto"/>
            </w:tcBorders>
            <w:vAlign w:val="center"/>
          </w:tcPr>
          <w:p w:rsidR="00D14B24" w:rsidRDefault="00D14B24" w:rsidP="00D14B24">
            <w:pPr>
              <w:rPr>
                <w:b/>
              </w:rPr>
            </w:pPr>
          </w:p>
        </w:tc>
        <w:tc>
          <w:tcPr>
            <w:tcW w:w="714" w:type="dxa"/>
            <w:gridSpan w:val="8"/>
            <w:vMerge/>
            <w:vAlign w:val="center"/>
          </w:tcPr>
          <w:p w:rsidR="00D14B24" w:rsidRDefault="00D14B24" w:rsidP="00D14B24">
            <w:pPr>
              <w:rPr>
                <w:b/>
              </w:rPr>
            </w:pPr>
          </w:p>
        </w:tc>
        <w:tc>
          <w:tcPr>
            <w:tcW w:w="795" w:type="dxa"/>
            <w:gridSpan w:val="5"/>
            <w:vMerge/>
            <w:vAlign w:val="center"/>
          </w:tcPr>
          <w:p w:rsidR="00D14B24" w:rsidRDefault="00D14B24" w:rsidP="00D14B24">
            <w:pPr>
              <w:rPr>
                <w:b/>
              </w:rPr>
            </w:pPr>
          </w:p>
        </w:tc>
      </w:tr>
      <w:tr w:rsidR="00D14B24" w:rsidTr="000E5621">
        <w:tc>
          <w:tcPr>
            <w:tcW w:w="10223" w:type="dxa"/>
            <w:gridSpan w:val="79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14B24" w:rsidTr="000E5621">
        <w:trPr>
          <w:trHeight w:val="283"/>
        </w:trPr>
        <w:tc>
          <w:tcPr>
            <w:tcW w:w="10223" w:type="dxa"/>
            <w:gridSpan w:val="79"/>
          </w:tcPr>
          <w:p w:rsidR="00D14B24" w:rsidRPr="00EA245C" w:rsidRDefault="00D14B24" w:rsidP="00F64EE2">
            <w:pPr>
              <w:pStyle w:val="Normlnweb"/>
              <w:spacing w:before="80" w:beforeAutospacing="0" w:after="120" w:afterAutospacing="0"/>
              <w:jc w:val="both"/>
              <w:rPr>
                <w:sz w:val="21"/>
                <w:szCs w:val="21"/>
              </w:rPr>
            </w:pPr>
            <w:r w:rsidRPr="00EA245C">
              <w:rPr>
                <w:caps/>
                <w:sz w:val="21"/>
                <w:szCs w:val="21"/>
              </w:rPr>
              <w:t xml:space="preserve">Gál, R., Stratilová, Z., </w:t>
            </w:r>
            <w:r w:rsidRPr="00EA245C">
              <w:rPr>
                <w:b/>
                <w:caps/>
                <w:sz w:val="21"/>
                <w:szCs w:val="21"/>
              </w:rPr>
              <w:t>Polášek, Z.</w:t>
            </w:r>
            <w:r w:rsidRPr="00EA245C">
              <w:rPr>
                <w:caps/>
                <w:sz w:val="21"/>
                <w:szCs w:val="21"/>
              </w:rPr>
              <w:t xml:space="preserve"> </w:t>
            </w:r>
            <w:r w:rsidRPr="00EA245C">
              <w:rPr>
                <w:b/>
                <w:caps/>
                <w:sz w:val="21"/>
                <w:szCs w:val="21"/>
              </w:rPr>
              <w:t>(10%)</w:t>
            </w:r>
            <w:r w:rsidRPr="00EA245C">
              <w:rPr>
                <w:caps/>
                <w:sz w:val="21"/>
                <w:szCs w:val="21"/>
              </w:rPr>
              <w:t>, Brychtová, M.:</w:t>
            </w:r>
            <w:r w:rsidRPr="00EA245C">
              <w:rPr>
                <w:sz w:val="21"/>
                <w:szCs w:val="21"/>
              </w:rPr>
              <w:t xml:space="preserve"> Gastronomická příprava a posouzení kvality pokrmů z hlemýždího masa. </w:t>
            </w:r>
            <w:r w:rsidRPr="00EA245C">
              <w:rPr>
                <w:i/>
                <w:sz w:val="21"/>
                <w:szCs w:val="21"/>
              </w:rPr>
              <w:t>Sborník příspěvků z IX. mezinárodní vědecké konference „Nové trendy v gastronomii, hotelnictví a cestovním ruchu</w:t>
            </w:r>
            <w:r w:rsidRPr="00EA245C">
              <w:rPr>
                <w:sz w:val="21"/>
                <w:szCs w:val="21"/>
              </w:rPr>
              <w:t xml:space="preserve">“, 57-63, </w:t>
            </w:r>
            <w:r w:rsidRPr="00EA245C">
              <w:rPr>
                <w:b/>
                <w:sz w:val="21"/>
                <w:szCs w:val="21"/>
              </w:rPr>
              <w:t>2016</w:t>
            </w:r>
            <w:r w:rsidRPr="00EA245C">
              <w:rPr>
                <w:sz w:val="21"/>
                <w:szCs w:val="21"/>
              </w:rPr>
              <w:t>.</w:t>
            </w:r>
            <w:r w:rsidRPr="00EA245C">
              <w:rPr>
                <w:b/>
                <w:sz w:val="21"/>
                <w:szCs w:val="21"/>
              </w:rPr>
              <w:t xml:space="preserve"> </w:t>
            </w:r>
            <w:r w:rsidRPr="00EA245C">
              <w:rPr>
                <w:sz w:val="21"/>
                <w:szCs w:val="21"/>
              </w:rPr>
              <w:t xml:space="preserve">ISBN 978-80-87300-89-3. </w:t>
            </w:r>
          </w:p>
          <w:p w:rsidR="00D14B24" w:rsidRPr="00EA245C" w:rsidRDefault="00D14B24" w:rsidP="004066E7">
            <w:pPr>
              <w:pStyle w:val="Normlnweb"/>
              <w:spacing w:before="0" w:beforeAutospacing="0" w:after="120" w:afterAutospacing="0"/>
              <w:jc w:val="both"/>
              <w:rPr>
                <w:sz w:val="21"/>
                <w:szCs w:val="21"/>
              </w:rPr>
            </w:pPr>
            <w:r w:rsidRPr="00EA245C">
              <w:rPr>
                <w:caps/>
                <w:sz w:val="21"/>
                <w:szCs w:val="21"/>
              </w:rPr>
              <w:t xml:space="preserve">Gál, R., Zderčíková, E., Brychtová, M., </w:t>
            </w:r>
            <w:r w:rsidRPr="00EA245C">
              <w:rPr>
                <w:b/>
                <w:caps/>
                <w:sz w:val="21"/>
                <w:szCs w:val="21"/>
              </w:rPr>
              <w:t>Polášek, Z. (10%)</w:t>
            </w:r>
            <w:r w:rsidRPr="00EA245C">
              <w:rPr>
                <w:caps/>
                <w:sz w:val="21"/>
                <w:szCs w:val="21"/>
              </w:rPr>
              <w:t>:</w:t>
            </w:r>
            <w:r w:rsidRPr="00EA245C">
              <w:rPr>
                <w:sz w:val="21"/>
                <w:szCs w:val="21"/>
              </w:rPr>
              <w:t xml:space="preserve"> Posouzení ztrát hmotnosti tepelně opracovaných masných výrobků v průběhu technologického zpracování. </w:t>
            </w:r>
            <w:r w:rsidRPr="00EA245C">
              <w:rPr>
                <w:i/>
                <w:sz w:val="21"/>
                <w:szCs w:val="21"/>
              </w:rPr>
              <w:t xml:space="preserve">Sborník příspěvků XLII. konference o jakosti potravin a potravinových surovin, </w:t>
            </w:r>
            <w:r w:rsidRPr="00EA245C">
              <w:rPr>
                <w:sz w:val="21"/>
                <w:szCs w:val="21"/>
              </w:rPr>
              <w:t xml:space="preserve">142-152, </w:t>
            </w:r>
            <w:r w:rsidRPr="00EA245C">
              <w:rPr>
                <w:b/>
                <w:sz w:val="21"/>
                <w:szCs w:val="21"/>
              </w:rPr>
              <w:t>2016</w:t>
            </w:r>
            <w:r w:rsidRPr="00EA245C">
              <w:rPr>
                <w:sz w:val="21"/>
                <w:szCs w:val="21"/>
              </w:rPr>
              <w:t xml:space="preserve">. ISBN 978-80-7509-405-6. </w:t>
            </w:r>
          </w:p>
          <w:p w:rsidR="00D14B24" w:rsidRPr="00EA245C" w:rsidRDefault="00D14B24" w:rsidP="004066E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color w:val="000000"/>
                <w:sz w:val="21"/>
                <w:szCs w:val="21"/>
              </w:rPr>
            </w:pPr>
            <w:r w:rsidRPr="00EA245C">
              <w:rPr>
                <w:caps/>
                <w:sz w:val="21"/>
                <w:szCs w:val="21"/>
              </w:rPr>
              <w:t xml:space="preserve">Gál, R., Stratilová, Z., </w:t>
            </w:r>
            <w:r w:rsidRPr="00EA245C">
              <w:rPr>
                <w:b/>
                <w:caps/>
                <w:sz w:val="21"/>
                <w:szCs w:val="21"/>
              </w:rPr>
              <w:t>Polášek, Z.</w:t>
            </w:r>
            <w:r w:rsidRPr="00EA245C">
              <w:rPr>
                <w:caps/>
                <w:sz w:val="21"/>
                <w:szCs w:val="21"/>
              </w:rPr>
              <w:t xml:space="preserve"> </w:t>
            </w:r>
            <w:r w:rsidRPr="00EA245C">
              <w:rPr>
                <w:b/>
                <w:caps/>
                <w:sz w:val="21"/>
                <w:szCs w:val="21"/>
              </w:rPr>
              <w:t>(10%)</w:t>
            </w:r>
            <w:r w:rsidRPr="00EA245C">
              <w:rPr>
                <w:caps/>
                <w:sz w:val="21"/>
                <w:szCs w:val="21"/>
              </w:rPr>
              <w:t>, Brychtová, M.:</w:t>
            </w:r>
            <w:r w:rsidRPr="00EA245C">
              <w:rPr>
                <w:sz w:val="21"/>
                <w:szCs w:val="21"/>
              </w:rPr>
              <w:t xml:space="preserve"> </w:t>
            </w:r>
            <w:r w:rsidRPr="00EA245C">
              <w:rPr>
                <w:color w:val="000000"/>
                <w:sz w:val="21"/>
                <w:szCs w:val="21"/>
              </w:rPr>
              <w:t xml:space="preserve">Hodnocení gastronomické jakosti pokrmů z hledmýždího masa. </w:t>
            </w:r>
            <w:r w:rsidRPr="00EA245C">
              <w:rPr>
                <w:i/>
                <w:color w:val="000000"/>
                <w:sz w:val="21"/>
                <w:szCs w:val="21"/>
              </w:rPr>
              <w:t>Journal of Tourism, Hospitality and Commerce</w:t>
            </w:r>
            <w:r w:rsidRPr="00EA245C">
              <w:rPr>
                <w:color w:val="000000"/>
                <w:sz w:val="21"/>
                <w:szCs w:val="21"/>
              </w:rPr>
              <w:t xml:space="preserve"> VII(1), 27-33, </w:t>
            </w:r>
            <w:r w:rsidRPr="00EA245C">
              <w:rPr>
                <w:b/>
                <w:sz w:val="21"/>
                <w:szCs w:val="21"/>
              </w:rPr>
              <w:t>2016</w:t>
            </w:r>
            <w:r w:rsidRPr="00EA245C">
              <w:rPr>
                <w:sz w:val="21"/>
                <w:szCs w:val="21"/>
              </w:rPr>
              <w:t xml:space="preserve">. </w:t>
            </w:r>
            <w:r w:rsidRPr="00EA245C">
              <w:rPr>
                <w:color w:val="000000"/>
                <w:sz w:val="21"/>
                <w:szCs w:val="21"/>
              </w:rPr>
              <w:t xml:space="preserve">ISSN 1804-3836. </w:t>
            </w:r>
          </w:p>
          <w:p w:rsidR="00D14B24" w:rsidRPr="00EA245C" w:rsidRDefault="00D14B24" w:rsidP="004066E7">
            <w:pPr>
              <w:pStyle w:val="FormtovanvHTML"/>
              <w:spacing w:after="12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A245C">
              <w:rPr>
                <w:rFonts w:ascii="Times New Roman" w:hAnsi="Times New Roman" w:cs="Times New Roman"/>
                <w:caps/>
                <w:sz w:val="21"/>
                <w:szCs w:val="21"/>
              </w:rPr>
              <w:t xml:space="preserve">Černíková, M., Gál, R., </w:t>
            </w:r>
            <w:r w:rsidRPr="00EA245C">
              <w:rPr>
                <w:rFonts w:ascii="Times New Roman" w:hAnsi="Times New Roman" w:cs="Times New Roman"/>
                <w:b/>
                <w:caps/>
                <w:sz w:val="21"/>
                <w:szCs w:val="21"/>
              </w:rPr>
              <w:t>Polášek, Z. (10%)</w:t>
            </w:r>
            <w:r w:rsidRPr="00EA245C">
              <w:rPr>
                <w:rFonts w:ascii="Times New Roman" w:hAnsi="Times New Roman" w:cs="Times New Roman"/>
                <w:caps/>
                <w:sz w:val="21"/>
                <w:szCs w:val="21"/>
              </w:rPr>
              <w:t>,</w:t>
            </w:r>
            <w:r w:rsidRPr="00EA245C">
              <w:rPr>
                <w:rFonts w:ascii="Times New Roman" w:hAnsi="Times New Roman" w:cs="Times New Roman"/>
                <w:b/>
                <w:caps/>
                <w:sz w:val="21"/>
                <w:szCs w:val="21"/>
              </w:rPr>
              <w:t xml:space="preserve"> </w:t>
            </w:r>
            <w:r w:rsidRPr="00EA245C">
              <w:rPr>
                <w:rFonts w:ascii="Times New Roman" w:hAnsi="Times New Roman" w:cs="Times New Roman"/>
                <w:caps/>
                <w:sz w:val="21"/>
                <w:szCs w:val="21"/>
              </w:rPr>
              <w:t>Janíček, M., Pachlová, V., Buňka, F.:</w:t>
            </w:r>
            <w:r w:rsidRPr="00EA245C">
              <w:rPr>
                <w:rFonts w:ascii="Times New Roman" w:hAnsi="Times New Roman" w:cs="Times New Roman"/>
                <w:sz w:val="21"/>
                <w:szCs w:val="21"/>
              </w:rPr>
              <w:t xml:space="preserve"> Comparison of the nutrient composition, biogenic amines and selected functional parameters of meat from different parts of Nile crocodile (Crocodylus niloticus). </w:t>
            </w:r>
            <w:r w:rsidRPr="00EA245C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Journal of Food Composition and Analysis </w:t>
            </w:r>
            <w:r w:rsidRPr="00EA245C">
              <w:rPr>
                <w:rFonts w:ascii="Times New Roman" w:hAnsi="Times New Roman" w:cs="Times New Roman"/>
                <w:sz w:val="21"/>
                <w:szCs w:val="21"/>
              </w:rPr>
              <w:t xml:space="preserve">43, 82-87, </w:t>
            </w:r>
            <w:r w:rsidRPr="00EA245C">
              <w:rPr>
                <w:rFonts w:ascii="Times New Roman" w:hAnsi="Times New Roman" w:cs="Times New Roman"/>
                <w:b/>
                <w:sz w:val="21"/>
                <w:szCs w:val="21"/>
              </w:rPr>
              <w:t>2015</w:t>
            </w:r>
            <w:r w:rsidRPr="00EA245C">
              <w:rPr>
                <w:rFonts w:ascii="Times New Roman" w:hAnsi="Times New Roman" w:cs="Times New Roman"/>
                <w:sz w:val="21"/>
                <w:szCs w:val="21"/>
              </w:rPr>
              <w:t xml:space="preserve">. ISSN 0889-1575. </w:t>
            </w:r>
          </w:p>
          <w:p w:rsidR="00D14B24" w:rsidRDefault="00D14B24" w:rsidP="00F64EE2">
            <w:pPr>
              <w:pStyle w:val="FormtovanvHTML"/>
              <w:spacing w:after="80"/>
              <w:jc w:val="both"/>
              <w:rPr>
                <w:b/>
              </w:rPr>
            </w:pPr>
            <w:r w:rsidRPr="00EA245C">
              <w:rPr>
                <w:rFonts w:ascii="Times New Roman" w:hAnsi="Times New Roman" w:cs="Times New Roman"/>
                <w:caps/>
                <w:sz w:val="21"/>
                <w:szCs w:val="21"/>
              </w:rPr>
              <w:t xml:space="preserve">Gál, R., </w:t>
            </w:r>
            <w:r w:rsidRPr="00EA245C">
              <w:rPr>
                <w:rFonts w:ascii="Times New Roman" w:hAnsi="Times New Roman" w:cs="Times New Roman"/>
                <w:b/>
                <w:caps/>
                <w:sz w:val="21"/>
                <w:szCs w:val="21"/>
              </w:rPr>
              <w:t>Polášek, Z. (25%)</w:t>
            </w:r>
            <w:r w:rsidRPr="00EA245C">
              <w:rPr>
                <w:rFonts w:ascii="Times New Roman" w:hAnsi="Times New Roman" w:cs="Times New Roman"/>
                <w:caps/>
                <w:sz w:val="21"/>
                <w:szCs w:val="21"/>
              </w:rPr>
              <w:t>, Katina, J., Kovář, J., Šiška, L., Buňka, F.:</w:t>
            </w:r>
            <w:r w:rsidRPr="00EA245C">
              <w:rPr>
                <w:rFonts w:ascii="Times New Roman" w:hAnsi="Times New Roman" w:cs="Times New Roman"/>
                <w:sz w:val="21"/>
                <w:szCs w:val="21"/>
              </w:rPr>
              <w:t xml:space="preserve"> Možnosti stanovení obsahu bílkovin v mase. </w:t>
            </w:r>
            <w:r w:rsidRPr="00EA245C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Bezpečnosť a kontrola potravín. </w:t>
            </w:r>
            <w:r w:rsidRPr="00EA245C">
              <w:rPr>
                <w:rFonts w:ascii="Times New Roman" w:hAnsi="Times New Roman" w:cs="Times New Roman"/>
                <w:sz w:val="21"/>
                <w:szCs w:val="21"/>
              </w:rPr>
              <w:t xml:space="preserve">Nitra, Smolenic, </w:t>
            </w:r>
            <w:r w:rsidRPr="00EA245C">
              <w:rPr>
                <w:rFonts w:ascii="Times New Roman" w:hAnsi="Times New Roman" w:cs="Times New Roman"/>
                <w:b/>
                <w:sz w:val="21"/>
                <w:szCs w:val="21"/>
              </w:rPr>
              <w:t>2015</w:t>
            </w:r>
            <w:r w:rsidRPr="00EA245C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Pr="00A134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14B24" w:rsidTr="000E5621">
        <w:trPr>
          <w:trHeight w:val="218"/>
        </w:trPr>
        <w:tc>
          <w:tcPr>
            <w:tcW w:w="10223" w:type="dxa"/>
            <w:gridSpan w:val="79"/>
            <w:shd w:val="clear" w:color="auto" w:fill="F7CAAC"/>
          </w:tcPr>
          <w:p w:rsidR="00D14B24" w:rsidRDefault="00D14B24" w:rsidP="00D14B24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14B24" w:rsidTr="000E5621">
        <w:trPr>
          <w:trHeight w:val="328"/>
        </w:trPr>
        <w:tc>
          <w:tcPr>
            <w:tcW w:w="10223" w:type="dxa"/>
            <w:gridSpan w:val="79"/>
          </w:tcPr>
          <w:p w:rsidR="00D14B24" w:rsidRPr="00A13455" w:rsidRDefault="00D14B24" w:rsidP="00D14B24">
            <w:pPr>
              <w:rPr>
                <w:b/>
              </w:rPr>
            </w:pPr>
            <w:r w:rsidRPr="00A13455">
              <w:rPr>
                <w:rFonts w:ascii="TimesNewRomanPSMT" w:eastAsia="Calibri" w:hAnsi="TimesNewRomanPSMT" w:cs="TimesNewRomanPSMT"/>
                <w:b/>
                <w:sz w:val="22"/>
                <w:szCs w:val="22"/>
              </w:rPr>
              <w:t>---</w:t>
            </w:r>
          </w:p>
          <w:p w:rsidR="00D14B24" w:rsidRDefault="00D14B24" w:rsidP="00D14B24">
            <w:pPr>
              <w:rPr>
                <w:b/>
              </w:rPr>
            </w:pPr>
          </w:p>
          <w:p w:rsidR="00D14B24" w:rsidRDefault="00D14B24" w:rsidP="00D14B24">
            <w:pPr>
              <w:rPr>
                <w:b/>
              </w:rPr>
            </w:pPr>
          </w:p>
          <w:p w:rsidR="001554AE" w:rsidRDefault="001554AE" w:rsidP="00D14B24">
            <w:pPr>
              <w:rPr>
                <w:b/>
              </w:rPr>
            </w:pPr>
          </w:p>
        </w:tc>
      </w:tr>
      <w:tr w:rsidR="00D14B24" w:rsidTr="000E5621">
        <w:trPr>
          <w:cantSplit/>
          <w:trHeight w:val="470"/>
        </w:trPr>
        <w:tc>
          <w:tcPr>
            <w:tcW w:w="2583" w:type="dxa"/>
            <w:gridSpan w:val="5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80" w:type="dxa"/>
            <w:gridSpan w:val="38"/>
          </w:tcPr>
          <w:p w:rsidR="00D14B24" w:rsidRDefault="00D14B24" w:rsidP="00D14B24">
            <w:pPr>
              <w:jc w:val="both"/>
            </w:pPr>
          </w:p>
        </w:tc>
        <w:tc>
          <w:tcPr>
            <w:tcW w:w="808" w:type="dxa"/>
            <w:gridSpan w:val="14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152" w:type="dxa"/>
            <w:gridSpan w:val="22"/>
          </w:tcPr>
          <w:p w:rsidR="00D14B24" w:rsidRDefault="00D14B24" w:rsidP="00D14B24">
            <w:pPr>
              <w:jc w:val="both"/>
            </w:pPr>
          </w:p>
        </w:tc>
      </w:tr>
      <w:tr w:rsidR="00D14B24" w:rsidTr="000E5621">
        <w:tc>
          <w:tcPr>
            <w:tcW w:w="10223" w:type="dxa"/>
            <w:gridSpan w:val="79"/>
            <w:tcBorders>
              <w:bottom w:val="double" w:sz="4" w:space="0" w:color="auto"/>
            </w:tcBorders>
            <w:shd w:val="clear" w:color="auto" w:fill="BDD6EE"/>
          </w:tcPr>
          <w:p w:rsidR="00D14B24" w:rsidRDefault="00D14B24" w:rsidP="00D14B24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D14B24" w:rsidRPr="00A405B4" w:rsidTr="000E5621">
        <w:tc>
          <w:tcPr>
            <w:tcW w:w="2583" w:type="dxa"/>
            <w:gridSpan w:val="5"/>
            <w:tcBorders>
              <w:top w:val="double" w:sz="4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640" w:type="dxa"/>
            <w:gridSpan w:val="74"/>
          </w:tcPr>
          <w:p w:rsidR="00D14B24" w:rsidRPr="00A405B4" w:rsidRDefault="00D14B24" w:rsidP="00D14B24">
            <w:pPr>
              <w:jc w:val="both"/>
            </w:pPr>
            <w:r w:rsidRPr="00A405B4">
              <w:t>Univerzita Tomáše Bati ve Zlíně</w:t>
            </w:r>
          </w:p>
        </w:tc>
      </w:tr>
      <w:tr w:rsidR="00D14B24" w:rsidRPr="00A405B4" w:rsidTr="000E5621">
        <w:tc>
          <w:tcPr>
            <w:tcW w:w="2583" w:type="dxa"/>
            <w:gridSpan w:val="5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640" w:type="dxa"/>
            <w:gridSpan w:val="74"/>
          </w:tcPr>
          <w:p w:rsidR="00D14B24" w:rsidRPr="00A405B4" w:rsidRDefault="00D14B24" w:rsidP="00D14B24">
            <w:pPr>
              <w:jc w:val="both"/>
            </w:pPr>
            <w:r w:rsidRPr="00A405B4">
              <w:t>Fakulta technologická</w:t>
            </w:r>
          </w:p>
        </w:tc>
      </w:tr>
      <w:tr w:rsidR="00D14B24" w:rsidTr="000E5621">
        <w:tc>
          <w:tcPr>
            <w:tcW w:w="2583" w:type="dxa"/>
            <w:gridSpan w:val="5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640" w:type="dxa"/>
            <w:gridSpan w:val="74"/>
          </w:tcPr>
          <w:p w:rsidR="00D14B24" w:rsidRDefault="00D14B24" w:rsidP="00D14B24">
            <w:pPr>
              <w:jc w:val="both"/>
            </w:pPr>
            <w:r>
              <w:t>Technologie potravin</w:t>
            </w:r>
          </w:p>
        </w:tc>
      </w:tr>
      <w:tr w:rsidR="00D14B24" w:rsidTr="000E5621">
        <w:tc>
          <w:tcPr>
            <w:tcW w:w="2583" w:type="dxa"/>
            <w:gridSpan w:val="5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80" w:type="dxa"/>
            <w:gridSpan w:val="38"/>
          </w:tcPr>
          <w:p w:rsidR="00D14B24" w:rsidRPr="00B96B61" w:rsidRDefault="00D14B24" w:rsidP="00D14B24">
            <w:pPr>
              <w:jc w:val="both"/>
              <w:rPr>
                <w:b/>
              </w:rPr>
            </w:pPr>
            <w:bookmarkStart w:id="77" w:name="Ponížil"/>
            <w:bookmarkEnd w:id="77"/>
            <w:r w:rsidRPr="00B96B61">
              <w:rPr>
                <w:b/>
              </w:rPr>
              <w:t>Petr Ponížil</w:t>
            </w:r>
          </w:p>
        </w:tc>
        <w:tc>
          <w:tcPr>
            <w:tcW w:w="732" w:type="dxa"/>
            <w:gridSpan w:val="10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228" w:type="dxa"/>
            <w:gridSpan w:val="26"/>
          </w:tcPr>
          <w:p w:rsidR="00D14B24" w:rsidRDefault="00D14B24" w:rsidP="00D14B24">
            <w:pPr>
              <w:jc w:val="both"/>
            </w:pPr>
            <w:r>
              <w:t>doc. RNDr., Ph.D.</w:t>
            </w:r>
          </w:p>
        </w:tc>
      </w:tr>
      <w:tr w:rsidR="00D14B24" w:rsidRPr="00C32277" w:rsidTr="000E5621">
        <w:tc>
          <w:tcPr>
            <w:tcW w:w="2583" w:type="dxa"/>
            <w:gridSpan w:val="5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53" w:type="dxa"/>
            <w:gridSpan w:val="9"/>
          </w:tcPr>
          <w:p w:rsidR="00D14B24" w:rsidRDefault="00D14B24" w:rsidP="00D14B24">
            <w:pPr>
              <w:jc w:val="both"/>
            </w:pPr>
            <w:r>
              <w:t>1965</w:t>
            </w:r>
          </w:p>
        </w:tc>
        <w:tc>
          <w:tcPr>
            <w:tcW w:w="1612" w:type="dxa"/>
            <w:gridSpan w:val="6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180" w:type="dxa"/>
            <w:gridSpan w:val="16"/>
          </w:tcPr>
          <w:p w:rsidR="00D14B24" w:rsidRDefault="00D14B24" w:rsidP="00D14B24">
            <w:pPr>
              <w:jc w:val="both"/>
            </w:pPr>
            <w:r w:rsidRPr="00043C7F">
              <w:t>pp.</w:t>
            </w:r>
          </w:p>
        </w:tc>
        <w:tc>
          <w:tcPr>
            <w:tcW w:w="1035" w:type="dxa"/>
            <w:gridSpan w:val="7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32" w:type="dxa"/>
            <w:gridSpan w:val="10"/>
          </w:tcPr>
          <w:p w:rsidR="00D14B24" w:rsidRDefault="00D14B24" w:rsidP="00D14B24">
            <w:pPr>
              <w:jc w:val="both"/>
            </w:pPr>
            <w:r w:rsidRPr="00043C7F">
              <w:t>40</w:t>
            </w:r>
          </w:p>
        </w:tc>
        <w:tc>
          <w:tcPr>
            <w:tcW w:w="639" w:type="dxa"/>
            <w:gridSpan w:val="12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89" w:type="dxa"/>
            <w:gridSpan w:val="14"/>
          </w:tcPr>
          <w:p w:rsidR="00D14B24" w:rsidRPr="00C32277" w:rsidRDefault="00D14B24" w:rsidP="00D14B24">
            <w:pPr>
              <w:jc w:val="both"/>
              <w:rPr>
                <w:highlight w:val="green"/>
              </w:rPr>
            </w:pPr>
            <w:r w:rsidRPr="00043C7F">
              <w:t>N</w:t>
            </w:r>
          </w:p>
        </w:tc>
      </w:tr>
      <w:tr w:rsidR="00D14B24" w:rsidRPr="00C32277" w:rsidTr="000E5621">
        <w:tc>
          <w:tcPr>
            <w:tcW w:w="5048" w:type="dxa"/>
            <w:gridSpan w:val="20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180" w:type="dxa"/>
            <w:gridSpan w:val="16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1035" w:type="dxa"/>
            <w:gridSpan w:val="7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32" w:type="dxa"/>
            <w:gridSpan w:val="10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639" w:type="dxa"/>
            <w:gridSpan w:val="12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89" w:type="dxa"/>
            <w:gridSpan w:val="14"/>
          </w:tcPr>
          <w:p w:rsidR="00D14B24" w:rsidRPr="00C32277" w:rsidRDefault="00D14B24" w:rsidP="00D14B24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D14B24" w:rsidTr="000E5621">
        <w:tc>
          <w:tcPr>
            <w:tcW w:w="6228" w:type="dxa"/>
            <w:gridSpan w:val="36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67" w:type="dxa"/>
            <w:gridSpan w:val="17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228" w:type="dxa"/>
            <w:gridSpan w:val="26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14B24" w:rsidTr="000E5621">
        <w:tc>
          <w:tcPr>
            <w:tcW w:w="6228" w:type="dxa"/>
            <w:gridSpan w:val="36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1767" w:type="dxa"/>
            <w:gridSpan w:val="17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2228" w:type="dxa"/>
            <w:gridSpan w:val="26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</w:tr>
      <w:tr w:rsidR="00D14B24" w:rsidTr="000E5621">
        <w:tc>
          <w:tcPr>
            <w:tcW w:w="6228" w:type="dxa"/>
            <w:gridSpan w:val="36"/>
          </w:tcPr>
          <w:p w:rsidR="00D14B24" w:rsidRDefault="00D14B24" w:rsidP="00D14B24">
            <w:pPr>
              <w:jc w:val="both"/>
            </w:pPr>
          </w:p>
        </w:tc>
        <w:tc>
          <w:tcPr>
            <w:tcW w:w="1767" w:type="dxa"/>
            <w:gridSpan w:val="17"/>
          </w:tcPr>
          <w:p w:rsidR="00D14B24" w:rsidRDefault="00D14B24" w:rsidP="00D14B24">
            <w:pPr>
              <w:jc w:val="both"/>
            </w:pPr>
          </w:p>
        </w:tc>
        <w:tc>
          <w:tcPr>
            <w:tcW w:w="2228" w:type="dxa"/>
            <w:gridSpan w:val="26"/>
          </w:tcPr>
          <w:p w:rsidR="00D14B24" w:rsidRDefault="00D14B24" w:rsidP="00D14B24">
            <w:pPr>
              <w:jc w:val="both"/>
            </w:pPr>
          </w:p>
        </w:tc>
      </w:tr>
      <w:tr w:rsidR="00D14B24" w:rsidTr="000E5621">
        <w:tc>
          <w:tcPr>
            <w:tcW w:w="6228" w:type="dxa"/>
            <w:gridSpan w:val="36"/>
          </w:tcPr>
          <w:p w:rsidR="00D14B24" w:rsidRDefault="00D14B24" w:rsidP="00D14B24">
            <w:pPr>
              <w:jc w:val="both"/>
            </w:pPr>
          </w:p>
        </w:tc>
        <w:tc>
          <w:tcPr>
            <w:tcW w:w="1767" w:type="dxa"/>
            <w:gridSpan w:val="17"/>
          </w:tcPr>
          <w:p w:rsidR="00D14B24" w:rsidRDefault="00D14B24" w:rsidP="00D14B24">
            <w:pPr>
              <w:jc w:val="both"/>
            </w:pPr>
          </w:p>
        </w:tc>
        <w:tc>
          <w:tcPr>
            <w:tcW w:w="2228" w:type="dxa"/>
            <w:gridSpan w:val="26"/>
          </w:tcPr>
          <w:p w:rsidR="00D14B24" w:rsidRDefault="00D14B24" w:rsidP="00D14B24">
            <w:pPr>
              <w:jc w:val="both"/>
            </w:pPr>
          </w:p>
        </w:tc>
      </w:tr>
      <w:tr w:rsidR="00D14B24" w:rsidTr="000E5621">
        <w:tc>
          <w:tcPr>
            <w:tcW w:w="6228" w:type="dxa"/>
            <w:gridSpan w:val="36"/>
          </w:tcPr>
          <w:p w:rsidR="00D14B24" w:rsidRDefault="00D14B24" w:rsidP="00D14B24">
            <w:pPr>
              <w:jc w:val="both"/>
            </w:pPr>
          </w:p>
        </w:tc>
        <w:tc>
          <w:tcPr>
            <w:tcW w:w="1767" w:type="dxa"/>
            <w:gridSpan w:val="17"/>
          </w:tcPr>
          <w:p w:rsidR="00D14B24" w:rsidRDefault="00D14B24" w:rsidP="00D14B24">
            <w:pPr>
              <w:jc w:val="both"/>
            </w:pPr>
          </w:p>
        </w:tc>
        <w:tc>
          <w:tcPr>
            <w:tcW w:w="2228" w:type="dxa"/>
            <w:gridSpan w:val="26"/>
          </w:tcPr>
          <w:p w:rsidR="00D14B24" w:rsidRDefault="00D14B24" w:rsidP="00D14B24">
            <w:pPr>
              <w:jc w:val="both"/>
            </w:pPr>
          </w:p>
        </w:tc>
      </w:tr>
      <w:tr w:rsidR="00D14B24" w:rsidTr="000E5621">
        <w:tc>
          <w:tcPr>
            <w:tcW w:w="10223" w:type="dxa"/>
            <w:gridSpan w:val="79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14B24" w:rsidTr="000E5621">
        <w:trPr>
          <w:trHeight w:val="324"/>
        </w:trPr>
        <w:tc>
          <w:tcPr>
            <w:tcW w:w="10223" w:type="dxa"/>
            <w:gridSpan w:val="79"/>
            <w:tcBorders>
              <w:top w:val="nil"/>
            </w:tcBorders>
          </w:tcPr>
          <w:p w:rsidR="00D14B24" w:rsidRPr="00514769" w:rsidRDefault="001554AE" w:rsidP="00514769">
            <w:pPr>
              <w:pStyle w:val="Zkladntext"/>
              <w:spacing w:before="60" w:after="60"/>
              <w:ind w:left="0" w:right="108"/>
              <w:rPr>
                <w:sz w:val="21"/>
                <w:szCs w:val="21"/>
              </w:rPr>
            </w:pPr>
            <w:r w:rsidRPr="006608CE">
              <w:rPr>
                <w:sz w:val="21"/>
                <w:szCs w:val="21"/>
              </w:rPr>
              <w:t>Experiment Evaluation II</w:t>
            </w:r>
            <w:r w:rsidRPr="00514769">
              <w:rPr>
                <w:sz w:val="21"/>
                <w:szCs w:val="21"/>
              </w:rPr>
              <w:t xml:space="preserve"> </w:t>
            </w:r>
            <w:r w:rsidR="00514769" w:rsidRPr="00514769">
              <w:rPr>
                <w:sz w:val="21"/>
                <w:szCs w:val="21"/>
              </w:rPr>
              <w:t>(100% p)</w:t>
            </w:r>
          </w:p>
        </w:tc>
      </w:tr>
      <w:tr w:rsidR="00D14B24" w:rsidTr="000E5621">
        <w:tc>
          <w:tcPr>
            <w:tcW w:w="10223" w:type="dxa"/>
            <w:gridSpan w:val="79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14B24" w:rsidTr="000E5621">
        <w:trPr>
          <w:trHeight w:val="306"/>
        </w:trPr>
        <w:tc>
          <w:tcPr>
            <w:tcW w:w="10223" w:type="dxa"/>
            <w:gridSpan w:val="79"/>
          </w:tcPr>
          <w:p w:rsidR="00D14B24" w:rsidRPr="004066E7" w:rsidRDefault="00D14B24" w:rsidP="0000576C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4066E7">
              <w:rPr>
                <w:rFonts w:eastAsia="Calibri"/>
                <w:sz w:val="21"/>
                <w:szCs w:val="21"/>
              </w:rPr>
              <w:t xml:space="preserve">1999: VUT Brno, FT, SP Chemie a technologie materiálů, </w:t>
            </w:r>
            <w:r w:rsidRPr="004066E7">
              <w:rPr>
                <w:sz w:val="21"/>
                <w:szCs w:val="21"/>
              </w:rPr>
              <w:t>obor Technologie makromolekulárních látek, Ph.D.</w:t>
            </w:r>
          </w:p>
        </w:tc>
      </w:tr>
      <w:tr w:rsidR="00D14B24" w:rsidTr="000E5621">
        <w:tc>
          <w:tcPr>
            <w:tcW w:w="10223" w:type="dxa"/>
            <w:gridSpan w:val="79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14B24" w:rsidRPr="000554C1" w:rsidTr="000E5621">
        <w:trPr>
          <w:trHeight w:val="855"/>
        </w:trPr>
        <w:tc>
          <w:tcPr>
            <w:tcW w:w="10223" w:type="dxa"/>
            <w:gridSpan w:val="79"/>
          </w:tcPr>
          <w:p w:rsidR="00D14B24" w:rsidRPr="004066E7" w:rsidRDefault="00D14B24" w:rsidP="0000576C">
            <w:pPr>
              <w:spacing w:before="60" w:after="2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1988 – 1990: UJEP Brno (nyní MU Brno), PřF, odborný asistent laboratoře diagnostiky křemíku</w:t>
            </w:r>
          </w:p>
          <w:p w:rsidR="00D14B24" w:rsidRPr="000554C1" w:rsidRDefault="00D14B24" w:rsidP="004066E7">
            <w:pPr>
              <w:spacing w:before="20" w:after="60"/>
              <w:jc w:val="both"/>
              <w:rPr>
                <w:sz w:val="22"/>
                <w:szCs w:val="22"/>
              </w:rPr>
            </w:pPr>
            <w:r w:rsidRPr="004066E7">
              <w:rPr>
                <w:sz w:val="21"/>
                <w:szCs w:val="21"/>
              </w:rPr>
              <w:t>1990 – dosud: VUT Brno (nyní UTB Zlín), FT, odborný asistent, od r. 2003 docent, 2011 – 2015 proděkan pro pedagogickou činnost bakalářského studia</w:t>
            </w:r>
          </w:p>
        </w:tc>
      </w:tr>
      <w:tr w:rsidR="00D14B24" w:rsidTr="000E5621">
        <w:trPr>
          <w:trHeight w:val="250"/>
        </w:trPr>
        <w:tc>
          <w:tcPr>
            <w:tcW w:w="10223" w:type="dxa"/>
            <w:gridSpan w:val="79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14B24" w:rsidRPr="00CD75C4" w:rsidTr="000E5621">
        <w:trPr>
          <w:trHeight w:val="303"/>
        </w:trPr>
        <w:tc>
          <w:tcPr>
            <w:tcW w:w="10223" w:type="dxa"/>
            <w:gridSpan w:val="79"/>
          </w:tcPr>
          <w:p w:rsidR="00D14B24" w:rsidRPr="004066E7" w:rsidRDefault="00D14B24" w:rsidP="0000576C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4066E7">
              <w:rPr>
                <w:rFonts w:eastAsia="Calibri"/>
                <w:sz w:val="21"/>
                <w:szCs w:val="21"/>
              </w:rPr>
              <w:t xml:space="preserve">– </w:t>
            </w:r>
            <w:r w:rsidRPr="004066E7">
              <w:rPr>
                <w:sz w:val="21"/>
                <w:szCs w:val="21"/>
              </w:rPr>
              <w:t>2017: 2 DP, 3 DisP.</w:t>
            </w:r>
          </w:p>
        </w:tc>
      </w:tr>
      <w:tr w:rsidR="00D14B24" w:rsidTr="000E5621">
        <w:trPr>
          <w:cantSplit/>
        </w:trPr>
        <w:tc>
          <w:tcPr>
            <w:tcW w:w="3436" w:type="dxa"/>
            <w:gridSpan w:val="14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308" w:type="dxa"/>
            <w:gridSpan w:val="16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27" w:type="dxa"/>
            <w:gridSpan w:val="27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152" w:type="dxa"/>
            <w:gridSpan w:val="22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14B24" w:rsidTr="000E5621">
        <w:trPr>
          <w:cantSplit/>
        </w:trPr>
        <w:tc>
          <w:tcPr>
            <w:tcW w:w="3436" w:type="dxa"/>
            <w:gridSpan w:val="14"/>
          </w:tcPr>
          <w:p w:rsidR="00D14B24" w:rsidRPr="004066E7" w:rsidRDefault="00D14B24" w:rsidP="004066E7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Materiálové vědy a inženýrství</w:t>
            </w:r>
          </w:p>
        </w:tc>
        <w:tc>
          <w:tcPr>
            <w:tcW w:w="2308" w:type="dxa"/>
            <w:gridSpan w:val="16"/>
          </w:tcPr>
          <w:p w:rsidR="00D14B24" w:rsidRPr="004066E7" w:rsidRDefault="00D14B24" w:rsidP="004066E7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2003</w:t>
            </w:r>
          </w:p>
        </w:tc>
        <w:tc>
          <w:tcPr>
            <w:tcW w:w="2327" w:type="dxa"/>
            <w:gridSpan w:val="27"/>
            <w:tcBorders>
              <w:right w:val="single" w:sz="12" w:space="0" w:color="auto"/>
            </w:tcBorders>
          </w:tcPr>
          <w:p w:rsidR="00D14B24" w:rsidRPr="004066E7" w:rsidRDefault="00D14B24" w:rsidP="004066E7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VUT Brno</w:t>
            </w:r>
          </w:p>
        </w:tc>
        <w:tc>
          <w:tcPr>
            <w:tcW w:w="654" w:type="dxa"/>
            <w:gridSpan w:val="10"/>
            <w:tcBorders>
              <w:left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714" w:type="dxa"/>
            <w:gridSpan w:val="8"/>
            <w:shd w:val="clear" w:color="auto" w:fill="F7CAAC"/>
          </w:tcPr>
          <w:p w:rsidR="00D14B24" w:rsidRDefault="00D14B24" w:rsidP="00D14B24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784" w:type="dxa"/>
            <w:gridSpan w:val="4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14B24" w:rsidRPr="00043C7F" w:rsidTr="000E5621">
        <w:trPr>
          <w:cantSplit/>
          <w:trHeight w:val="70"/>
        </w:trPr>
        <w:tc>
          <w:tcPr>
            <w:tcW w:w="3436" w:type="dxa"/>
            <w:gridSpan w:val="14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308" w:type="dxa"/>
            <w:gridSpan w:val="16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27" w:type="dxa"/>
            <w:gridSpan w:val="27"/>
            <w:tcBorders>
              <w:right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54" w:type="dxa"/>
            <w:gridSpan w:val="10"/>
            <w:vMerge w:val="restart"/>
            <w:tcBorders>
              <w:left w:val="single" w:sz="12" w:space="0" w:color="auto"/>
            </w:tcBorders>
          </w:tcPr>
          <w:p w:rsidR="00D14B24" w:rsidRPr="00043C7F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156</w:t>
            </w:r>
          </w:p>
        </w:tc>
        <w:tc>
          <w:tcPr>
            <w:tcW w:w="714" w:type="dxa"/>
            <w:gridSpan w:val="8"/>
            <w:vMerge w:val="restart"/>
          </w:tcPr>
          <w:p w:rsidR="00D14B24" w:rsidRPr="00043C7F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784" w:type="dxa"/>
            <w:gridSpan w:val="4"/>
            <w:vMerge w:val="restart"/>
          </w:tcPr>
          <w:p w:rsidR="00D14B24" w:rsidRPr="00043C7F" w:rsidRDefault="00D14B24" w:rsidP="00D14B24">
            <w:pPr>
              <w:jc w:val="both"/>
              <w:rPr>
                <w:b/>
              </w:rPr>
            </w:pPr>
            <w:r w:rsidRPr="00043C7F">
              <w:rPr>
                <w:b/>
              </w:rPr>
              <w:t>20</w:t>
            </w:r>
          </w:p>
        </w:tc>
      </w:tr>
      <w:tr w:rsidR="00D14B24" w:rsidTr="000E5621">
        <w:trPr>
          <w:trHeight w:val="205"/>
        </w:trPr>
        <w:tc>
          <w:tcPr>
            <w:tcW w:w="3436" w:type="dxa"/>
            <w:gridSpan w:val="14"/>
          </w:tcPr>
          <w:p w:rsidR="00D14B24" w:rsidRPr="00F55552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2308" w:type="dxa"/>
            <w:gridSpan w:val="16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2327" w:type="dxa"/>
            <w:gridSpan w:val="27"/>
            <w:tcBorders>
              <w:right w:val="single" w:sz="12" w:space="0" w:color="auto"/>
            </w:tcBorders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654" w:type="dxa"/>
            <w:gridSpan w:val="10"/>
            <w:vMerge/>
            <w:tcBorders>
              <w:left w:val="single" w:sz="12" w:space="0" w:color="auto"/>
            </w:tcBorders>
            <w:vAlign w:val="center"/>
          </w:tcPr>
          <w:p w:rsidR="00D14B24" w:rsidRDefault="00D14B24" w:rsidP="00D14B24">
            <w:pPr>
              <w:rPr>
                <w:b/>
              </w:rPr>
            </w:pPr>
          </w:p>
        </w:tc>
        <w:tc>
          <w:tcPr>
            <w:tcW w:w="714" w:type="dxa"/>
            <w:gridSpan w:val="8"/>
            <w:vMerge/>
            <w:vAlign w:val="center"/>
          </w:tcPr>
          <w:p w:rsidR="00D14B24" w:rsidRDefault="00D14B24" w:rsidP="00D14B24">
            <w:pPr>
              <w:rPr>
                <w:b/>
              </w:rPr>
            </w:pPr>
          </w:p>
        </w:tc>
        <w:tc>
          <w:tcPr>
            <w:tcW w:w="784" w:type="dxa"/>
            <w:gridSpan w:val="4"/>
            <w:vMerge/>
            <w:vAlign w:val="center"/>
          </w:tcPr>
          <w:p w:rsidR="00D14B24" w:rsidRDefault="00D14B24" w:rsidP="00D14B24">
            <w:pPr>
              <w:rPr>
                <w:b/>
              </w:rPr>
            </w:pPr>
          </w:p>
        </w:tc>
      </w:tr>
      <w:tr w:rsidR="00D14B24" w:rsidTr="000E5621">
        <w:tc>
          <w:tcPr>
            <w:tcW w:w="10223" w:type="dxa"/>
            <w:gridSpan w:val="79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14B24" w:rsidTr="000E5621">
        <w:trPr>
          <w:trHeight w:val="283"/>
        </w:trPr>
        <w:tc>
          <w:tcPr>
            <w:tcW w:w="10223" w:type="dxa"/>
            <w:gridSpan w:val="79"/>
          </w:tcPr>
          <w:p w:rsidR="00D14B24" w:rsidRPr="004066E7" w:rsidRDefault="00D14B24" w:rsidP="00F64EE2">
            <w:pPr>
              <w:spacing w:before="80" w:after="12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MIKUŠOVÁ, N., HUMPOLÍČEK, P., RŮŽIČKA, J., CAPÁKOVÁ, Z., JANŮ, K., KAŠPÁRKOVÁ, V., BOBER, P., STEJSKAL, J., KOUTNÝ, M., FILÁTOVÁ, K., LEHOCKÝ, M.,</w:t>
            </w:r>
            <w:r w:rsidRPr="004066E7">
              <w:rPr>
                <w:b/>
                <w:sz w:val="21"/>
                <w:szCs w:val="21"/>
              </w:rPr>
              <w:t xml:space="preserve"> PONÍŽIL, P. (5%)</w:t>
            </w:r>
            <w:r w:rsidRPr="004066E7">
              <w:rPr>
                <w:sz w:val="21"/>
                <w:szCs w:val="21"/>
              </w:rPr>
              <w:t xml:space="preserve">: Formation of bacterial and fungal biofilm on conducting polyaniline. </w:t>
            </w:r>
            <w:r w:rsidRPr="004066E7">
              <w:rPr>
                <w:i/>
                <w:sz w:val="21"/>
                <w:szCs w:val="21"/>
              </w:rPr>
              <w:t xml:space="preserve">Chemical Papers </w:t>
            </w:r>
            <w:r w:rsidRPr="004066E7">
              <w:rPr>
                <w:sz w:val="21"/>
                <w:szCs w:val="21"/>
              </w:rPr>
              <w:t xml:space="preserve">71(2), 505-512, </w:t>
            </w:r>
            <w:r w:rsidRPr="004066E7">
              <w:rPr>
                <w:b/>
                <w:sz w:val="21"/>
                <w:szCs w:val="21"/>
              </w:rPr>
              <w:t>2017</w:t>
            </w:r>
            <w:r w:rsidRPr="004066E7">
              <w:rPr>
                <w:sz w:val="21"/>
                <w:szCs w:val="21"/>
              </w:rPr>
              <w:t>.</w:t>
            </w:r>
            <w:r w:rsidRPr="004066E7">
              <w:rPr>
                <w:b/>
                <w:sz w:val="21"/>
                <w:szCs w:val="21"/>
              </w:rPr>
              <w:t xml:space="preserve"> </w:t>
            </w:r>
            <w:r w:rsidRPr="004066E7">
              <w:rPr>
                <w:sz w:val="21"/>
                <w:szCs w:val="21"/>
              </w:rPr>
              <w:t xml:space="preserve">DOI 10.1007/s11696-016-0073-8. </w:t>
            </w:r>
          </w:p>
          <w:p w:rsidR="00D14B24" w:rsidRPr="004066E7" w:rsidRDefault="00D14B24" w:rsidP="00D14B24">
            <w:pPr>
              <w:spacing w:after="120"/>
              <w:jc w:val="both"/>
              <w:rPr>
                <w:sz w:val="21"/>
                <w:szCs w:val="21"/>
              </w:rPr>
            </w:pPr>
            <w:r w:rsidRPr="004066E7">
              <w:rPr>
                <w:caps/>
                <w:sz w:val="21"/>
                <w:szCs w:val="21"/>
              </w:rPr>
              <w:t xml:space="preserve">HausnerovÁ, B., SanÉTRNÍK, D., </w:t>
            </w:r>
            <w:r w:rsidRPr="004066E7">
              <w:rPr>
                <w:b/>
                <w:bCs/>
                <w:caps/>
                <w:sz w:val="21"/>
                <w:szCs w:val="21"/>
              </w:rPr>
              <w:t>PonÍŽIl, P. (33%)</w:t>
            </w:r>
            <w:r w:rsidRPr="004066E7">
              <w:rPr>
                <w:caps/>
                <w:sz w:val="21"/>
                <w:szCs w:val="21"/>
              </w:rPr>
              <w:t>:</w:t>
            </w:r>
            <w:r w:rsidRPr="004066E7">
              <w:rPr>
                <w:sz w:val="21"/>
                <w:szCs w:val="21"/>
              </w:rPr>
              <w:t xml:space="preserve"> Surface structure analysis of injection molded highly filled polymer melts. </w:t>
            </w:r>
            <w:r w:rsidRPr="004066E7">
              <w:rPr>
                <w:i/>
                <w:sz w:val="21"/>
                <w:szCs w:val="21"/>
              </w:rPr>
              <w:t xml:space="preserve">Polymer Composites </w:t>
            </w:r>
            <w:r w:rsidRPr="004066E7">
              <w:rPr>
                <w:sz w:val="21"/>
                <w:szCs w:val="21"/>
              </w:rPr>
              <w:t xml:space="preserve">34(9), 1553-1558, </w:t>
            </w:r>
            <w:r w:rsidRPr="004066E7">
              <w:rPr>
                <w:b/>
                <w:bCs/>
                <w:sz w:val="21"/>
                <w:szCs w:val="21"/>
              </w:rPr>
              <w:t>2013</w:t>
            </w:r>
            <w:r w:rsidRPr="004066E7">
              <w:rPr>
                <w:sz w:val="21"/>
                <w:szCs w:val="21"/>
              </w:rPr>
              <w:t xml:space="preserve">. DOI 10.1002/pc.22572. </w:t>
            </w:r>
          </w:p>
          <w:p w:rsidR="00D14B24" w:rsidRPr="004066E7" w:rsidRDefault="00D14B24" w:rsidP="00D14B24">
            <w:pPr>
              <w:spacing w:after="120"/>
              <w:jc w:val="both"/>
              <w:rPr>
                <w:sz w:val="21"/>
                <w:szCs w:val="21"/>
              </w:rPr>
            </w:pPr>
            <w:r w:rsidRPr="004066E7">
              <w:rPr>
                <w:caps/>
                <w:sz w:val="21"/>
                <w:szCs w:val="21"/>
              </w:rPr>
              <w:t xml:space="preserve">ŠedivÝ, O., BeneŠ, V., </w:t>
            </w:r>
            <w:r w:rsidRPr="004066E7">
              <w:rPr>
                <w:b/>
                <w:bCs/>
                <w:caps/>
                <w:sz w:val="21"/>
                <w:szCs w:val="21"/>
              </w:rPr>
              <w:t>PonÍŽil, P. (20%)</w:t>
            </w:r>
            <w:r w:rsidRPr="004066E7">
              <w:rPr>
                <w:caps/>
                <w:sz w:val="21"/>
                <w:szCs w:val="21"/>
              </w:rPr>
              <w:t>,</w:t>
            </w:r>
            <w:r w:rsidRPr="004066E7">
              <w:rPr>
                <w:sz w:val="21"/>
                <w:szCs w:val="21"/>
              </w:rPr>
              <w:t xml:space="preserve"> et al.: Quantitative characterization of microstructure of pure copper processed by ECAP. </w:t>
            </w:r>
            <w:r w:rsidRPr="004066E7">
              <w:rPr>
                <w:i/>
                <w:sz w:val="21"/>
                <w:szCs w:val="21"/>
              </w:rPr>
              <w:t>Image Analysis &amp; Stereology</w:t>
            </w:r>
            <w:r w:rsidRPr="004066E7">
              <w:rPr>
                <w:sz w:val="21"/>
                <w:szCs w:val="21"/>
              </w:rPr>
              <w:t xml:space="preserve"> 32(2), 65-75, </w:t>
            </w:r>
            <w:r w:rsidRPr="004066E7">
              <w:rPr>
                <w:b/>
                <w:bCs/>
                <w:sz w:val="21"/>
                <w:szCs w:val="21"/>
              </w:rPr>
              <w:t>2013</w:t>
            </w:r>
            <w:r w:rsidRPr="004066E7">
              <w:rPr>
                <w:sz w:val="21"/>
                <w:szCs w:val="21"/>
              </w:rPr>
              <w:t xml:space="preserve">. DOI 10.5566/ias.v32. </w:t>
            </w:r>
          </w:p>
          <w:p w:rsidR="00D14B24" w:rsidRPr="004066E7" w:rsidRDefault="00D14B24" w:rsidP="00D14B24">
            <w:pPr>
              <w:spacing w:after="120"/>
              <w:jc w:val="both"/>
              <w:rPr>
                <w:sz w:val="21"/>
                <w:szCs w:val="21"/>
              </w:rPr>
            </w:pPr>
            <w:r w:rsidRPr="004066E7">
              <w:rPr>
                <w:caps/>
                <w:sz w:val="21"/>
                <w:szCs w:val="21"/>
              </w:rPr>
              <w:t xml:space="preserve">StĚniČka, M., PavlÍnek, V., </w:t>
            </w:r>
            <w:r w:rsidRPr="004066E7">
              <w:rPr>
                <w:b/>
                <w:bCs/>
                <w:caps/>
                <w:sz w:val="21"/>
                <w:szCs w:val="21"/>
              </w:rPr>
              <w:t>PonÍŽil, P. (20%)</w:t>
            </w:r>
            <w:r w:rsidRPr="004066E7">
              <w:rPr>
                <w:sz w:val="21"/>
                <w:szCs w:val="21"/>
              </w:rPr>
              <w:t xml:space="preserve">, et al.: A note on secondary electrorheological patterns. </w:t>
            </w:r>
            <w:r w:rsidRPr="004066E7">
              <w:rPr>
                <w:i/>
                <w:sz w:val="21"/>
                <w:szCs w:val="21"/>
              </w:rPr>
              <w:t xml:space="preserve">Journal of Intelligent Material Systems and Structures </w:t>
            </w:r>
            <w:r w:rsidRPr="004066E7">
              <w:rPr>
                <w:sz w:val="21"/>
                <w:szCs w:val="21"/>
              </w:rPr>
              <w:t xml:space="preserve">23(9), SI, 1061-1066, </w:t>
            </w:r>
            <w:r w:rsidRPr="004066E7">
              <w:rPr>
                <w:b/>
                <w:bCs/>
                <w:sz w:val="21"/>
                <w:szCs w:val="21"/>
              </w:rPr>
              <w:t>2012</w:t>
            </w:r>
            <w:r w:rsidRPr="004066E7">
              <w:rPr>
                <w:sz w:val="21"/>
                <w:szCs w:val="21"/>
              </w:rPr>
              <w:t xml:space="preserve">. DOI 10.1177/1045389X12443595. </w:t>
            </w:r>
          </w:p>
          <w:p w:rsidR="00D14B24" w:rsidRDefault="00D14B24" w:rsidP="00F64EE2">
            <w:pPr>
              <w:spacing w:after="80"/>
              <w:jc w:val="both"/>
              <w:rPr>
                <w:b/>
              </w:rPr>
            </w:pPr>
            <w:r w:rsidRPr="004066E7">
              <w:rPr>
                <w:caps/>
                <w:sz w:val="21"/>
                <w:szCs w:val="21"/>
              </w:rPr>
              <w:t xml:space="preserve">ChvÁtalovÁ, L., ČermÁk, R., MrÁČek, A., Grulich, O., Vesel, A., </w:t>
            </w:r>
            <w:r w:rsidRPr="004066E7">
              <w:rPr>
                <w:b/>
                <w:bCs/>
                <w:caps/>
                <w:sz w:val="21"/>
                <w:szCs w:val="21"/>
              </w:rPr>
              <w:t>PonÍŽil, P. (15%)</w:t>
            </w:r>
            <w:r w:rsidRPr="004066E7">
              <w:rPr>
                <w:caps/>
                <w:sz w:val="21"/>
                <w:szCs w:val="21"/>
              </w:rPr>
              <w:t>,</w:t>
            </w:r>
            <w:r w:rsidRPr="004066E7">
              <w:rPr>
                <w:sz w:val="21"/>
                <w:szCs w:val="21"/>
              </w:rPr>
              <w:t xml:space="preserve"> et al.: The effect of plasma treatment on structure and properties of poly(1-butene) surface. </w:t>
            </w:r>
            <w:r w:rsidRPr="004066E7">
              <w:rPr>
                <w:i/>
                <w:sz w:val="21"/>
                <w:szCs w:val="21"/>
              </w:rPr>
              <w:t xml:space="preserve">European Polymer Journal </w:t>
            </w:r>
            <w:r w:rsidRPr="004066E7">
              <w:rPr>
                <w:sz w:val="21"/>
                <w:szCs w:val="21"/>
              </w:rPr>
              <w:t xml:space="preserve">(4), 866-874, </w:t>
            </w:r>
            <w:r w:rsidRPr="004066E7">
              <w:rPr>
                <w:b/>
                <w:bCs/>
                <w:sz w:val="21"/>
                <w:szCs w:val="21"/>
              </w:rPr>
              <w:t>2012</w:t>
            </w:r>
            <w:r w:rsidRPr="004066E7">
              <w:rPr>
                <w:sz w:val="21"/>
                <w:szCs w:val="21"/>
              </w:rPr>
              <w:t>. DOI 10.1016/j.eurpolymj.2012.02.007.</w:t>
            </w:r>
            <w:r w:rsidRPr="00EB424D">
              <w:rPr>
                <w:sz w:val="22"/>
                <w:szCs w:val="22"/>
              </w:rPr>
              <w:t xml:space="preserve"> </w:t>
            </w:r>
          </w:p>
        </w:tc>
      </w:tr>
      <w:tr w:rsidR="00D14B24" w:rsidTr="000E5621">
        <w:trPr>
          <w:trHeight w:val="218"/>
        </w:trPr>
        <w:tc>
          <w:tcPr>
            <w:tcW w:w="10223" w:type="dxa"/>
            <w:gridSpan w:val="79"/>
            <w:shd w:val="clear" w:color="auto" w:fill="F7CAAC"/>
          </w:tcPr>
          <w:p w:rsidR="00D14B24" w:rsidRDefault="00D14B24" w:rsidP="00D14B24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14B24" w:rsidRPr="000422C5" w:rsidTr="000E5621">
        <w:trPr>
          <w:trHeight w:val="328"/>
        </w:trPr>
        <w:tc>
          <w:tcPr>
            <w:tcW w:w="10223" w:type="dxa"/>
            <w:gridSpan w:val="79"/>
          </w:tcPr>
          <w:p w:rsidR="00D14B24" w:rsidRDefault="00D14B24" w:rsidP="00D14B24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2001: Technická univerzita v Drážďanech (Technische Universität Dresden), Německo, studijní pobyt (6 měsíců)</w:t>
            </w:r>
          </w:p>
          <w:p w:rsidR="004066E7" w:rsidRDefault="004066E7" w:rsidP="00D14B24">
            <w:pPr>
              <w:spacing w:before="60" w:after="60"/>
              <w:jc w:val="both"/>
              <w:rPr>
                <w:sz w:val="21"/>
                <w:szCs w:val="21"/>
              </w:rPr>
            </w:pPr>
          </w:p>
          <w:p w:rsidR="004066E7" w:rsidRDefault="004066E7" w:rsidP="00D14B24">
            <w:pPr>
              <w:spacing w:before="60" w:after="60"/>
              <w:jc w:val="both"/>
              <w:rPr>
                <w:sz w:val="21"/>
                <w:szCs w:val="21"/>
              </w:rPr>
            </w:pPr>
          </w:p>
          <w:p w:rsidR="004066E7" w:rsidRPr="004066E7" w:rsidRDefault="004066E7" w:rsidP="00D14B24">
            <w:pPr>
              <w:spacing w:before="60" w:after="60"/>
              <w:jc w:val="both"/>
              <w:rPr>
                <w:sz w:val="21"/>
                <w:szCs w:val="21"/>
              </w:rPr>
            </w:pPr>
          </w:p>
        </w:tc>
      </w:tr>
      <w:tr w:rsidR="00D14B24" w:rsidTr="000E5621">
        <w:trPr>
          <w:cantSplit/>
          <w:trHeight w:val="470"/>
        </w:trPr>
        <w:tc>
          <w:tcPr>
            <w:tcW w:w="2583" w:type="dxa"/>
            <w:gridSpan w:val="5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80" w:type="dxa"/>
            <w:gridSpan w:val="38"/>
          </w:tcPr>
          <w:p w:rsidR="00D14B24" w:rsidRDefault="00D14B24" w:rsidP="00D14B24">
            <w:pPr>
              <w:jc w:val="both"/>
            </w:pPr>
          </w:p>
        </w:tc>
        <w:tc>
          <w:tcPr>
            <w:tcW w:w="808" w:type="dxa"/>
            <w:gridSpan w:val="14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152" w:type="dxa"/>
            <w:gridSpan w:val="22"/>
          </w:tcPr>
          <w:p w:rsidR="00D14B24" w:rsidRDefault="00D14B24" w:rsidP="00D14B24">
            <w:pPr>
              <w:jc w:val="both"/>
            </w:pPr>
          </w:p>
        </w:tc>
      </w:tr>
      <w:tr w:rsidR="00D14B24" w:rsidTr="000E5621">
        <w:trPr>
          <w:gridAfter w:val="2"/>
          <w:wAfter w:w="194" w:type="dxa"/>
        </w:trPr>
        <w:tc>
          <w:tcPr>
            <w:tcW w:w="10029" w:type="dxa"/>
            <w:gridSpan w:val="77"/>
            <w:tcBorders>
              <w:bottom w:val="double" w:sz="4" w:space="0" w:color="auto"/>
            </w:tcBorders>
            <w:shd w:val="clear" w:color="auto" w:fill="BDD6EE"/>
          </w:tcPr>
          <w:p w:rsidR="00D14B24" w:rsidRDefault="00D14B24" w:rsidP="00D14B24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D14B24" w:rsidTr="000E5621">
        <w:trPr>
          <w:gridAfter w:val="2"/>
          <w:wAfter w:w="194" w:type="dxa"/>
        </w:trPr>
        <w:tc>
          <w:tcPr>
            <w:tcW w:w="2550" w:type="dxa"/>
            <w:gridSpan w:val="3"/>
            <w:tcBorders>
              <w:top w:val="double" w:sz="4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479" w:type="dxa"/>
            <w:gridSpan w:val="74"/>
          </w:tcPr>
          <w:p w:rsidR="00D14B24" w:rsidRPr="00A405B4" w:rsidRDefault="00D14B24" w:rsidP="00D14B24">
            <w:pPr>
              <w:jc w:val="both"/>
            </w:pPr>
            <w:r w:rsidRPr="00A405B4">
              <w:t>Univerzita Tomáše Bati ve Zlíně</w:t>
            </w:r>
          </w:p>
        </w:tc>
      </w:tr>
      <w:tr w:rsidR="00D14B24" w:rsidTr="000E5621">
        <w:trPr>
          <w:gridAfter w:val="2"/>
          <w:wAfter w:w="194" w:type="dxa"/>
        </w:trPr>
        <w:tc>
          <w:tcPr>
            <w:tcW w:w="2550" w:type="dxa"/>
            <w:gridSpan w:val="3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479" w:type="dxa"/>
            <w:gridSpan w:val="74"/>
          </w:tcPr>
          <w:p w:rsidR="00D14B24" w:rsidRPr="00A405B4" w:rsidRDefault="00D14B24" w:rsidP="00D14B24">
            <w:pPr>
              <w:jc w:val="both"/>
            </w:pPr>
            <w:r w:rsidRPr="00A405B4">
              <w:t>Fakulta technologická</w:t>
            </w:r>
          </w:p>
        </w:tc>
      </w:tr>
      <w:tr w:rsidR="00D14B24" w:rsidTr="000E5621">
        <w:trPr>
          <w:gridAfter w:val="2"/>
          <w:wAfter w:w="194" w:type="dxa"/>
        </w:trPr>
        <w:tc>
          <w:tcPr>
            <w:tcW w:w="2550" w:type="dxa"/>
            <w:gridSpan w:val="3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479" w:type="dxa"/>
            <w:gridSpan w:val="74"/>
          </w:tcPr>
          <w:p w:rsidR="00D14B24" w:rsidRDefault="00D14B24" w:rsidP="00D14B24">
            <w:pPr>
              <w:jc w:val="both"/>
            </w:pPr>
            <w:r>
              <w:t>Technologie potravin</w:t>
            </w:r>
          </w:p>
        </w:tc>
      </w:tr>
      <w:tr w:rsidR="00D14B24" w:rsidTr="000E5621">
        <w:trPr>
          <w:gridAfter w:val="2"/>
          <w:wAfter w:w="194" w:type="dxa"/>
        </w:trPr>
        <w:tc>
          <w:tcPr>
            <w:tcW w:w="2550" w:type="dxa"/>
            <w:gridSpan w:val="3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11" w:type="dxa"/>
            <w:gridSpan w:val="39"/>
          </w:tcPr>
          <w:p w:rsidR="00D14B24" w:rsidRPr="00293D5D" w:rsidRDefault="00D14B24" w:rsidP="00D14B24">
            <w:pPr>
              <w:jc w:val="both"/>
              <w:rPr>
                <w:b/>
              </w:rPr>
            </w:pPr>
            <w:bookmarkStart w:id="78" w:name="Salek"/>
            <w:bookmarkEnd w:id="78"/>
            <w:r>
              <w:rPr>
                <w:b/>
              </w:rPr>
              <w:t xml:space="preserve">Richardos </w:t>
            </w:r>
            <w:r w:rsidRPr="00293D5D">
              <w:rPr>
                <w:b/>
              </w:rPr>
              <w:t>Ni</w:t>
            </w:r>
            <w:r w:rsidR="009D04B0">
              <w:rPr>
                <w:b/>
              </w:rPr>
              <w:t>k</w:t>
            </w:r>
            <w:r w:rsidRPr="00293D5D">
              <w:rPr>
                <w:b/>
              </w:rPr>
              <w:t>olaos Salek</w:t>
            </w:r>
          </w:p>
        </w:tc>
        <w:tc>
          <w:tcPr>
            <w:tcW w:w="723" w:type="dxa"/>
            <w:gridSpan w:val="8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145" w:type="dxa"/>
            <w:gridSpan w:val="27"/>
          </w:tcPr>
          <w:p w:rsidR="00D14B24" w:rsidRDefault="00D14B24" w:rsidP="00D14B24">
            <w:pPr>
              <w:jc w:val="both"/>
            </w:pPr>
            <w:r>
              <w:t>Ing., Ph.D.</w:t>
            </w:r>
          </w:p>
        </w:tc>
      </w:tr>
      <w:tr w:rsidR="00D14B24" w:rsidTr="000E5621">
        <w:trPr>
          <w:gridAfter w:val="2"/>
          <w:wAfter w:w="194" w:type="dxa"/>
        </w:trPr>
        <w:tc>
          <w:tcPr>
            <w:tcW w:w="2550" w:type="dxa"/>
            <w:gridSpan w:val="3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44" w:type="dxa"/>
            <w:gridSpan w:val="8"/>
          </w:tcPr>
          <w:p w:rsidR="00D14B24" w:rsidRDefault="00D14B24" w:rsidP="00D14B24">
            <w:pPr>
              <w:jc w:val="both"/>
            </w:pPr>
            <w:r>
              <w:t>1985</w:t>
            </w:r>
          </w:p>
        </w:tc>
        <w:tc>
          <w:tcPr>
            <w:tcW w:w="1748" w:type="dxa"/>
            <w:gridSpan w:val="11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06" w:type="dxa"/>
            <w:gridSpan w:val="12"/>
          </w:tcPr>
          <w:p w:rsidR="00D14B24" w:rsidRDefault="00D14B24" w:rsidP="00D14B24">
            <w:pPr>
              <w:jc w:val="both"/>
            </w:pPr>
            <w:r>
              <w:t>pp.</w:t>
            </w:r>
          </w:p>
        </w:tc>
        <w:tc>
          <w:tcPr>
            <w:tcW w:w="1013" w:type="dxa"/>
            <w:gridSpan w:val="8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23" w:type="dxa"/>
            <w:gridSpan w:val="8"/>
          </w:tcPr>
          <w:p w:rsidR="00D14B24" w:rsidRDefault="00D14B24" w:rsidP="00D14B24">
            <w:pPr>
              <w:jc w:val="both"/>
            </w:pPr>
            <w:r>
              <w:t>40</w:t>
            </w:r>
          </w:p>
        </w:tc>
        <w:tc>
          <w:tcPr>
            <w:tcW w:w="632" w:type="dxa"/>
            <w:gridSpan w:val="12"/>
            <w:shd w:val="clear" w:color="auto" w:fill="F7CAAC"/>
          </w:tcPr>
          <w:p w:rsidR="00D14B24" w:rsidRPr="009D4714" w:rsidRDefault="00D14B24" w:rsidP="00D14B24">
            <w:pPr>
              <w:jc w:val="both"/>
              <w:rPr>
                <w:b/>
                <w:highlight w:val="cyan"/>
              </w:rPr>
            </w:pPr>
            <w:r w:rsidRPr="009D4714">
              <w:rPr>
                <w:b/>
              </w:rPr>
              <w:t>do kdy</w:t>
            </w:r>
          </w:p>
        </w:tc>
        <w:tc>
          <w:tcPr>
            <w:tcW w:w="1513" w:type="dxa"/>
            <w:gridSpan w:val="15"/>
          </w:tcPr>
          <w:p w:rsidR="00D14B24" w:rsidRPr="009D4714" w:rsidRDefault="00D14B24" w:rsidP="00D14B24">
            <w:pPr>
              <w:jc w:val="both"/>
              <w:rPr>
                <w:highlight w:val="cyan"/>
              </w:rPr>
            </w:pPr>
            <w:r w:rsidRPr="00464F34">
              <w:t>08/2018</w:t>
            </w:r>
          </w:p>
        </w:tc>
      </w:tr>
      <w:tr w:rsidR="00D14B24" w:rsidTr="000E5621">
        <w:trPr>
          <w:gridAfter w:val="2"/>
          <w:wAfter w:w="194" w:type="dxa"/>
        </w:trPr>
        <w:tc>
          <w:tcPr>
            <w:tcW w:w="5142" w:type="dxa"/>
            <w:gridSpan w:val="22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06" w:type="dxa"/>
            <w:gridSpan w:val="12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1013" w:type="dxa"/>
            <w:gridSpan w:val="8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23" w:type="dxa"/>
            <w:gridSpan w:val="8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632" w:type="dxa"/>
            <w:gridSpan w:val="12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13" w:type="dxa"/>
            <w:gridSpan w:val="15"/>
          </w:tcPr>
          <w:p w:rsidR="00D14B24" w:rsidRPr="00C32277" w:rsidRDefault="00D14B24" w:rsidP="00D14B24">
            <w:pPr>
              <w:jc w:val="both"/>
              <w:rPr>
                <w:highlight w:val="green"/>
              </w:rPr>
            </w:pPr>
            <w:r w:rsidRPr="000939E0">
              <w:t>---</w:t>
            </w:r>
          </w:p>
        </w:tc>
      </w:tr>
      <w:tr w:rsidR="00D14B24" w:rsidTr="000E5621">
        <w:trPr>
          <w:gridAfter w:val="2"/>
          <w:wAfter w:w="194" w:type="dxa"/>
        </w:trPr>
        <w:tc>
          <w:tcPr>
            <w:tcW w:w="6148" w:type="dxa"/>
            <w:gridSpan w:val="34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36" w:type="dxa"/>
            <w:gridSpan w:val="16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145" w:type="dxa"/>
            <w:gridSpan w:val="27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14B24" w:rsidTr="000E5621">
        <w:trPr>
          <w:gridAfter w:val="2"/>
          <w:wAfter w:w="194" w:type="dxa"/>
        </w:trPr>
        <w:tc>
          <w:tcPr>
            <w:tcW w:w="6148" w:type="dxa"/>
            <w:gridSpan w:val="34"/>
          </w:tcPr>
          <w:p w:rsidR="00D14B24" w:rsidRDefault="00D14B24" w:rsidP="00D14B24">
            <w:pPr>
              <w:jc w:val="both"/>
            </w:pPr>
            <w:r w:rsidRPr="006E2A1B">
              <w:t>---</w:t>
            </w:r>
          </w:p>
        </w:tc>
        <w:tc>
          <w:tcPr>
            <w:tcW w:w="1736" w:type="dxa"/>
            <w:gridSpan w:val="16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2145" w:type="dxa"/>
            <w:gridSpan w:val="27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</w:tr>
      <w:tr w:rsidR="00D14B24" w:rsidTr="000E5621">
        <w:trPr>
          <w:gridAfter w:val="2"/>
          <w:wAfter w:w="194" w:type="dxa"/>
        </w:trPr>
        <w:tc>
          <w:tcPr>
            <w:tcW w:w="10029" w:type="dxa"/>
            <w:gridSpan w:val="77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14B24" w:rsidTr="000E5621">
        <w:trPr>
          <w:gridAfter w:val="2"/>
          <w:wAfter w:w="194" w:type="dxa"/>
          <w:trHeight w:val="466"/>
        </w:trPr>
        <w:tc>
          <w:tcPr>
            <w:tcW w:w="10029" w:type="dxa"/>
            <w:gridSpan w:val="77"/>
            <w:tcBorders>
              <w:top w:val="nil"/>
            </w:tcBorders>
          </w:tcPr>
          <w:p w:rsidR="004D3BEB" w:rsidRPr="00514769" w:rsidRDefault="004D3BEB" w:rsidP="004D3BEB">
            <w:pPr>
              <w:spacing w:before="40" w:after="40"/>
              <w:rPr>
                <w:sz w:val="21"/>
                <w:szCs w:val="21"/>
              </w:rPr>
            </w:pPr>
            <w:r w:rsidRPr="006608CE">
              <w:rPr>
                <w:color w:val="212121"/>
                <w:sz w:val="21"/>
                <w:szCs w:val="21"/>
                <w:shd w:val="clear" w:color="auto" w:fill="FFFFFF"/>
              </w:rPr>
              <w:t>Food Stabilisers and Emulsifiers</w:t>
            </w:r>
            <w:r w:rsidRPr="00514769">
              <w:rPr>
                <w:sz w:val="21"/>
                <w:szCs w:val="21"/>
              </w:rPr>
              <w:t xml:space="preserve"> (20% p)</w:t>
            </w:r>
          </w:p>
          <w:p w:rsidR="001554AE" w:rsidRPr="00514769" w:rsidRDefault="001554AE" w:rsidP="004D3BEB">
            <w:pPr>
              <w:spacing w:before="40" w:after="40"/>
              <w:rPr>
                <w:sz w:val="21"/>
                <w:szCs w:val="21"/>
              </w:rPr>
            </w:pPr>
            <w:r w:rsidRPr="006608CE">
              <w:rPr>
                <w:sz w:val="21"/>
                <w:szCs w:val="21"/>
              </w:rPr>
              <w:t xml:space="preserve">Food Technology of Plant Foodstuffs I </w:t>
            </w:r>
            <w:r w:rsidRPr="00514769">
              <w:rPr>
                <w:sz w:val="21"/>
                <w:szCs w:val="21"/>
              </w:rPr>
              <w:t>(10% p)</w:t>
            </w:r>
          </w:p>
          <w:p w:rsidR="001554AE" w:rsidRPr="00514769" w:rsidRDefault="001554AE" w:rsidP="004D3BEB">
            <w:pPr>
              <w:spacing w:before="40" w:after="40"/>
              <w:rPr>
                <w:sz w:val="21"/>
                <w:szCs w:val="21"/>
              </w:rPr>
            </w:pPr>
            <w:r w:rsidRPr="006608CE">
              <w:rPr>
                <w:sz w:val="21"/>
                <w:szCs w:val="21"/>
              </w:rPr>
              <w:t>Food Technology of Plant Foodstuffs I</w:t>
            </w:r>
            <w:r>
              <w:rPr>
                <w:sz w:val="21"/>
                <w:szCs w:val="21"/>
              </w:rPr>
              <w:t>I</w:t>
            </w:r>
            <w:r w:rsidRPr="00514769">
              <w:rPr>
                <w:sz w:val="21"/>
                <w:szCs w:val="21"/>
              </w:rPr>
              <w:t xml:space="preserve"> (20% p)</w:t>
            </w:r>
          </w:p>
          <w:p w:rsidR="00514769" w:rsidRPr="00514769" w:rsidRDefault="001554AE" w:rsidP="004D3BEB">
            <w:pPr>
              <w:spacing w:before="40" w:after="40"/>
              <w:rPr>
                <w:sz w:val="21"/>
                <w:szCs w:val="21"/>
              </w:rPr>
            </w:pPr>
            <w:r w:rsidRPr="001554AE">
              <w:rPr>
                <w:b/>
                <w:sz w:val="21"/>
                <w:szCs w:val="21"/>
              </w:rPr>
              <w:t>Preparation and Realization Support of Food Production II</w:t>
            </w:r>
            <w:r w:rsidRPr="00514769">
              <w:rPr>
                <w:sz w:val="21"/>
                <w:szCs w:val="21"/>
              </w:rPr>
              <w:t xml:space="preserve"> </w:t>
            </w:r>
            <w:r w:rsidR="00514769" w:rsidRPr="00514769">
              <w:rPr>
                <w:sz w:val="21"/>
                <w:szCs w:val="21"/>
              </w:rPr>
              <w:t>(100% s)</w:t>
            </w:r>
          </w:p>
          <w:p w:rsidR="001554AE" w:rsidRDefault="001554AE" w:rsidP="004D3BEB">
            <w:pPr>
              <w:spacing w:before="40" w:after="40"/>
              <w:rPr>
                <w:sz w:val="21"/>
                <w:szCs w:val="21"/>
              </w:rPr>
            </w:pPr>
            <w:r w:rsidRPr="006608CE">
              <w:rPr>
                <w:sz w:val="21"/>
                <w:szCs w:val="21"/>
              </w:rPr>
              <w:t>Production of Alcoholic and Non-Alcoholic Beverages</w:t>
            </w:r>
            <w:r w:rsidRPr="004443AF">
              <w:rPr>
                <w:sz w:val="21"/>
                <w:szCs w:val="21"/>
              </w:rPr>
              <w:t xml:space="preserve"> (</w:t>
            </w:r>
            <w:r w:rsidRPr="00514769">
              <w:rPr>
                <w:sz w:val="21"/>
                <w:szCs w:val="21"/>
              </w:rPr>
              <w:t>50% p)</w:t>
            </w:r>
          </w:p>
          <w:p w:rsidR="00514769" w:rsidRDefault="001554AE" w:rsidP="004D3BEB">
            <w:pPr>
              <w:spacing w:before="40" w:after="40"/>
            </w:pPr>
            <w:r w:rsidRPr="004226C7">
              <w:rPr>
                <w:b/>
                <w:sz w:val="21"/>
                <w:szCs w:val="21"/>
              </w:rPr>
              <w:t>Year Project</w:t>
            </w:r>
            <w:r w:rsidRPr="00B704AD">
              <w:rPr>
                <w:sz w:val="21"/>
                <w:szCs w:val="21"/>
              </w:rPr>
              <w:t xml:space="preserve"> (25% l)</w:t>
            </w:r>
          </w:p>
        </w:tc>
      </w:tr>
      <w:tr w:rsidR="00D14B24" w:rsidTr="000E5621">
        <w:trPr>
          <w:gridAfter w:val="2"/>
          <w:wAfter w:w="194" w:type="dxa"/>
        </w:trPr>
        <w:tc>
          <w:tcPr>
            <w:tcW w:w="10029" w:type="dxa"/>
            <w:gridSpan w:val="77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14B24" w:rsidTr="000E5621">
        <w:trPr>
          <w:gridAfter w:val="2"/>
          <w:wAfter w:w="194" w:type="dxa"/>
          <w:trHeight w:val="372"/>
        </w:trPr>
        <w:tc>
          <w:tcPr>
            <w:tcW w:w="10029" w:type="dxa"/>
            <w:gridSpan w:val="77"/>
          </w:tcPr>
          <w:p w:rsidR="00D14B24" w:rsidRPr="00561E9D" w:rsidRDefault="00D14B24" w:rsidP="00D14B24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561E9D">
              <w:rPr>
                <w:sz w:val="21"/>
                <w:szCs w:val="21"/>
              </w:rPr>
              <w:t xml:space="preserve">2015: UTB Zlín, FT, </w:t>
            </w:r>
            <w:r w:rsidRPr="00561E9D">
              <w:rPr>
                <w:rFonts w:eastAsia="Calibri"/>
                <w:sz w:val="21"/>
                <w:szCs w:val="21"/>
              </w:rPr>
              <w:t xml:space="preserve">SP Chemie a technologie potravin, </w:t>
            </w:r>
            <w:r w:rsidRPr="00561E9D">
              <w:rPr>
                <w:sz w:val="21"/>
                <w:szCs w:val="21"/>
              </w:rPr>
              <w:t>obor Technologie potravin, Ph.D.</w:t>
            </w:r>
          </w:p>
        </w:tc>
      </w:tr>
      <w:tr w:rsidR="00D14B24" w:rsidTr="000E5621">
        <w:trPr>
          <w:gridAfter w:val="2"/>
          <w:wAfter w:w="194" w:type="dxa"/>
        </w:trPr>
        <w:tc>
          <w:tcPr>
            <w:tcW w:w="10029" w:type="dxa"/>
            <w:gridSpan w:val="77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14B24" w:rsidTr="000E5621">
        <w:trPr>
          <w:gridAfter w:val="2"/>
          <w:wAfter w:w="194" w:type="dxa"/>
          <w:trHeight w:val="272"/>
        </w:trPr>
        <w:tc>
          <w:tcPr>
            <w:tcW w:w="10029" w:type="dxa"/>
            <w:gridSpan w:val="77"/>
          </w:tcPr>
          <w:p w:rsidR="00D14B24" w:rsidRPr="00561E9D" w:rsidRDefault="00D14B24" w:rsidP="00561E9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21"/>
                <w:szCs w:val="21"/>
              </w:rPr>
            </w:pPr>
            <w:r w:rsidRPr="00561E9D">
              <w:rPr>
                <w:sz w:val="21"/>
                <w:szCs w:val="21"/>
              </w:rPr>
              <w:t>2014 – dosud: UTB Zlín, FT, asistent, od r. 2017 odborný asistent</w:t>
            </w:r>
          </w:p>
        </w:tc>
      </w:tr>
      <w:tr w:rsidR="00D14B24" w:rsidTr="000E5621">
        <w:trPr>
          <w:gridAfter w:val="2"/>
          <w:wAfter w:w="194" w:type="dxa"/>
          <w:trHeight w:val="250"/>
        </w:trPr>
        <w:tc>
          <w:tcPr>
            <w:tcW w:w="10029" w:type="dxa"/>
            <w:gridSpan w:val="77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14B24" w:rsidTr="000E5621">
        <w:trPr>
          <w:gridAfter w:val="2"/>
          <w:wAfter w:w="194" w:type="dxa"/>
          <w:trHeight w:val="294"/>
        </w:trPr>
        <w:tc>
          <w:tcPr>
            <w:tcW w:w="10029" w:type="dxa"/>
            <w:gridSpan w:val="77"/>
          </w:tcPr>
          <w:p w:rsidR="00D14B24" w:rsidRPr="00561E9D" w:rsidRDefault="00D14B24" w:rsidP="00D14B24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561E9D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561E9D">
              <w:rPr>
                <w:rFonts w:eastAsia="Calibri"/>
                <w:sz w:val="21"/>
                <w:szCs w:val="21"/>
              </w:rPr>
              <w:t>–</w:t>
            </w:r>
            <w:r w:rsidRPr="00561E9D">
              <w:rPr>
                <w:sz w:val="21"/>
                <w:szCs w:val="21"/>
              </w:rPr>
              <w:t xml:space="preserve"> 2017: 2 BP, 4 DP.</w:t>
            </w:r>
          </w:p>
        </w:tc>
      </w:tr>
      <w:tr w:rsidR="00D14B24" w:rsidTr="000E5621">
        <w:trPr>
          <w:gridAfter w:val="2"/>
          <w:wAfter w:w="194" w:type="dxa"/>
          <w:cantSplit/>
        </w:trPr>
        <w:tc>
          <w:tcPr>
            <w:tcW w:w="3394" w:type="dxa"/>
            <w:gridSpan w:val="11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79" w:type="dxa"/>
            <w:gridSpan w:val="16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86" w:type="dxa"/>
            <w:gridSpan w:val="25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70" w:type="dxa"/>
            <w:gridSpan w:val="25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14B24" w:rsidTr="000E5621">
        <w:trPr>
          <w:gridAfter w:val="2"/>
          <w:wAfter w:w="194" w:type="dxa"/>
          <w:cantSplit/>
        </w:trPr>
        <w:tc>
          <w:tcPr>
            <w:tcW w:w="3394" w:type="dxa"/>
            <w:gridSpan w:val="11"/>
          </w:tcPr>
          <w:p w:rsidR="00D14B24" w:rsidRPr="00F55552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2279" w:type="dxa"/>
            <w:gridSpan w:val="16"/>
          </w:tcPr>
          <w:p w:rsidR="00D14B24" w:rsidRPr="00F55552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2286" w:type="dxa"/>
            <w:gridSpan w:val="25"/>
            <w:tcBorders>
              <w:right w:val="single" w:sz="12" w:space="0" w:color="auto"/>
            </w:tcBorders>
          </w:tcPr>
          <w:p w:rsidR="00D14B24" w:rsidRPr="00F55552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657" w:type="dxa"/>
            <w:gridSpan w:val="12"/>
            <w:tcBorders>
              <w:left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708" w:type="dxa"/>
            <w:gridSpan w:val="8"/>
            <w:shd w:val="clear" w:color="auto" w:fill="F7CAAC"/>
          </w:tcPr>
          <w:p w:rsidR="00D14B24" w:rsidRDefault="00D14B24" w:rsidP="00D14B24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705" w:type="dxa"/>
            <w:gridSpan w:val="5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14B24" w:rsidTr="000E5621">
        <w:trPr>
          <w:gridAfter w:val="2"/>
          <w:wAfter w:w="194" w:type="dxa"/>
          <w:cantSplit/>
          <w:trHeight w:val="70"/>
        </w:trPr>
        <w:tc>
          <w:tcPr>
            <w:tcW w:w="3394" w:type="dxa"/>
            <w:gridSpan w:val="11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79" w:type="dxa"/>
            <w:gridSpan w:val="16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86" w:type="dxa"/>
            <w:gridSpan w:val="25"/>
            <w:tcBorders>
              <w:right w:val="single" w:sz="12" w:space="0" w:color="auto"/>
            </w:tcBorders>
            <w:shd w:val="clear" w:color="auto" w:fill="F7CAAC"/>
          </w:tcPr>
          <w:p w:rsidR="00D14B24" w:rsidRPr="004F6E34" w:rsidRDefault="00D14B24" w:rsidP="00D14B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57" w:type="dxa"/>
            <w:gridSpan w:val="12"/>
            <w:vMerge w:val="restart"/>
            <w:tcBorders>
              <w:left w:val="single" w:sz="12" w:space="0" w:color="auto"/>
            </w:tcBorders>
          </w:tcPr>
          <w:p w:rsidR="00D14B24" w:rsidRPr="004F6E34" w:rsidRDefault="00D14B24" w:rsidP="00D14B24">
            <w:pPr>
              <w:jc w:val="both"/>
              <w:rPr>
                <w:b/>
              </w:rPr>
            </w:pPr>
            <w:r w:rsidRPr="004F6E34">
              <w:rPr>
                <w:b/>
              </w:rPr>
              <w:t>18</w:t>
            </w:r>
          </w:p>
        </w:tc>
        <w:tc>
          <w:tcPr>
            <w:tcW w:w="708" w:type="dxa"/>
            <w:gridSpan w:val="8"/>
            <w:vMerge w:val="restart"/>
          </w:tcPr>
          <w:p w:rsidR="00D14B24" w:rsidRPr="004F6E3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705" w:type="dxa"/>
            <w:gridSpan w:val="5"/>
            <w:vMerge w:val="restart"/>
          </w:tcPr>
          <w:p w:rsidR="00D14B24" w:rsidRPr="004F6E34" w:rsidRDefault="00D14B24" w:rsidP="00D14B24">
            <w:pPr>
              <w:jc w:val="both"/>
              <w:rPr>
                <w:b/>
              </w:rPr>
            </w:pPr>
            <w:r w:rsidRPr="004F6E34">
              <w:rPr>
                <w:b/>
              </w:rPr>
              <w:t>15</w:t>
            </w:r>
          </w:p>
        </w:tc>
      </w:tr>
      <w:tr w:rsidR="00D14B24" w:rsidTr="000E5621">
        <w:trPr>
          <w:gridAfter w:val="2"/>
          <w:wAfter w:w="194" w:type="dxa"/>
          <w:trHeight w:val="205"/>
        </w:trPr>
        <w:tc>
          <w:tcPr>
            <w:tcW w:w="3394" w:type="dxa"/>
            <w:gridSpan w:val="11"/>
          </w:tcPr>
          <w:p w:rsidR="00D14B24" w:rsidRPr="00F55552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2279" w:type="dxa"/>
            <w:gridSpan w:val="16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2286" w:type="dxa"/>
            <w:gridSpan w:val="25"/>
            <w:tcBorders>
              <w:right w:val="single" w:sz="12" w:space="0" w:color="auto"/>
            </w:tcBorders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657" w:type="dxa"/>
            <w:gridSpan w:val="12"/>
            <w:vMerge/>
            <w:tcBorders>
              <w:left w:val="single" w:sz="12" w:space="0" w:color="auto"/>
            </w:tcBorders>
            <w:vAlign w:val="center"/>
          </w:tcPr>
          <w:p w:rsidR="00D14B24" w:rsidRDefault="00D14B24" w:rsidP="00D14B24">
            <w:pPr>
              <w:rPr>
                <w:b/>
              </w:rPr>
            </w:pPr>
          </w:p>
        </w:tc>
        <w:tc>
          <w:tcPr>
            <w:tcW w:w="708" w:type="dxa"/>
            <w:gridSpan w:val="8"/>
            <w:vMerge/>
            <w:vAlign w:val="center"/>
          </w:tcPr>
          <w:p w:rsidR="00D14B24" w:rsidRDefault="00D14B24" w:rsidP="00D14B24">
            <w:pPr>
              <w:rPr>
                <w:b/>
              </w:rPr>
            </w:pPr>
          </w:p>
        </w:tc>
        <w:tc>
          <w:tcPr>
            <w:tcW w:w="705" w:type="dxa"/>
            <w:gridSpan w:val="5"/>
            <w:vMerge/>
            <w:vAlign w:val="center"/>
          </w:tcPr>
          <w:p w:rsidR="00D14B24" w:rsidRDefault="00D14B24" w:rsidP="00D14B24">
            <w:pPr>
              <w:rPr>
                <w:b/>
              </w:rPr>
            </w:pPr>
          </w:p>
        </w:tc>
      </w:tr>
      <w:tr w:rsidR="00D14B24" w:rsidTr="000E5621">
        <w:trPr>
          <w:gridAfter w:val="2"/>
          <w:wAfter w:w="194" w:type="dxa"/>
        </w:trPr>
        <w:tc>
          <w:tcPr>
            <w:tcW w:w="10029" w:type="dxa"/>
            <w:gridSpan w:val="77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14B24" w:rsidTr="000E5621">
        <w:trPr>
          <w:gridAfter w:val="2"/>
          <w:wAfter w:w="194" w:type="dxa"/>
          <w:trHeight w:val="283"/>
        </w:trPr>
        <w:tc>
          <w:tcPr>
            <w:tcW w:w="10029" w:type="dxa"/>
            <w:gridSpan w:val="77"/>
          </w:tcPr>
          <w:p w:rsidR="00D14B24" w:rsidRPr="00561E9D" w:rsidRDefault="00D14B24" w:rsidP="00514769">
            <w:pPr>
              <w:tabs>
                <w:tab w:val="left" w:pos="567"/>
              </w:tabs>
              <w:spacing w:before="80" w:after="80"/>
              <w:jc w:val="both"/>
              <w:rPr>
                <w:sz w:val="21"/>
                <w:szCs w:val="21"/>
              </w:rPr>
            </w:pPr>
            <w:r w:rsidRPr="00561E9D">
              <w:rPr>
                <w:b/>
                <w:sz w:val="21"/>
                <w:szCs w:val="21"/>
              </w:rPr>
              <w:t>SALEK, R.N.</w:t>
            </w:r>
            <w:r w:rsidRPr="00561E9D">
              <w:rPr>
                <w:sz w:val="21"/>
                <w:szCs w:val="21"/>
              </w:rPr>
              <w:t xml:space="preserve"> </w:t>
            </w:r>
            <w:r w:rsidRPr="00561E9D">
              <w:rPr>
                <w:b/>
                <w:sz w:val="21"/>
                <w:szCs w:val="21"/>
              </w:rPr>
              <w:t>(35%)</w:t>
            </w:r>
            <w:r w:rsidRPr="00561E9D">
              <w:rPr>
                <w:sz w:val="21"/>
                <w:szCs w:val="21"/>
              </w:rPr>
              <w:t xml:space="preserve">, ČERNÍKOVÁ, M., PACHLOVÁ, V., BUBELOVÁ, Z., KONEČNÁ, V., BUŇKA, F.: Properties of spreadable processed mozzarella cheese with divergent compositions of emulsifying salts in relation to the applied cheese storage period. </w:t>
            </w:r>
            <w:r w:rsidRPr="00561E9D">
              <w:rPr>
                <w:i/>
                <w:sz w:val="21"/>
                <w:szCs w:val="21"/>
              </w:rPr>
              <w:t>LWT-Food Science and Technology</w:t>
            </w:r>
            <w:r w:rsidRPr="00561E9D">
              <w:rPr>
                <w:sz w:val="21"/>
                <w:szCs w:val="21"/>
              </w:rPr>
              <w:t xml:space="preserve"> 77, 30-38, </w:t>
            </w:r>
            <w:r w:rsidRPr="00561E9D">
              <w:rPr>
                <w:b/>
                <w:sz w:val="21"/>
                <w:szCs w:val="21"/>
              </w:rPr>
              <w:t>2017</w:t>
            </w:r>
            <w:r w:rsidRPr="00561E9D">
              <w:rPr>
                <w:sz w:val="21"/>
                <w:szCs w:val="21"/>
              </w:rPr>
              <w:t xml:space="preserve">. ISSN 00236438. </w:t>
            </w:r>
          </w:p>
          <w:p w:rsidR="00D14B24" w:rsidRPr="00561E9D" w:rsidRDefault="00D14B24" w:rsidP="00514769">
            <w:pPr>
              <w:tabs>
                <w:tab w:val="left" w:pos="567"/>
              </w:tabs>
              <w:spacing w:before="80" w:after="80"/>
              <w:jc w:val="both"/>
              <w:rPr>
                <w:sz w:val="21"/>
                <w:szCs w:val="21"/>
              </w:rPr>
            </w:pPr>
            <w:r w:rsidRPr="00561E9D">
              <w:rPr>
                <w:sz w:val="21"/>
                <w:szCs w:val="21"/>
              </w:rPr>
              <w:t xml:space="preserve">ČERNÍKOVÁ, M., </w:t>
            </w:r>
            <w:r w:rsidRPr="00561E9D">
              <w:rPr>
                <w:b/>
                <w:sz w:val="21"/>
                <w:szCs w:val="21"/>
              </w:rPr>
              <w:t>SALEK, R.N. (25%)</w:t>
            </w:r>
            <w:r w:rsidRPr="00561E9D">
              <w:rPr>
                <w:sz w:val="21"/>
                <w:szCs w:val="21"/>
              </w:rPr>
              <w:t xml:space="preserve">, KOZÁČKOVÁ, D., BĚHALOVÁ, H., LUŇÁKOVÁ, L., BUŇKA, F.: The effect of selected processing parameters on viscoelastic properties of model processed cheese spreads. </w:t>
            </w:r>
            <w:r w:rsidRPr="00561E9D">
              <w:rPr>
                <w:i/>
                <w:sz w:val="21"/>
                <w:szCs w:val="21"/>
              </w:rPr>
              <w:t>International Dairy Journal</w:t>
            </w:r>
            <w:r w:rsidRPr="00561E9D">
              <w:rPr>
                <w:sz w:val="21"/>
                <w:szCs w:val="21"/>
              </w:rPr>
              <w:t xml:space="preserve"> 66, 84-90, </w:t>
            </w:r>
            <w:r w:rsidRPr="00561E9D">
              <w:rPr>
                <w:b/>
                <w:sz w:val="21"/>
                <w:szCs w:val="21"/>
              </w:rPr>
              <w:t>2017</w:t>
            </w:r>
            <w:r w:rsidRPr="00561E9D">
              <w:rPr>
                <w:sz w:val="21"/>
                <w:szCs w:val="21"/>
              </w:rPr>
              <w:t xml:space="preserve">. ISSN 095869946. </w:t>
            </w:r>
          </w:p>
          <w:p w:rsidR="00D14B24" w:rsidRPr="00561E9D" w:rsidRDefault="00D14B24" w:rsidP="00514769">
            <w:pPr>
              <w:tabs>
                <w:tab w:val="left" w:pos="567"/>
              </w:tabs>
              <w:spacing w:before="80" w:after="80"/>
              <w:jc w:val="both"/>
              <w:rPr>
                <w:sz w:val="21"/>
                <w:szCs w:val="21"/>
              </w:rPr>
            </w:pPr>
            <w:r w:rsidRPr="00561E9D">
              <w:rPr>
                <w:sz w:val="21"/>
                <w:szCs w:val="21"/>
              </w:rPr>
              <w:t xml:space="preserve">ČERNÍKOVÁ, M., NEBESÁŘOVÁ, J., </w:t>
            </w:r>
            <w:r w:rsidRPr="00561E9D">
              <w:rPr>
                <w:b/>
                <w:sz w:val="21"/>
                <w:szCs w:val="21"/>
              </w:rPr>
              <w:t>SALEK, R.N. (20%)</w:t>
            </w:r>
            <w:r w:rsidRPr="00561E9D">
              <w:rPr>
                <w:sz w:val="21"/>
                <w:szCs w:val="21"/>
              </w:rPr>
              <w:t xml:space="preserve">, ŘIHÁČKOVÁ, L., BUŇKA, F.: Microstructure, textural and viscoelastic properties of model processed cheese with different dry matter and fat in dry matter content. </w:t>
            </w:r>
            <w:r w:rsidRPr="00561E9D">
              <w:rPr>
                <w:i/>
                <w:sz w:val="21"/>
                <w:szCs w:val="21"/>
              </w:rPr>
              <w:t>Journal of Dairy Science</w:t>
            </w:r>
            <w:r w:rsidRPr="00561E9D">
              <w:rPr>
                <w:sz w:val="21"/>
                <w:szCs w:val="21"/>
              </w:rPr>
              <w:t xml:space="preserve"> 100, 4300-4307, </w:t>
            </w:r>
            <w:r w:rsidRPr="00561E9D">
              <w:rPr>
                <w:b/>
                <w:sz w:val="21"/>
                <w:szCs w:val="21"/>
              </w:rPr>
              <w:t>2017</w:t>
            </w:r>
            <w:r w:rsidRPr="00561E9D">
              <w:rPr>
                <w:sz w:val="21"/>
                <w:szCs w:val="21"/>
              </w:rPr>
              <w:t xml:space="preserve">. ISSN 00220302. </w:t>
            </w:r>
          </w:p>
          <w:p w:rsidR="00D14B24" w:rsidRPr="00561E9D" w:rsidRDefault="00D14B24" w:rsidP="00514769">
            <w:pPr>
              <w:tabs>
                <w:tab w:val="left" w:pos="567"/>
              </w:tabs>
              <w:spacing w:before="80" w:after="80"/>
              <w:jc w:val="both"/>
              <w:rPr>
                <w:sz w:val="21"/>
                <w:szCs w:val="21"/>
                <w:lang w:val="en-GB"/>
              </w:rPr>
            </w:pPr>
            <w:r w:rsidRPr="00561E9D">
              <w:rPr>
                <w:b/>
                <w:sz w:val="21"/>
                <w:szCs w:val="21"/>
              </w:rPr>
              <w:t>SALEK, R.N. (35%)</w:t>
            </w:r>
            <w:r w:rsidRPr="00561E9D">
              <w:rPr>
                <w:sz w:val="21"/>
                <w:szCs w:val="21"/>
              </w:rPr>
              <w:t xml:space="preserve">, ČERNÍKOVÁ, M., MADĚROVÁ, S., LAPČÍK, L., BUŇKA, F.: </w:t>
            </w:r>
            <w:r w:rsidRPr="00561E9D">
              <w:rPr>
                <w:sz w:val="21"/>
                <w:szCs w:val="21"/>
                <w:lang w:val="en-GB"/>
              </w:rPr>
              <w:t xml:space="preserve">The effect of different composition of ternary mixtures of emulsifying salts on the consistency of processed cheese spreads manufactured from Swiss-type cheese with different degrees of maturity. </w:t>
            </w:r>
            <w:r w:rsidRPr="00561E9D">
              <w:rPr>
                <w:i/>
                <w:sz w:val="21"/>
                <w:szCs w:val="21"/>
                <w:lang w:val="en-GB"/>
              </w:rPr>
              <w:t>Journal of Dairy Science</w:t>
            </w:r>
            <w:r w:rsidRPr="00561E9D">
              <w:rPr>
                <w:sz w:val="21"/>
                <w:szCs w:val="21"/>
                <w:lang w:val="en-GB"/>
              </w:rPr>
              <w:t xml:space="preserve"> 99, 3274-3287,</w:t>
            </w:r>
            <w:r w:rsidRPr="00561E9D">
              <w:rPr>
                <w:b/>
                <w:sz w:val="21"/>
                <w:szCs w:val="21"/>
                <w:lang w:val="en-GB"/>
              </w:rPr>
              <w:t xml:space="preserve"> 2016</w:t>
            </w:r>
            <w:r w:rsidRPr="00561E9D">
              <w:rPr>
                <w:sz w:val="21"/>
                <w:szCs w:val="21"/>
                <w:lang w:val="en-GB"/>
              </w:rPr>
              <w:t>.</w:t>
            </w:r>
            <w:r w:rsidRPr="00561E9D">
              <w:rPr>
                <w:sz w:val="21"/>
                <w:szCs w:val="21"/>
              </w:rPr>
              <w:t xml:space="preserve"> </w:t>
            </w:r>
            <w:r w:rsidRPr="00561E9D">
              <w:rPr>
                <w:sz w:val="21"/>
                <w:szCs w:val="21"/>
                <w:lang w:val="en-GB"/>
              </w:rPr>
              <w:t xml:space="preserve">ISSN 00220302. </w:t>
            </w:r>
          </w:p>
          <w:p w:rsidR="00D14B24" w:rsidRDefault="00D14B24" w:rsidP="00514769">
            <w:pPr>
              <w:spacing w:before="80" w:after="80"/>
              <w:jc w:val="both"/>
              <w:rPr>
                <w:b/>
              </w:rPr>
            </w:pPr>
            <w:r w:rsidRPr="00561E9D">
              <w:rPr>
                <w:b/>
                <w:sz w:val="21"/>
                <w:szCs w:val="21"/>
              </w:rPr>
              <w:t>SALEK, R.N. (35%)</w:t>
            </w:r>
            <w:r w:rsidRPr="00561E9D">
              <w:rPr>
                <w:sz w:val="21"/>
                <w:szCs w:val="21"/>
              </w:rPr>
              <w:t xml:space="preserve">, ČERNÍKOVÁ, M., NAGYOVÁ, G., KUCHAŘ, D., BAČOVÁ, H., MINARČIKOVÁ, L., BUŇKA, F.: The effect of composition of ternary mixtures containing phosphate and citrate emulsifying salts on selected textural properties of spreadable processed cheese. </w:t>
            </w:r>
            <w:r w:rsidRPr="00561E9D">
              <w:rPr>
                <w:i/>
                <w:sz w:val="21"/>
                <w:szCs w:val="21"/>
              </w:rPr>
              <w:t>International Dairy Journal</w:t>
            </w:r>
            <w:r w:rsidRPr="00561E9D">
              <w:rPr>
                <w:sz w:val="21"/>
                <w:szCs w:val="21"/>
              </w:rPr>
              <w:t xml:space="preserve"> 44, 37-43, </w:t>
            </w:r>
            <w:r w:rsidRPr="00561E9D">
              <w:rPr>
                <w:b/>
                <w:sz w:val="21"/>
                <w:szCs w:val="21"/>
              </w:rPr>
              <w:t>2015</w:t>
            </w:r>
            <w:r w:rsidRPr="00561E9D">
              <w:rPr>
                <w:sz w:val="21"/>
                <w:szCs w:val="21"/>
              </w:rPr>
              <w:t>. ISSN 09586946.</w:t>
            </w:r>
            <w:r>
              <w:rPr>
                <w:sz w:val="22"/>
              </w:rPr>
              <w:t xml:space="preserve"> </w:t>
            </w:r>
          </w:p>
        </w:tc>
      </w:tr>
      <w:tr w:rsidR="00D14B24" w:rsidTr="000E5621">
        <w:trPr>
          <w:gridAfter w:val="2"/>
          <w:wAfter w:w="194" w:type="dxa"/>
          <w:trHeight w:val="218"/>
        </w:trPr>
        <w:tc>
          <w:tcPr>
            <w:tcW w:w="10029" w:type="dxa"/>
            <w:gridSpan w:val="77"/>
            <w:shd w:val="clear" w:color="auto" w:fill="F7CAAC"/>
          </w:tcPr>
          <w:p w:rsidR="00D14B24" w:rsidRDefault="00D14B24" w:rsidP="00D14B24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14B24" w:rsidTr="000E5621">
        <w:trPr>
          <w:gridAfter w:val="2"/>
          <w:wAfter w:w="194" w:type="dxa"/>
          <w:trHeight w:val="328"/>
        </w:trPr>
        <w:tc>
          <w:tcPr>
            <w:tcW w:w="10029" w:type="dxa"/>
            <w:gridSpan w:val="77"/>
          </w:tcPr>
          <w:p w:rsidR="00561E9D" w:rsidRPr="00A13455" w:rsidRDefault="00561E9D" w:rsidP="00D14B24">
            <w:pPr>
              <w:rPr>
                <w:b/>
              </w:rPr>
            </w:pPr>
            <w:r w:rsidRPr="00A13455">
              <w:rPr>
                <w:rFonts w:ascii="TimesNewRomanPSMT" w:eastAsia="Calibri" w:hAnsi="TimesNewRomanPSMT" w:cs="TimesNewRomanPSMT"/>
                <w:b/>
                <w:sz w:val="22"/>
                <w:szCs w:val="22"/>
              </w:rPr>
              <w:t>---</w:t>
            </w:r>
          </w:p>
        </w:tc>
      </w:tr>
      <w:tr w:rsidR="00D14B24" w:rsidTr="000E5621">
        <w:trPr>
          <w:gridAfter w:val="2"/>
          <w:wAfter w:w="194" w:type="dxa"/>
          <w:cantSplit/>
          <w:trHeight w:val="470"/>
        </w:trPr>
        <w:tc>
          <w:tcPr>
            <w:tcW w:w="2550" w:type="dxa"/>
            <w:gridSpan w:val="3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11" w:type="dxa"/>
            <w:gridSpan w:val="39"/>
          </w:tcPr>
          <w:p w:rsidR="00D14B24" w:rsidRDefault="00D14B24" w:rsidP="00D14B24">
            <w:pPr>
              <w:jc w:val="both"/>
            </w:pPr>
          </w:p>
        </w:tc>
        <w:tc>
          <w:tcPr>
            <w:tcW w:w="798" w:type="dxa"/>
            <w:gridSpan w:val="10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70" w:type="dxa"/>
            <w:gridSpan w:val="25"/>
          </w:tcPr>
          <w:p w:rsidR="00D14B24" w:rsidRDefault="00D14B24" w:rsidP="00D14B24">
            <w:pPr>
              <w:jc w:val="both"/>
            </w:pPr>
          </w:p>
        </w:tc>
      </w:tr>
      <w:tr w:rsidR="00D14B24" w:rsidTr="000E5621">
        <w:trPr>
          <w:gridAfter w:val="2"/>
          <w:wAfter w:w="194" w:type="dxa"/>
        </w:trPr>
        <w:tc>
          <w:tcPr>
            <w:tcW w:w="10029" w:type="dxa"/>
            <w:gridSpan w:val="77"/>
            <w:tcBorders>
              <w:bottom w:val="double" w:sz="4" w:space="0" w:color="auto"/>
            </w:tcBorders>
            <w:shd w:val="clear" w:color="auto" w:fill="BDD6EE"/>
          </w:tcPr>
          <w:p w:rsidR="00D14B24" w:rsidRDefault="00D14B24" w:rsidP="00D14B24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D14B24" w:rsidRPr="00A405B4" w:rsidTr="000E5621">
        <w:trPr>
          <w:gridAfter w:val="2"/>
          <w:wAfter w:w="194" w:type="dxa"/>
        </w:trPr>
        <w:tc>
          <w:tcPr>
            <w:tcW w:w="2550" w:type="dxa"/>
            <w:gridSpan w:val="3"/>
            <w:tcBorders>
              <w:top w:val="double" w:sz="4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479" w:type="dxa"/>
            <w:gridSpan w:val="74"/>
          </w:tcPr>
          <w:p w:rsidR="00D14B24" w:rsidRPr="00A405B4" w:rsidRDefault="00D14B24" w:rsidP="00D14B24">
            <w:pPr>
              <w:jc w:val="both"/>
            </w:pPr>
            <w:r w:rsidRPr="00A405B4">
              <w:t>Univerzita Tomáše Bati ve Zlíně</w:t>
            </w:r>
          </w:p>
        </w:tc>
      </w:tr>
      <w:tr w:rsidR="00D14B24" w:rsidRPr="00A405B4" w:rsidTr="000E5621">
        <w:trPr>
          <w:gridAfter w:val="2"/>
          <w:wAfter w:w="194" w:type="dxa"/>
        </w:trPr>
        <w:tc>
          <w:tcPr>
            <w:tcW w:w="2550" w:type="dxa"/>
            <w:gridSpan w:val="3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479" w:type="dxa"/>
            <w:gridSpan w:val="74"/>
          </w:tcPr>
          <w:p w:rsidR="00D14B24" w:rsidRPr="00A405B4" w:rsidRDefault="00D14B24" w:rsidP="00D14B24">
            <w:pPr>
              <w:jc w:val="both"/>
            </w:pPr>
            <w:r w:rsidRPr="00A405B4">
              <w:t>Fakulta technologická</w:t>
            </w:r>
          </w:p>
        </w:tc>
      </w:tr>
      <w:tr w:rsidR="00D14B24" w:rsidTr="000E5621">
        <w:trPr>
          <w:gridAfter w:val="2"/>
          <w:wAfter w:w="194" w:type="dxa"/>
        </w:trPr>
        <w:tc>
          <w:tcPr>
            <w:tcW w:w="2550" w:type="dxa"/>
            <w:gridSpan w:val="3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479" w:type="dxa"/>
            <w:gridSpan w:val="74"/>
          </w:tcPr>
          <w:p w:rsidR="00D14B24" w:rsidRDefault="00D14B24" w:rsidP="00D14B24">
            <w:pPr>
              <w:jc w:val="both"/>
            </w:pPr>
            <w:r>
              <w:t>Technologie potravin</w:t>
            </w:r>
          </w:p>
        </w:tc>
      </w:tr>
      <w:tr w:rsidR="00D14B24" w:rsidTr="000E5621">
        <w:trPr>
          <w:gridAfter w:val="2"/>
          <w:wAfter w:w="194" w:type="dxa"/>
        </w:trPr>
        <w:tc>
          <w:tcPr>
            <w:tcW w:w="2550" w:type="dxa"/>
            <w:gridSpan w:val="3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11" w:type="dxa"/>
            <w:gridSpan w:val="39"/>
          </w:tcPr>
          <w:p w:rsidR="00D14B24" w:rsidRPr="00B96B61" w:rsidRDefault="00D14B24" w:rsidP="00D14B24">
            <w:pPr>
              <w:jc w:val="both"/>
              <w:rPr>
                <w:b/>
              </w:rPr>
            </w:pPr>
            <w:bookmarkStart w:id="79" w:name="Sedlaříková"/>
            <w:bookmarkEnd w:id="79"/>
            <w:r w:rsidRPr="00B96B61">
              <w:rPr>
                <w:b/>
              </w:rPr>
              <w:t xml:space="preserve">Jana Sedlaříková </w:t>
            </w:r>
          </w:p>
        </w:tc>
        <w:tc>
          <w:tcPr>
            <w:tcW w:w="723" w:type="dxa"/>
            <w:gridSpan w:val="8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145" w:type="dxa"/>
            <w:gridSpan w:val="27"/>
          </w:tcPr>
          <w:p w:rsidR="00D14B24" w:rsidRDefault="00D14B24" w:rsidP="00D14B24">
            <w:pPr>
              <w:jc w:val="both"/>
            </w:pPr>
            <w:r>
              <w:t>Ing., Ph.D.</w:t>
            </w:r>
          </w:p>
        </w:tc>
      </w:tr>
      <w:tr w:rsidR="00D14B24" w:rsidRPr="00C32277" w:rsidTr="000E5621">
        <w:trPr>
          <w:gridAfter w:val="2"/>
          <w:wAfter w:w="194" w:type="dxa"/>
        </w:trPr>
        <w:tc>
          <w:tcPr>
            <w:tcW w:w="2550" w:type="dxa"/>
            <w:gridSpan w:val="3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44" w:type="dxa"/>
            <w:gridSpan w:val="8"/>
          </w:tcPr>
          <w:p w:rsidR="00D14B24" w:rsidRDefault="00D14B24" w:rsidP="00D14B24">
            <w:pPr>
              <w:jc w:val="both"/>
            </w:pPr>
            <w:r>
              <w:t>1978</w:t>
            </w:r>
          </w:p>
        </w:tc>
        <w:tc>
          <w:tcPr>
            <w:tcW w:w="1748" w:type="dxa"/>
            <w:gridSpan w:val="11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06" w:type="dxa"/>
            <w:gridSpan w:val="12"/>
          </w:tcPr>
          <w:p w:rsidR="00D14B24" w:rsidRDefault="00D14B24" w:rsidP="00D14B24">
            <w:pPr>
              <w:jc w:val="both"/>
            </w:pPr>
            <w:r w:rsidRPr="00DF31E3">
              <w:t>pp.</w:t>
            </w:r>
          </w:p>
        </w:tc>
        <w:tc>
          <w:tcPr>
            <w:tcW w:w="1013" w:type="dxa"/>
            <w:gridSpan w:val="8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23" w:type="dxa"/>
            <w:gridSpan w:val="8"/>
          </w:tcPr>
          <w:p w:rsidR="00D14B24" w:rsidRDefault="00D14B24" w:rsidP="00D14B24">
            <w:pPr>
              <w:jc w:val="both"/>
            </w:pPr>
            <w:r w:rsidRPr="00DF31E3">
              <w:t>40</w:t>
            </w:r>
          </w:p>
        </w:tc>
        <w:tc>
          <w:tcPr>
            <w:tcW w:w="632" w:type="dxa"/>
            <w:gridSpan w:val="12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13" w:type="dxa"/>
            <w:gridSpan w:val="15"/>
          </w:tcPr>
          <w:p w:rsidR="00D14B24" w:rsidRPr="00C32277" w:rsidRDefault="00D14B24" w:rsidP="00D14B24">
            <w:pPr>
              <w:jc w:val="both"/>
              <w:rPr>
                <w:highlight w:val="green"/>
              </w:rPr>
            </w:pPr>
            <w:r w:rsidRPr="00DF31E3">
              <w:t>N</w:t>
            </w:r>
          </w:p>
        </w:tc>
      </w:tr>
      <w:tr w:rsidR="00D14B24" w:rsidRPr="00C32277" w:rsidTr="000E5621">
        <w:trPr>
          <w:gridAfter w:val="2"/>
          <w:wAfter w:w="194" w:type="dxa"/>
        </w:trPr>
        <w:tc>
          <w:tcPr>
            <w:tcW w:w="5142" w:type="dxa"/>
            <w:gridSpan w:val="22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06" w:type="dxa"/>
            <w:gridSpan w:val="12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1013" w:type="dxa"/>
            <w:gridSpan w:val="8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23" w:type="dxa"/>
            <w:gridSpan w:val="8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632" w:type="dxa"/>
            <w:gridSpan w:val="12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13" w:type="dxa"/>
            <w:gridSpan w:val="15"/>
          </w:tcPr>
          <w:p w:rsidR="00D14B24" w:rsidRPr="00C32277" w:rsidRDefault="00D14B24" w:rsidP="00D14B24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D14B24" w:rsidTr="000E5621">
        <w:trPr>
          <w:gridAfter w:val="2"/>
          <w:wAfter w:w="194" w:type="dxa"/>
        </w:trPr>
        <w:tc>
          <w:tcPr>
            <w:tcW w:w="6148" w:type="dxa"/>
            <w:gridSpan w:val="34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36" w:type="dxa"/>
            <w:gridSpan w:val="16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145" w:type="dxa"/>
            <w:gridSpan w:val="27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14B24" w:rsidTr="000E5621">
        <w:trPr>
          <w:gridAfter w:val="2"/>
          <w:wAfter w:w="194" w:type="dxa"/>
        </w:trPr>
        <w:tc>
          <w:tcPr>
            <w:tcW w:w="6148" w:type="dxa"/>
            <w:gridSpan w:val="34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1736" w:type="dxa"/>
            <w:gridSpan w:val="16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2145" w:type="dxa"/>
            <w:gridSpan w:val="27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</w:tr>
      <w:tr w:rsidR="00D14B24" w:rsidTr="000E5621">
        <w:trPr>
          <w:gridAfter w:val="2"/>
          <w:wAfter w:w="194" w:type="dxa"/>
        </w:trPr>
        <w:tc>
          <w:tcPr>
            <w:tcW w:w="6148" w:type="dxa"/>
            <w:gridSpan w:val="34"/>
          </w:tcPr>
          <w:p w:rsidR="00D14B24" w:rsidRDefault="00D14B24" w:rsidP="00D14B24">
            <w:pPr>
              <w:jc w:val="both"/>
            </w:pPr>
          </w:p>
        </w:tc>
        <w:tc>
          <w:tcPr>
            <w:tcW w:w="1736" w:type="dxa"/>
            <w:gridSpan w:val="16"/>
          </w:tcPr>
          <w:p w:rsidR="00D14B24" w:rsidRDefault="00D14B24" w:rsidP="00D14B24">
            <w:pPr>
              <w:jc w:val="both"/>
            </w:pPr>
          </w:p>
        </w:tc>
        <w:tc>
          <w:tcPr>
            <w:tcW w:w="2145" w:type="dxa"/>
            <w:gridSpan w:val="27"/>
          </w:tcPr>
          <w:p w:rsidR="00D14B24" w:rsidRDefault="00D14B24" w:rsidP="00D14B24">
            <w:pPr>
              <w:jc w:val="both"/>
            </w:pPr>
          </w:p>
        </w:tc>
      </w:tr>
      <w:tr w:rsidR="00D14B24" w:rsidTr="000E5621">
        <w:trPr>
          <w:gridAfter w:val="2"/>
          <w:wAfter w:w="194" w:type="dxa"/>
        </w:trPr>
        <w:tc>
          <w:tcPr>
            <w:tcW w:w="6148" w:type="dxa"/>
            <w:gridSpan w:val="34"/>
          </w:tcPr>
          <w:p w:rsidR="00D14B24" w:rsidRDefault="00D14B24" w:rsidP="00D14B24">
            <w:pPr>
              <w:jc w:val="both"/>
            </w:pPr>
          </w:p>
        </w:tc>
        <w:tc>
          <w:tcPr>
            <w:tcW w:w="1736" w:type="dxa"/>
            <w:gridSpan w:val="16"/>
          </w:tcPr>
          <w:p w:rsidR="00D14B24" w:rsidRDefault="00D14B24" w:rsidP="00D14B24">
            <w:pPr>
              <w:jc w:val="both"/>
            </w:pPr>
          </w:p>
        </w:tc>
        <w:tc>
          <w:tcPr>
            <w:tcW w:w="2145" w:type="dxa"/>
            <w:gridSpan w:val="27"/>
          </w:tcPr>
          <w:p w:rsidR="00D14B24" w:rsidRDefault="00D14B24" w:rsidP="00D14B24">
            <w:pPr>
              <w:jc w:val="both"/>
            </w:pPr>
          </w:p>
        </w:tc>
      </w:tr>
      <w:tr w:rsidR="00D14B24" w:rsidTr="000E5621">
        <w:trPr>
          <w:gridAfter w:val="2"/>
          <w:wAfter w:w="194" w:type="dxa"/>
        </w:trPr>
        <w:tc>
          <w:tcPr>
            <w:tcW w:w="6148" w:type="dxa"/>
            <w:gridSpan w:val="34"/>
          </w:tcPr>
          <w:p w:rsidR="00D14B24" w:rsidRDefault="00D14B24" w:rsidP="00D14B24">
            <w:pPr>
              <w:jc w:val="both"/>
            </w:pPr>
          </w:p>
        </w:tc>
        <w:tc>
          <w:tcPr>
            <w:tcW w:w="1736" w:type="dxa"/>
            <w:gridSpan w:val="16"/>
          </w:tcPr>
          <w:p w:rsidR="00D14B24" w:rsidRDefault="00D14B24" w:rsidP="00D14B24">
            <w:pPr>
              <w:jc w:val="both"/>
            </w:pPr>
          </w:p>
        </w:tc>
        <w:tc>
          <w:tcPr>
            <w:tcW w:w="2145" w:type="dxa"/>
            <w:gridSpan w:val="27"/>
          </w:tcPr>
          <w:p w:rsidR="00D14B24" w:rsidRDefault="00D14B24" w:rsidP="00D14B24">
            <w:pPr>
              <w:jc w:val="both"/>
            </w:pPr>
          </w:p>
        </w:tc>
      </w:tr>
      <w:tr w:rsidR="00D14B24" w:rsidTr="000E5621">
        <w:trPr>
          <w:gridAfter w:val="2"/>
          <w:wAfter w:w="194" w:type="dxa"/>
        </w:trPr>
        <w:tc>
          <w:tcPr>
            <w:tcW w:w="10029" w:type="dxa"/>
            <w:gridSpan w:val="77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14B24" w:rsidTr="000E5621">
        <w:trPr>
          <w:gridAfter w:val="2"/>
          <w:wAfter w:w="194" w:type="dxa"/>
          <w:trHeight w:val="182"/>
        </w:trPr>
        <w:tc>
          <w:tcPr>
            <w:tcW w:w="10029" w:type="dxa"/>
            <w:gridSpan w:val="77"/>
            <w:tcBorders>
              <w:top w:val="nil"/>
            </w:tcBorders>
          </w:tcPr>
          <w:p w:rsidR="00561E9D" w:rsidRDefault="006C13D5" w:rsidP="00B67548">
            <w:pPr>
              <w:pStyle w:val="Zkladntext"/>
              <w:spacing w:before="60" w:after="60"/>
              <w:ind w:left="0" w:right="108"/>
            </w:pPr>
            <w:r w:rsidRPr="006608CE">
              <w:rPr>
                <w:sz w:val="21"/>
                <w:szCs w:val="21"/>
              </w:rPr>
              <w:t>Technology of Fats and Detergents</w:t>
            </w:r>
            <w:r w:rsidRPr="00B67548">
              <w:rPr>
                <w:sz w:val="21"/>
                <w:szCs w:val="21"/>
              </w:rPr>
              <w:t xml:space="preserve"> </w:t>
            </w:r>
            <w:r w:rsidR="00B67548" w:rsidRPr="00B67548">
              <w:rPr>
                <w:sz w:val="21"/>
                <w:szCs w:val="21"/>
              </w:rPr>
              <w:t>(50% p)</w:t>
            </w:r>
          </w:p>
        </w:tc>
      </w:tr>
      <w:tr w:rsidR="00D14B24" w:rsidTr="000E5621">
        <w:trPr>
          <w:gridAfter w:val="2"/>
          <w:wAfter w:w="194" w:type="dxa"/>
        </w:trPr>
        <w:tc>
          <w:tcPr>
            <w:tcW w:w="10029" w:type="dxa"/>
            <w:gridSpan w:val="77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14B24" w:rsidTr="000E5621">
        <w:trPr>
          <w:gridAfter w:val="2"/>
          <w:wAfter w:w="194" w:type="dxa"/>
          <w:trHeight w:val="372"/>
        </w:trPr>
        <w:tc>
          <w:tcPr>
            <w:tcW w:w="10029" w:type="dxa"/>
            <w:gridSpan w:val="77"/>
          </w:tcPr>
          <w:p w:rsidR="00D14B24" w:rsidRPr="00561E9D" w:rsidRDefault="00D14B24" w:rsidP="00561E9D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561E9D">
              <w:rPr>
                <w:sz w:val="21"/>
                <w:szCs w:val="21"/>
              </w:rPr>
              <w:t xml:space="preserve">2006: UTB Zlín, FT, </w:t>
            </w:r>
            <w:r w:rsidRPr="00561E9D">
              <w:rPr>
                <w:rFonts w:eastAsia="Calibri"/>
                <w:sz w:val="21"/>
                <w:szCs w:val="21"/>
              </w:rPr>
              <w:t xml:space="preserve">SP Chemie a technologie materiálů, </w:t>
            </w:r>
            <w:r w:rsidRPr="00561E9D">
              <w:rPr>
                <w:sz w:val="21"/>
                <w:szCs w:val="21"/>
              </w:rPr>
              <w:t xml:space="preserve">obor </w:t>
            </w:r>
            <w:r w:rsidRPr="00561E9D">
              <w:rPr>
                <w:bCs/>
                <w:sz w:val="21"/>
                <w:szCs w:val="21"/>
              </w:rPr>
              <w:t>Technologie makromolekulárních látek, Ph.D.</w:t>
            </w:r>
          </w:p>
        </w:tc>
      </w:tr>
      <w:tr w:rsidR="00D14B24" w:rsidTr="000E5621">
        <w:trPr>
          <w:gridAfter w:val="2"/>
          <w:wAfter w:w="194" w:type="dxa"/>
        </w:trPr>
        <w:tc>
          <w:tcPr>
            <w:tcW w:w="10029" w:type="dxa"/>
            <w:gridSpan w:val="77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14B24" w:rsidTr="000E5621">
        <w:trPr>
          <w:gridAfter w:val="2"/>
          <w:wAfter w:w="194" w:type="dxa"/>
          <w:trHeight w:val="713"/>
        </w:trPr>
        <w:tc>
          <w:tcPr>
            <w:tcW w:w="10029" w:type="dxa"/>
            <w:gridSpan w:val="77"/>
          </w:tcPr>
          <w:p w:rsidR="00D14B24" w:rsidRPr="00561E9D" w:rsidRDefault="00D14B24" w:rsidP="00D14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  <w:rPr>
                <w:sz w:val="21"/>
                <w:szCs w:val="21"/>
              </w:rPr>
            </w:pPr>
            <w:r w:rsidRPr="00561E9D">
              <w:rPr>
                <w:sz w:val="21"/>
                <w:szCs w:val="21"/>
              </w:rPr>
              <w:t>2001 – 2002: UTB Zlín, FT, projektový pracovník</w:t>
            </w:r>
          </w:p>
          <w:p w:rsidR="00D14B24" w:rsidRPr="00561E9D" w:rsidRDefault="00D14B24" w:rsidP="00561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20"/>
              <w:jc w:val="both"/>
              <w:rPr>
                <w:sz w:val="21"/>
                <w:szCs w:val="21"/>
              </w:rPr>
            </w:pPr>
            <w:r w:rsidRPr="00561E9D">
              <w:rPr>
                <w:sz w:val="21"/>
                <w:szCs w:val="21"/>
              </w:rPr>
              <w:t>2005 – 2010 (2008 – 2010 MD): UTB Zlín, UNI, vědecko-výzkumný pracovník</w:t>
            </w:r>
          </w:p>
          <w:p w:rsidR="00D14B24" w:rsidRDefault="00D14B24" w:rsidP="00D14B24">
            <w:pPr>
              <w:spacing w:after="60"/>
              <w:jc w:val="both"/>
            </w:pPr>
            <w:r w:rsidRPr="00561E9D">
              <w:rPr>
                <w:sz w:val="21"/>
                <w:szCs w:val="21"/>
              </w:rPr>
              <w:t>2010 – dosud (2012 – 2015 MD): UTB Zlín, FT, odborný asistent</w:t>
            </w:r>
          </w:p>
        </w:tc>
      </w:tr>
      <w:tr w:rsidR="00D14B24" w:rsidTr="000E5621">
        <w:trPr>
          <w:gridAfter w:val="2"/>
          <w:wAfter w:w="194" w:type="dxa"/>
          <w:trHeight w:val="250"/>
        </w:trPr>
        <w:tc>
          <w:tcPr>
            <w:tcW w:w="10029" w:type="dxa"/>
            <w:gridSpan w:val="77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14B24" w:rsidTr="000E5621">
        <w:trPr>
          <w:gridAfter w:val="2"/>
          <w:wAfter w:w="194" w:type="dxa"/>
          <w:trHeight w:val="260"/>
        </w:trPr>
        <w:tc>
          <w:tcPr>
            <w:tcW w:w="10029" w:type="dxa"/>
            <w:gridSpan w:val="77"/>
          </w:tcPr>
          <w:p w:rsidR="00D14B24" w:rsidRPr="00561E9D" w:rsidRDefault="00D14B24" w:rsidP="00561E9D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561E9D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561E9D">
              <w:rPr>
                <w:rFonts w:eastAsia="Calibri"/>
                <w:sz w:val="21"/>
                <w:szCs w:val="21"/>
              </w:rPr>
              <w:t xml:space="preserve">– </w:t>
            </w:r>
            <w:r w:rsidRPr="00561E9D">
              <w:rPr>
                <w:sz w:val="21"/>
                <w:szCs w:val="21"/>
              </w:rPr>
              <w:t>2017: 4 BP, 1 DP.</w:t>
            </w:r>
          </w:p>
        </w:tc>
      </w:tr>
      <w:tr w:rsidR="00D14B24" w:rsidTr="000E5621">
        <w:trPr>
          <w:gridAfter w:val="2"/>
          <w:wAfter w:w="194" w:type="dxa"/>
          <w:cantSplit/>
        </w:trPr>
        <w:tc>
          <w:tcPr>
            <w:tcW w:w="3394" w:type="dxa"/>
            <w:gridSpan w:val="11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79" w:type="dxa"/>
            <w:gridSpan w:val="16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86" w:type="dxa"/>
            <w:gridSpan w:val="25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70" w:type="dxa"/>
            <w:gridSpan w:val="25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14B24" w:rsidTr="000E5621">
        <w:trPr>
          <w:gridAfter w:val="2"/>
          <w:wAfter w:w="194" w:type="dxa"/>
          <w:cantSplit/>
        </w:trPr>
        <w:tc>
          <w:tcPr>
            <w:tcW w:w="3394" w:type="dxa"/>
            <w:gridSpan w:val="11"/>
          </w:tcPr>
          <w:p w:rsidR="00D14B24" w:rsidRPr="00F55552" w:rsidRDefault="00D14B24" w:rsidP="00D14B24">
            <w:pPr>
              <w:jc w:val="both"/>
            </w:pPr>
            <w:r>
              <w:rPr>
                <w:rFonts w:eastAsia="Calibri"/>
                <w:lang w:eastAsia="en-US"/>
              </w:rPr>
              <w:t>---</w:t>
            </w:r>
          </w:p>
        </w:tc>
        <w:tc>
          <w:tcPr>
            <w:tcW w:w="2279" w:type="dxa"/>
            <w:gridSpan w:val="16"/>
          </w:tcPr>
          <w:p w:rsidR="00D14B24" w:rsidRPr="00F55552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2286" w:type="dxa"/>
            <w:gridSpan w:val="25"/>
            <w:tcBorders>
              <w:right w:val="single" w:sz="12" w:space="0" w:color="auto"/>
            </w:tcBorders>
          </w:tcPr>
          <w:p w:rsidR="00D14B24" w:rsidRPr="00F55552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657" w:type="dxa"/>
            <w:gridSpan w:val="12"/>
            <w:tcBorders>
              <w:left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708" w:type="dxa"/>
            <w:gridSpan w:val="8"/>
            <w:shd w:val="clear" w:color="auto" w:fill="F7CAAC"/>
          </w:tcPr>
          <w:p w:rsidR="00D14B24" w:rsidRDefault="00D14B24" w:rsidP="00D14B24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705" w:type="dxa"/>
            <w:gridSpan w:val="5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14B24" w:rsidRPr="007B553E" w:rsidTr="000E5621">
        <w:trPr>
          <w:gridAfter w:val="2"/>
          <w:wAfter w:w="194" w:type="dxa"/>
          <w:cantSplit/>
          <w:trHeight w:val="70"/>
        </w:trPr>
        <w:tc>
          <w:tcPr>
            <w:tcW w:w="3394" w:type="dxa"/>
            <w:gridSpan w:val="11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79" w:type="dxa"/>
            <w:gridSpan w:val="16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86" w:type="dxa"/>
            <w:gridSpan w:val="25"/>
            <w:tcBorders>
              <w:right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57" w:type="dxa"/>
            <w:gridSpan w:val="12"/>
            <w:vMerge w:val="restart"/>
            <w:tcBorders>
              <w:left w:val="single" w:sz="12" w:space="0" w:color="auto"/>
            </w:tcBorders>
          </w:tcPr>
          <w:p w:rsidR="00D14B24" w:rsidRPr="007B553E" w:rsidRDefault="00D14B24" w:rsidP="00D14B24">
            <w:pPr>
              <w:jc w:val="both"/>
              <w:rPr>
                <w:b/>
              </w:rPr>
            </w:pPr>
            <w:r w:rsidRPr="007B553E">
              <w:rPr>
                <w:b/>
              </w:rPr>
              <w:t>114</w:t>
            </w:r>
          </w:p>
        </w:tc>
        <w:tc>
          <w:tcPr>
            <w:tcW w:w="708" w:type="dxa"/>
            <w:gridSpan w:val="8"/>
            <w:vMerge w:val="restart"/>
          </w:tcPr>
          <w:p w:rsidR="00D14B24" w:rsidRPr="007B553E" w:rsidRDefault="00D14B24" w:rsidP="00D14B24">
            <w:pPr>
              <w:jc w:val="both"/>
              <w:rPr>
                <w:b/>
              </w:rPr>
            </w:pPr>
            <w:r w:rsidRPr="007B553E">
              <w:rPr>
                <w:b/>
              </w:rPr>
              <w:t>106</w:t>
            </w:r>
          </w:p>
        </w:tc>
        <w:tc>
          <w:tcPr>
            <w:tcW w:w="705" w:type="dxa"/>
            <w:gridSpan w:val="5"/>
            <w:vMerge w:val="restart"/>
          </w:tcPr>
          <w:p w:rsidR="00D14B24" w:rsidRPr="007B553E" w:rsidRDefault="00D14B24" w:rsidP="00D14B24">
            <w:pPr>
              <w:jc w:val="both"/>
              <w:rPr>
                <w:b/>
                <w:sz w:val="18"/>
                <w:szCs w:val="18"/>
              </w:rPr>
            </w:pPr>
            <w:r w:rsidRPr="007B553E">
              <w:rPr>
                <w:b/>
                <w:sz w:val="18"/>
                <w:szCs w:val="18"/>
              </w:rPr>
              <w:t>neevid.</w:t>
            </w:r>
          </w:p>
        </w:tc>
      </w:tr>
      <w:tr w:rsidR="00D14B24" w:rsidTr="000E5621">
        <w:trPr>
          <w:gridAfter w:val="2"/>
          <w:wAfter w:w="194" w:type="dxa"/>
          <w:trHeight w:val="205"/>
        </w:trPr>
        <w:tc>
          <w:tcPr>
            <w:tcW w:w="3394" w:type="dxa"/>
            <w:gridSpan w:val="11"/>
          </w:tcPr>
          <w:p w:rsidR="00D14B24" w:rsidRPr="00F55552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2279" w:type="dxa"/>
            <w:gridSpan w:val="16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2286" w:type="dxa"/>
            <w:gridSpan w:val="25"/>
            <w:tcBorders>
              <w:right w:val="single" w:sz="12" w:space="0" w:color="auto"/>
            </w:tcBorders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657" w:type="dxa"/>
            <w:gridSpan w:val="12"/>
            <w:vMerge/>
            <w:tcBorders>
              <w:left w:val="single" w:sz="12" w:space="0" w:color="auto"/>
            </w:tcBorders>
            <w:vAlign w:val="center"/>
          </w:tcPr>
          <w:p w:rsidR="00D14B24" w:rsidRDefault="00D14B24" w:rsidP="00D14B24">
            <w:pPr>
              <w:rPr>
                <w:b/>
              </w:rPr>
            </w:pPr>
          </w:p>
        </w:tc>
        <w:tc>
          <w:tcPr>
            <w:tcW w:w="708" w:type="dxa"/>
            <w:gridSpan w:val="8"/>
            <w:vMerge/>
            <w:vAlign w:val="center"/>
          </w:tcPr>
          <w:p w:rsidR="00D14B24" w:rsidRDefault="00D14B24" w:rsidP="00D14B24">
            <w:pPr>
              <w:rPr>
                <w:b/>
              </w:rPr>
            </w:pPr>
          </w:p>
        </w:tc>
        <w:tc>
          <w:tcPr>
            <w:tcW w:w="705" w:type="dxa"/>
            <w:gridSpan w:val="5"/>
            <w:vMerge/>
            <w:vAlign w:val="center"/>
          </w:tcPr>
          <w:p w:rsidR="00D14B24" w:rsidRDefault="00D14B24" w:rsidP="00D14B24">
            <w:pPr>
              <w:rPr>
                <w:b/>
              </w:rPr>
            </w:pPr>
          </w:p>
        </w:tc>
      </w:tr>
      <w:tr w:rsidR="00D14B24" w:rsidTr="000E5621">
        <w:trPr>
          <w:gridAfter w:val="2"/>
          <w:wAfter w:w="194" w:type="dxa"/>
        </w:trPr>
        <w:tc>
          <w:tcPr>
            <w:tcW w:w="10029" w:type="dxa"/>
            <w:gridSpan w:val="77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14B24" w:rsidTr="000E5621">
        <w:trPr>
          <w:gridAfter w:val="2"/>
          <w:wAfter w:w="194" w:type="dxa"/>
          <w:trHeight w:val="283"/>
        </w:trPr>
        <w:tc>
          <w:tcPr>
            <w:tcW w:w="10029" w:type="dxa"/>
            <w:gridSpan w:val="77"/>
          </w:tcPr>
          <w:p w:rsidR="00D14B24" w:rsidRPr="00561E9D" w:rsidRDefault="00D14B24" w:rsidP="00447E03">
            <w:pPr>
              <w:spacing w:before="80" w:after="120"/>
              <w:jc w:val="both"/>
              <w:rPr>
                <w:color w:val="212121"/>
                <w:sz w:val="21"/>
                <w:szCs w:val="21"/>
                <w:shd w:val="clear" w:color="auto" w:fill="FFFFFF"/>
              </w:rPr>
            </w:pPr>
            <w:r w:rsidRPr="00561E9D">
              <w:rPr>
                <w:b/>
                <w:caps/>
                <w:color w:val="212121"/>
                <w:sz w:val="21"/>
                <w:szCs w:val="21"/>
                <w:shd w:val="clear" w:color="auto" w:fill="FFFFFF"/>
              </w:rPr>
              <w:t>Sedlaříková, J. (40%)</w:t>
            </w:r>
            <w:r w:rsidRPr="00561E9D">
              <w:rPr>
                <w:caps/>
                <w:color w:val="212121"/>
                <w:sz w:val="21"/>
                <w:szCs w:val="21"/>
                <w:shd w:val="clear" w:color="auto" w:fill="FFFFFF"/>
              </w:rPr>
              <w:t>, Doležalová, M., Egner, P.,</w:t>
            </w:r>
            <w:r w:rsidRPr="00561E9D">
              <w:rPr>
                <w:color w:val="212121"/>
                <w:sz w:val="21"/>
                <w:szCs w:val="21"/>
                <w:shd w:val="clear" w:color="auto" w:fill="FFFFFF"/>
              </w:rPr>
              <w:t xml:space="preserve"> et al.: Effect of oregano and marjoram essential oils on the physical and antimicrobial properties of chitosan based systems. </w:t>
            </w:r>
            <w:r w:rsidRPr="00561E9D">
              <w:rPr>
                <w:i/>
                <w:color w:val="212121"/>
                <w:sz w:val="21"/>
                <w:szCs w:val="21"/>
                <w:shd w:val="clear" w:color="auto" w:fill="FFFFFF"/>
              </w:rPr>
              <w:t xml:space="preserve">International Journal of Polymer Science </w:t>
            </w:r>
            <w:r w:rsidRPr="00561E9D">
              <w:rPr>
                <w:color w:val="212121"/>
                <w:sz w:val="21"/>
                <w:szCs w:val="21"/>
                <w:shd w:val="clear" w:color="auto" w:fill="FFFFFF"/>
              </w:rPr>
              <w:t>2017</w:t>
            </w:r>
            <w:r w:rsidRPr="00561E9D">
              <w:rPr>
                <w:i/>
                <w:color w:val="212121"/>
                <w:sz w:val="21"/>
                <w:szCs w:val="21"/>
                <w:shd w:val="clear" w:color="auto" w:fill="FFFFFF"/>
              </w:rPr>
              <w:t xml:space="preserve">, </w:t>
            </w:r>
            <w:r w:rsidRPr="00561E9D">
              <w:rPr>
                <w:color w:val="212121"/>
                <w:sz w:val="21"/>
                <w:szCs w:val="21"/>
                <w:shd w:val="clear" w:color="auto" w:fill="FFFFFF"/>
              </w:rPr>
              <w:t xml:space="preserve">Art. No. 2593863, </w:t>
            </w:r>
            <w:r w:rsidRPr="00561E9D">
              <w:rPr>
                <w:b/>
                <w:color w:val="212121"/>
                <w:sz w:val="21"/>
                <w:szCs w:val="21"/>
                <w:shd w:val="clear" w:color="auto" w:fill="FFFFFF"/>
              </w:rPr>
              <w:t>2017</w:t>
            </w:r>
            <w:r w:rsidRPr="00561E9D">
              <w:rPr>
                <w:color w:val="212121"/>
                <w:sz w:val="21"/>
                <w:szCs w:val="21"/>
                <w:shd w:val="clear" w:color="auto" w:fill="FFFFFF"/>
              </w:rPr>
              <w:t xml:space="preserve">. </w:t>
            </w:r>
          </w:p>
          <w:p w:rsidR="00D14B24" w:rsidRPr="00561E9D" w:rsidRDefault="00D14B24" w:rsidP="00561E9D">
            <w:pPr>
              <w:spacing w:after="120"/>
              <w:jc w:val="both"/>
              <w:rPr>
                <w:sz w:val="21"/>
                <w:szCs w:val="21"/>
              </w:rPr>
            </w:pPr>
            <w:r w:rsidRPr="00561E9D">
              <w:rPr>
                <w:caps/>
                <w:color w:val="212121"/>
                <w:sz w:val="21"/>
                <w:szCs w:val="21"/>
                <w:shd w:val="clear" w:color="auto" w:fill="FFFFFF"/>
              </w:rPr>
              <w:t>Egner, P., Kašpárková, V., Pavlačková, J</w:t>
            </w:r>
            <w:r w:rsidRPr="00561E9D">
              <w:rPr>
                <w:color w:val="212121"/>
                <w:sz w:val="21"/>
                <w:szCs w:val="21"/>
                <w:shd w:val="clear" w:color="auto" w:fill="FFFFFF"/>
              </w:rPr>
              <w:t xml:space="preserve">., </w:t>
            </w:r>
            <w:r w:rsidRPr="00561E9D">
              <w:rPr>
                <w:b/>
                <w:caps/>
                <w:color w:val="212121"/>
                <w:sz w:val="21"/>
                <w:szCs w:val="21"/>
                <w:shd w:val="clear" w:color="auto" w:fill="FFFFFF"/>
              </w:rPr>
              <w:t>Sedlaříková, J. (5%)</w:t>
            </w:r>
            <w:r w:rsidRPr="00561E9D">
              <w:rPr>
                <w:caps/>
                <w:color w:val="212121"/>
                <w:sz w:val="21"/>
                <w:szCs w:val="21"/>
                <w:shd w:val="clear" w:color="auto" w:fill="FFFFFF"/>
              </w:rPr>
              <w:t>, PINĎÁKOVÁ, L</w:t>
            </w:r>
            <w:r w:rsidRPr="00561E9D">
              <w:rPr>
                <w:color w:val="212121"/>
                <w:sz w:val="21"/>
                <w:szCs w:val="21"/>
                <w:shd w:val="clear" w:color="auto" w:fill="FFFFFF"/>
              </w:rPr>
              <w:t xml:space="preserve">.: Effect of process parameters and methylcellulose supplementation on the properties of n-undecane emulsions. </w:t>
            </w:r>
            <w:r w:rsidRPr="00561E9D">
              <w:rPr>
                <w:i/>
                <w:color w:val="212121"/>
                <w:sz w:val="21"/>
                <w:szCs w:val="21"/>
                <w:shd w:val="clear" w:color="auto" w:fill="FFFFFF"/>
              </w:rPr>
              <w:t xml:space="preserve">Journal of Dispersion Science and Technology </w:t>
            </w:r>
            <w:r w:rsidRPr="00561E9D">
              <w:rPr>
                <w:color w:val="212121"/>
                <w:sz w:val="21"/>
                <w:szCs w:val="21"/>
                <w:shd w:val="clear" w:color="auto" w:fill="FFFFFF"/>
              </w:rPr>
              <w:t xml:space="preserve">38(6), 775-781, </w:t>
            </w:r>
            <w:r w:rsidRPr="00561E9D">
              <w:rPr>
                <w:b/>
                <w:color w:val="212121"/>
                <w:sz w:val="21"/>
                <w:szCs w:val="21"/>
                <w:shd w:val="clear" w:color="auto" w:fill="FFFFFF"/>
              </w:rPr>
              <w:t>2017</w:t>
            </w:r>
            <w:r w:rsidRPr="00561E9D">
              <w:rPr>
                <w:color w:val="212121"/>
                <w:sz w:val="21"/>
                <w:szCs w:val="21"/>
                <w:shd w:val="clear" w:color="auto" w:fill="FFFFFF"/>
              </w:rPr>
              <w:t xml:space="preserve">. </w:t>
            </w:r>
          </w:p>
          <w:p w:rsidR="00D14B24" w:rsidRPr="00561E9D" w:rsidRDefault="00D14B24" w:rsidP="00561E9D">
            <w:pPr>
              <w:spacing w:after="120"/>
              <w:jc w:val="both"/>
              <w:rPr>
                <w:caps/>
                <w:color w:val="000000"/>
                <w:sz w:val="21"/>
                <w:szCs w:val="21"/>
              </w:rPr>
            </w:pPr>
            <w:r w:rsidRPr="00561E9D">
              <w:rPr>
                <w:b/>
                <w:caps/>
                <w:color w:val="000000"/>
                <w:sz w:val="21"/>
                <w:szCs w:val="21"/>
              </w:rPr>
              <w:t>SEDLAŘíKOVÁ, J. (80%)</w:t>
            </w:r>
            <w:r w:rsidRPr="00561E9D">
              <w:rPr>
                <w:caps/>
                <w:color w:val="000000"/>
                <w:sz w:val="21"/>
                <w:szCs w:val="21"/>
              </w:rPr>
              <w:t xml:space="preserve">, KREJČÍ, J., EGNER, P., PAVLAČKOVÁ, J.: </w:t>
            </w:r>
            <w:r w:rsidRPr="00561E9D">
              <w:rPr>
                <w:sz w:val="21"/>
                <w:szCs w:val="21"/>
              </w:rPr>
              <w:t xml:space="preserve">Interakce chitosanu s anionickým tenzidem. </w:t>
            </w:r>
            <w:r w:rsidRPr="00561E9D">
              <w:rPr>
                <w:i/>
                <w:sz w:val="21"/>
                <w:szCs w:val="21"/>
              </w:rPr>
              <w:t>Sborník přednášek z IL. semináře o tenzidech a detergentech</w:t>
            </w:r>
            <w:r w:rsidRPr="00561E9D">
              <w:rPr>
                <w:sz w:val="21"/>
                <w:szCs w:val="21"/>
              </w:rPr>
              <w:t xml:space="preserve">. Pardubice: Univerzita Pardubice, </w:t>
            </w:r>
            <w:r w:rsidRPr="00561E9D">
              <w:rPr>
                <w:b/>
                <w:sz w:val="21"/>
                <w:szCs w:val="21"/>
              </w:rPr>
              <w:t>2016</w:t>
            </w:r>
            <w:r w:rsidRPr="00561E9D">
              <w:rPr>
                <w:sz w:val="21"/>
                <w:szCs w:val="21"/>
              </w:rPr>
              <w:t xml:space="preserve">. ISBN 978-80-7560-012-7. </w:t>
            </w:r>
          </w:p>
          <w:p w:rsidR="00D14B24" w:rsidRPr="00561E9D" w:rsidRDefault="00D14B24" w:rsidP="00561E9D">
            <w:pPr>
              <w:pStyle w:val="Zkladntext"/>
              <w:spacing w:after="120"/>
              <w:ind w:left="0"/>
              <w:rPr>
                <w:sz w:val="21"/>
                <w:szCs w:val="21"/>
              </w:rPr>
            </w:pPr>
            <w:r w:rsidRPr="00561E9D">
              <w:rPr>
                <w:caps/>
                <w:color w:val="000000"/>
                <w:sz w:val="21"/>
                <w:szCs w:val="21"/>
              </w:rPr>
              <w:t xml:space="preserve">MERCHAN, M., </w:t>
            </w:r>
            <w:r w:rsidRPr="00561E9D">
              <w:rPr>
                <w:b/>
                <w:caps/>
                <w:color w:val="000000"/>
                <w:sz w:val="21"/>
                <w:szCs w:val="21"/>
              </w:rPr>
              <w:t>SEDLAŘÍKOVÁ, J</w:t>
            </w:r>
            <w:r w:rsidRPr="00A1021C">
              <w:rPr>
                <w:b/>
                <w:caps/>
                <w:color w:val="000000"/>
                <w:sz w:val="21"/>
                <w:szCs w:val="21"/>
              </w:rPr>
              <w:t>.</w:t>
            </w:r>
            <w:r w:rsidRPr="00561E9D">
              <w:rPr>
                <w:caps/>
                <w:color w:val="000000"/>
                <w:sz w:val="21"/>
                <w:szCs w:val="21"/>
              </w:rPr>
              <w:t xml:space="preserve"> </w:t>
            </w:r>
            <w:r w:rsidRPr="00561E9D">
              <w:rPr>
                <w:b/>
                <w:caps/>
                <w:color w:val="000000"/>
                <w:sz w:val="21"/>
                <w:szCs w:val="21"/>
              </w:rPr>
              <w:t>(50%)</w:t>
            </w:r>
            <w:r w:rsidRPr="00561E9D">
              <w:rPr>
                <w:caps/>
                <w:color w:val="000000"/>
                <w:sz w:val="21"/>
                <w:szCs w:val="21"/>
              </w:rPr>
              <w:t xml:space="preserve">, VESEL, A., sedlařík, v., sáha, p.: </w:t>
            </w:r>
            <w:r w:rsidRPr="00561E9D">
              <w:rPr>
                <w:color w:val="000000"/>
                <w:sz w:val="21"/>
                <w:szCs w:val="21"/>
              </w:rPr>
              <w:t xml:space="preserve">Antimicrobial silver nitrate-doped polyvinyl chloride část films: Influence of solvent on morphology and mechanical properties. </w:t>
            </w:r>
            <w:r w:rsidRPr="00561E9D">
              <w:rPr>
                <w:i/>
                <w:color w:val="000000"/>
                <w:sz w:val="21"/>
                <w:szCs w:val="21"/>
              </w:rPr>
              <w:t>International Journal of Polymeric Materials and Polymeric Biomaterials</w:t>
            </w:r>
            <w:r w:rsidRPr="00561E9D">
              <w:rPr>
                <w:color w:val="000000"/>
                <w:sz w:val="21"/>
                <w:szCs w:val="21"/>
              </w:rPr>
              <w:t xml:space="preserve"> 62, 101-108, </w:t>
            </w:r>
            <w:r w:rsidRPr="00561E9D">
              <w:rPr>
                <w:b/>
                <w:color w:val="000000"/>
                <w:sz w:val="21"/>
                <w:szCs w:val="21"/>
              </w:rPr>
              <w:t>2013</w:t>
            </w:r>
            <w:r w:rsidRPr="00561E9D">
              <w:rPr>
                <w:color w:val="000000"/>
                <w:sz w:val="21"/>
                <w:szCs w:val="21"/>
              </w:rPr>
              <w:t xml:space="preserve">. </w:t>
            </w:r>
            <w:r w:rsidRPr="00561E9D">
              <w:rPr>
                <w:sz w:val="21"/>
                <w:szCs w:val="21"/>
              </w:rPr>
              <w:t xml:space="preserve">ISSN 0091-4037. </w:t>
            </w:r>
          </w:p>
          <w:p w:rsidR="00D14B24" w:rsidRDefault="00D14B24" w:rsidP="00447E03">
            <w:pPr>
              <w:pStyle w:val="Zkladntext"/>
              <w:spacing w:after="80"/>
              <w:ind w:left="0"/>
              <w:rPr>
                <w:b/>
              </w:rPr>
            </w:pPr>
            <w:r w:rsidRPr="00561E9D">
              <w:rPr>
                <w:sz w:val="21"/>
                <w:szCs w:val="21"/>
              </w:rPr>
              <w:t xml:space="preserve">Projekt CZ.1.07_2.2.00_28.0132 Zvyšování exkluzivity výuky technologie tuků, kosmetiky a detergentů – spoluřešitel. Hlavní řešitel: UTB ve Zlíně. Doba řešení: </w:t>
            </w:r>
            <w:r w:rsidRPr="00561E9D">
              <w:rPr>
                <w:b/>
                <w:sz w:val="21"/>
                <w:szCs w:val="21"/>
              </w:rPr>
              <w:t>2012 – 2015</w:t>
            </w:r>
            <w:r w:rsidRPr="00561E9D">
              <w:rPr>
                <w:sz w:val="21"/>
                <w:szCs w:val="21"/>
              </w:rPr>
              <w:t>.</w:t>
            </w:r>
          </w:p>
        </w:tc>
      </w:tr>
      <w:tr w:rsidR="00D14B24" w:rsidTr="000E5621">
        <w:trPr>
          <w:gridAfter w:val="2"/>
          <w:wAfter w:w="194" w:type="dxa"/>
          <w:trHeight w:val="218"/>
        </w:trPr>
        <w:tc>
          <w:tcPr>
            <w:tcW w:w="10029" w:type="dxa"/>
            <w:gridSpan w:val="77"/>
            <w:shd w:val="clear" w:color="auto" w:fill="F7CAAC"/>
          </w:tcPr>
          <w:p w:rsidR="00D14B24" w:rsidRDefault="00D14B24" w:rsidP="00D14B24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14B24" w:rsidRPr="000422C5" w:rsidTr="000E5621">
        <w:trPr>
          <w:gridAfter w:val="2"/>
          <w:wAfter w:w="194" w:type="dxa"/>
          <w:trHeight w:val="328"/>
        </w:trPr>
        <w:tc>
          <w:tcPr>
            <w:tcW w:w="10029" w:type="dxa"/>
            <w:gridSpan w:val="77"/>
          </w:tcPr>
          <w:p w:rsidR="00D14B24" w:rsidRDefault="00D14B24" w:rsidP="00D14B24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561E9D">
              <w:rPr>
                <w:sz w:val="21"/>
                <w:szCs w:val="21"/>
              </w:rPr>
              <w:t>2004: Universidade Tecnica de Lisboa, Instituto Superior Tecnico, Portugalsko (3 měsíce)</w:t>
            </w:r>
          </w:p>
          <w:p w:rsidR="00561E9D" w:rsidRDefault="00561E9D" w:rsidP="00D14B24">
            <w:pPr>
              <w:spacing w:before="60" w:after="60"/>
              <w:jc w:val="both"/>
              <w:rPr>
                <w:sz w:val="21"/>
                <w:szCs w:val="21"/>
              </w:rPr>
            </w:pPr>
          </w:p>
          <w:p w:rsidR="000001DE" w:rsidRPr="00561E9D" w:rsidRDefault="000001DE" w:rsidP="00D14B24">
            <w:pPr>
              <w:spacing w:before="60" w:after="60"/>
              <w:jc w:val="both"/>
              <w:rPr>
                <w:sz w:val="21"/>
                <w:szCs w:val="21"/>
              </w:rPr>
            </w:pPr>
          </w:p>
        </w:tc>
      </w:tr>
      <w:tr w:rsidR="00D14B24" w:rsidTr="000E5621">
        <w:trPr>
          <w:gridAfter w:val="2"/>
          <w:wAfter w:w="194" w:type="dxa"/>
          <w:cantSplit/>
          <w:trHeight w:val="499"/>
        </w:trPr>
        <w:tc>
          <w:tcPr>
            <w:tcW w:w="2550" w:type="dxa"/>
            <w:gridSpan w:val="3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11" w:type="dxa"/>
            <w:gridSpan w:val="39"/>
          </w:tcPr>
          <w:p w:rsidR="00D14B24" w:rsidRDefault="00D14B24" w:rsidP="00D14B24">
            <w:pPr>
              <w:jc w:val="both"/>
            </w:pPr>
          </w:p>
        </w:tc>
        <w:tc>
          <w:tcPr>
            <w:tcW w:w="798" w:type="dxa"/>
            <w:gridSpan w:val="10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70" w:type="dxa"/>
            <w:gridSpan w:val="25"/>
          </w:tcPr>
          <w:p w:rsidR="00D14B24" w:rsidRDefault="00D14B24" w:rsidP="00D14B24">
            <w:pPr>
              <w:jc w:val="both"/>
            </w:pPr>
          </w:p>
        </w:tc>
      </w:tr>
      <w:tr w:rsidR="00D14B24" w:rsidTr="000E5621">
        <w:tc>
          <w:tcPr>
            <w:tcW w:w="10223" w:type="dxa"/>
            <w:gridSpan w:val="7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:rsidR="00D14B24" w:rsidRPr="00AD589C" w:rsidRDefault="00D14B24" w:rsidP="00D14B24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br w:type="page"/>
            </w:r>
            <w:r w:rsidRPr="00AD589C">
              <w:rPr>
                <w:b/>
                <w:sz w:val="28"/>
              </w:rPr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550" w:type="dxa"/>
            <w:gridSpan w:val="3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Vysoká škola</w:t>
            </w:r>
          </w:p>
        </w:tc>
        <w:tc>
          <w:tcPr>
            <w:tcW w:w="7673" w:type="dxa"/>
            <w:gridSpan w:val="7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</w:pPr>
            <w:r>
              <w:t>Univerzita Tomáše Bati ve Zlíně</w:t>
            </w: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5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Součást vysoké školy</w:t>
            </w:r>
          </w:p>
        </w:tc>
        <w:tc>
          <w:tcPr>
            <w:tcW w:w="7673" w:type="dxa"/>
            <w:gridSpan w:val="7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</w:pPr>
            <w:r>
              <w:t>Fakulta technologická</w:t>
            </w: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5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Název studijního programu</w:t>
            </w:r>
          </w:p>
        </w:tc>
        <w:tc>
          <w:tcPr>
            <w:tcW w:w="7673" w:type="dxa"/>
            <w:gridSpan w:val="7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</w:pPr>
            <w:r>
              <w:t>Technologie potravin</w:t>
            </w: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5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Jméno a příjmení</w:t>
            </w:r>
          </w:p>
        </w:tc>
        <w:tc>
          <w:tcPr>
            <w:tcW w:w="4611" w:type="dxa"/>
            <w:gridSpan w:val="3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766E2F" w:rsidRDefault="00D14B24" w:rsidP="00D14B24">
            <w:pPr>
              <w:jc w:val="both"/>
              <w:rPr>
                <w:b/>
              </w:rPr>
            </w:pPr>
            <w:bookmarkStart w:id="80" w:name="Sumczynski"/>
            <w:bookmarkEnd w:id="80"/>
            <w:r w:rsidRPr="00766E2F">
              <w:rPr>
                <w:b/>
              </w:rPr>
              <w:t>Daniela Sumczynski</w:t>
            </w:r>
          </w:p>
        </w:tc>
        <w:tc>
          <w:tcPr>
            <w:tcW w:w="72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Tituly</w:t>
            </w:r>
          </w:p>
        </w:tc>
        <w:tc>
          <w:tcPr>
            <w:tcW w:w="2339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</w:pPr>
            <w:r w:rsidRPr="001F0F1D">
              <w:t>doc. Ing., Ph.D.</w:t>
            </w:r>
            <w:r>
              <w:t xml:space="preserve"> </w:t>
            </w: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5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Rok narození</w:t>
            </w:r>
          </w:p>
        </w:tc>
        <w:tc>
          <w:tcPr>
            <w:tcW w:w="84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t>1976</w:t>
            </w:r>
          </w:p>
        </w:tc>
        <w:tc>
          <w:tcPr>
            <w:tcW w:w="1748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typ vztahu k VŠ</w:t>
            </w:r>
          </w:p>
        </w:tc>
        <w:tc>
          <w:tcPr>
            <w:tcW w:w="1006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  <w:rPr>
                <w:b/>
              </w:rPr>
            </w:pPr>
            <w:r w:rsidRPr="001F0F1D">
              <w:t>pp.</w:t>
            </w:r>
          </w:p>
        </w:tc>
        <w:tc>
          <w:tcPr>
            <w:tcW w:w="101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rozsah</w:t>
            </w:r>
          </w:p>
        </w:tc>
        <w:tc>
          <w:tcPr>
            <w:tcW w:w="72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  <w:rPr>
                <w:b/>
              </w:rPr>
            </w:pPr>
            <w:r w:rsidRPr="001F0F1D">
              <w:t>40</w:t>
            </w:r>
          </w:p>
        </w:tc>
        <w:tc>
          <w:tcPr>
            <w:tcW w:w="63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do kdy</w:t>
            </w:r>
          </w:p>
        </w:tc>
        <w:tc>
          <w:tcPr>
            <w:tcW w:w="1707" w:type="dxa"/>
            <w:gridSpan w:val="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</w:pPr>
            <w:r w:rsidRPr="001F0F1D">
              <w:t>N</w:t>
            </w: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5142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06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t>---</w:t>
            </w:r>
          </w:p>
        </w:tc>
        <w:tc>
          <w:tcPr>
            <w:tcW w:w="101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rozsah</w:t>
            </w:r>
          </w:p>
        </w:tc>
        <w:tc>
          <w:tcPr>
            <w:tcW w:w="72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t>---</w:t>
            </w:r>
          </w:p>
        </w:tc>
        <w:tc>
          <w:tcPr>
            <w:tcW w:w="63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do kdy</w:t>
            </w:r>
          </w:p>
        </w:tc>
        <w:tc>
          <w:tcPr>
            <w:tcW w:w="1707" w:type="dxa"/>
            <w:gridSpan w:val="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148" w:type="dxa"/>
            <w:gridSpan w:val="3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36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339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rozsah</w:t>
            </w: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148" w:type="dxa"/>
            <w:gridSpan w:val="3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1736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2339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148" w:type="dxa"/>
            <w:gridSpan w:val="3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</w:pPr>
          </w:p>
        </w:tc>
        <w:tc>
          <w:tcPr>
            <w:tcW w:w="1736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</w:pPr>
          </w:p>
        </w:tc>
        <w:tc>
          <w:tcPr>
            <w:tcW w:w="2339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</w:pP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148" w:type="dxa"/>
            <w:gridSpan w:val="3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</w:pPr>
          </w:p>
        </w:tc>
        <w:tc>
          <w:tcPr>
            <w:tcW w:w="1736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</w:pPr>
          </w:p>
        </w:tc>
        <w:tc>
          <w:tcPr>
            <w:tcW w:w="2339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</w:pP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148" w:type="dxa"/>
            <w:gridSpan w:val="3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</w:pPr>
          </w:p>
        </w:tc>
        <w:tc>
          <w:tcPr>
            <w:tcW w:w="1736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</w:pPr>
          </w:p>
        </w:tc>
        <w:tc>
          <w:tcPr>
            <w:tcW w:w="2339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</w:pP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324"/>
        </w:trPr>
        <w:tc>
          <w:tcPr>
            <w:tcW w:w="10223" w:type="dxa"/>
            <w:gridSpan w:val="79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514769" w:rsidP="00514769">
            <w:pPr>
              <w:pStyle w:val="Zkladntext"/>
              <w:spacing w:before="60" w:after="60"/>
              <w:ind w:left="0" w:right="108"/>
              <w:rPr>
                <w:sz w:val="21"/>
                <w:szCs w:val="21"/>
              </w:rPr>
            </w:pPr>
            <w:r w:rsidRPr="00514769">
              <w:rPr>
                <w:b/>
                <w:sz w:val="21"/>
                <w:szCs w:val="21"/>
              </w:rPr>
              <w:t xml:space="preserve">Food Analysis and </w:t>
            </w:r>
            <w:r w:rsidR="00260A7B">
              <w:rPr>
                <w:b/>
                <w:sz w:val="21"/>
                <w:szCs w:val="21"/>
              </w:rPr>
              <w:t>Evaluation</w:t>
            </w:r>
            <w:r w:rsidRPr="00514769">
              <w:rPr>
                <w:b/>
                <w:sz w:val="21"/>
                <w:szCs w:val="21"/>
              </w:rPr>
              <w:t xml:space="preserve"> </w:t>
            </w:r>
            <w:r w:rsidRPr="00514769">
              <w:rPr>
                <w:sz w:val="21"/>
                <w:szCs w:val="21"/>
              </w:rPr>
              <w:t>(50% p)</w:t>
            </w:r>
          </w:p>
          <w:p w:rsidR="003F07A3" w:rsidRPr="003F07A3" w:rsidRDefault="006C13D5" w:rsidP="00514769">
            <w:pPr>
              <w:pStyle w:val="Zkladntext"/>
              <w:spacing w:before="60" w:after="60"/>
              <w:ind w:left="0" w:right="108"/>
              <w:rPr>
                <w:b/>
                <w:sz w:val="21"/>
                <w:szCs w:val="21"/>
              </w:rPr>
            </w:pPr>
            <w:r w:rsidRPr="006C13D5">
              <w:rPr>
                <w:b/>
                <w:sz w:val="21"/>
                <w:szCs w:val="21"/>
              </w:rPr>
              <w:t>Technology of Fruits, Vegetables and Minor Plant Materials</w:t>
            </w:r>
            <w:r w:rsidRPr="003F07A3">
              <w:rPr>
                <w:sz w:val="21"/>
                <w:szCs w:val="21"/>
              </w:rPr>
              <w:t xml:space="preserve"> </w:t>
            </w:r>
            <w:r w:rsidR="003F07A3" w:rsidRPr="003F07A3">
              <w:rPr>
                <w:sz w:val="21"/>
                <w:szCs w:val="21"/>
              </w:rPr>
              <w:t>(100% p)</w:t>
            </w: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14B24" w:rsidRPr="00E92A6D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372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561E9D" w:rsidRDefault="00D14B24" w:rsidP="00D14B24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561E9D">
              <w:rPr>
                <w:sz w:val="21"/>
                <w:szCs w:val="21"/>
              </w:rPr>
              <w:t xml:space="preserve">2003: VUT Brno, FCH, </w:t>
            </w:r>
            <w:r w:rsidRPr="00561E9D">
              <w:rPr>
                <w:rFonts w:eastAsia="Calibri"/>
                <w:sz w:val="21"/>
                <w:szCs w:val="21"/>
              </w:rPr>
              <w:t>SP Ma</w:t>
            </w:r>
            <w:r w:rsidRPr="00561E9D">
              <w:rPr>
                <w:sz w:val="21"/>
                <w:szCs w:val="21"/>
              </w:rPr>
              <w:t xml:space="preserve">teriálové vědy, </w:t>
            </w:r>
            <w:r w:rsidRPr="00561E9D">
              <w:rPr>
                <w:color w:val="000000"/>
                <w:sz w:val="21"/>
                <w:szCs w:val="21"/>
              </w:rPr>
              <w:t xml:space="preserve">obor Materiálové inženýrství, </w:t>
            </w:r>
            <w:r w:rsidRPr="00561E9D">
              <w:rPr>
                <w:sz w:val="21"/>
                <w:szCs w:val="21"/>
              </w:rPr>
              <w:t>Ph.D.</w:t>
            </w: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Údaje o odborném působení od absolvování VŠ</w:t>
            </w:r>
          </w:p>
        </w:tc>
      </w:tr>
      <w:tr w:rsidR="00D14B24" w:rsidRPr="00E92A6D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65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561E9D" w:rsidRDefault="00D14B24" w:rsidP="00D14B24">
            <w:pPr>
              <w:tabs>
                <w:tab w:val="left" w:pos="4320"/>
              </w:tabs>
              <w:spacing w:before="60" w:after="60"/>
              <w:rPr>
                <w:sz w:val="21"/>
                <w:szCs w:val="21"/>
              </w:rPr>
            </w:pPr>
            <w:r w:rsidRPr="00561E9D">
              <w:rPr>
                <w:sz w:val="21"/>
                <w:szCs w:val="21"/>
              </w:rPr>
              <w:t>2003 – dosud: UTB Zlín, FT, odborný asistent, od r. 2017 docent</w:t>
            </w: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14B24" w:rsidRPr="00E92A6D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184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561E9D" w:rsidRDefault="00D14B24" w:rsidP="00561E9D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561E9D">
              <w:rPr>
                <w:sz w:val="21"/>
                <w:szCs w:val="21"/>
              </w:rPr>
              <w:t>Počet obhájených prací, které vyučující vedl v období 2013 – 2017: 4 BP, 21 DP.</w:t>
            </w: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94" w:type="dxa"/>
            <w:gridSpan w:val="11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154ADF" w:rsidRDefault="00D14B24" w:rsidP="00D14B24">
            <w:pPr>
              <w:jc w:val="both"/>
              <w:rPr>
                <w:b/>
                <w:highlight w:val="cyan"/>
              </w:rPr>
            </w:pPr>
            <w:r w:rsidRPr="001F0F1D">
              <w:rPr>
                <w:b/>
              </w:rPr>
              <w:t xml:space="preserve">Obor habilitačního řízení </w:t>
            </w:r>
          </w:p>
        </w:tc>
        <w:tc>
          <w:tcPr>
            <w:tcW w:w="2279" w:type="dxa"/>
            <w:gridSpan w:val="16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Rok udělení hodnosti</w:t>
            </w:r>
          </w:p>
        </w:tc>
        <w:tc>
          <w:tcPr>
            <w:tcW w:w="2286" w:type="dxa"/>
            <w:gridSpan w:val="25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Řízení konáno na VŠ</w:t>
            </w:r>
          </w:p>
        </w:tc>
        <w:tc>
          <w:tcPr>
            <w:tcW w:w="2264" w:type="dxa"/>
            <w:gridSpan w:val="27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Ohlasy publikací</w:t>
            </w: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94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561E9D" w:rsidRDefault="00D14B24" w:rsidP="00561E9D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561E9D">
              <w:rPr>
                <w:sz w:val="21"/>
                <w:szCs w:val="21"/>
              </w:rPr>
              <w:t>Technologie potravin</w:t>
            </w:r>
          </w:p>
        </w:tc>
        <w:tc>
          <w:tcPr>
            <w:tcW w:w="2279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561E9D" w:rsidRDefault="00D14B24" w:rsidP="00561E9D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561E9D">
              <w:rPr>
                <w:sz w:val="21"/>
                <w:szCs w:val="21"/>
              </w:rPr>
              <w:t>2017</w:t>
            </w:r>
          </w:p>
        </w:tc>
        <w:tc>
          <w:tcPr>
            <w:tcW w:w="2286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:rsidR="00D14B24" w:rsidRPr="00561E9D" w:rsidRDefault="00D14B24" w:rsidP="00561E9D">
            <w:pPr>
              <w:spacing w:before="40" w:after="40"/>
              <w:jc w:val="both"/>
              <w:rPr>
                <w:b/>
                <w:sz w:val="21"/>
                <w:szCs w:val="21"/>
              </w:rPr>
            </w:pPr>
            <w:r w:rsidRPr="00561E9D">
              <w:rPr>
                <w:sz w:val="21"/>
                <w:szCs w:val="21"/>
              </w:rPr>
              <w:t>UTB Zlín</w:t>
            </w:r>
          </w:p>
        </w:tc>
        <w:tc>
          <w:tcPr>
            <w:tcW w:w="657" w:type="dxa"/>
            <w:gridSpan w:val="12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  <w:sz w:val="18"/>
              </w:rPr>
            </w:pPr>
            <w:r>
              <w:rPr>
                <w:b/>
              </w:rPr>
              <w:t>WOS</w:t>
            </w:r>
          </w:p>
        </w:tc>
        <w:tc>
          <w:tcPr>
            <w:tcW w:w="70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9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14B24" w:rsidRPr="008C130A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  <w:trHeight w:val="70"/>
        </w:trPr>
        <w:tc>
          <w:tcPr>
            <w:tcW w:w="3394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Obor jmenovacího řízení</w:t>
            </w:r>
          </w:p>
        </w:tc>
        <w:tc>
          <w:tcPr>
            <w:tcW w:w="2279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Rok udělení hodnosti</w:t>
            </w:r>
          </w:p>
        </w:tc>
        <w:tc>
          <w:tcPr>
            <w:tcW w:w="2286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Řízení konáno na VŠ</w:t>
            </w:r>
          </w:p>
        </w:tc>
        <w:tc>
          <w:tcPr>
            <w:tcW w:w="657" w:type="dxa"/>
            <w:gridSpan w:val="12"/>
            <w:vMerge w:val="restart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8C130A" w:rsidRDefault="00D14B24" w:rsidP="00D14B24">
            <w:pPr>
              <w:jc w:val="both"/>
              <w:rPr>
                <w:b/>
              </w:rPr>
            </w:pPr>
            <w:r w:rsidRPr="008C130A">
              <w:rPr>
                <w:b/>
              </w:rPr>
              <w:t>125</w:t>
            </w:r>
          </w:p>
        </w:tc>
        <w:tc>
          <w:tcPr>
            <w:tcW w:w="708" w:type="dxa"/>
            <w:gridSpan w:val="8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8C130A" w:rsidRDefault="00D14B24" w:rsidP="00D14B24">
            <w:pPr>
              <w:jc w:val="both"/>
              <w:rPr>
                <w:b/>
              </w:rPr>
            </w:pPr>
            <w:r w:rsidRPr="008C130A">
              <w:rPr>
                <w:b/>
              </w:rPr>
              <w:t>151</w:t>
            </w:r>
          </w:p>
        </w:tc>
        <w:tc>
          <w:tcPr>
            <w:tcW w:w="899" w:type="dxa"/>
            <w:gridSpan w:val="7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00576C" w:rsidRDefault="00D14B24" w:rsidP="00D14B24">
            <w:pPr>
              <w:jc w:val="both"/>
              <w:rPr>
                <w:b/>
                <w:sz w:val="19"/>
                <w:szCs w:val="19"/>
              </w:rPr>
            </w:pPr>
            <w:r w:rsidRPr="0000576C">
              <w:rPr>
                <w:b/>
                <w:sz w:val="19"/>
                <w:szCs w:val="19"/>
              </w:rPr>
              <w:t>neevid.</w:t>
            </w: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05"/>
        </w:trPr>
        <w:tc>
          <w:tcPr>
            <w:tcW w:w="3394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2279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2286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t>---</w:t>
            </w:r>
          </w:p>
        </w:tc>
        <w:tc>
          <w:tcPr>
            <w:tcW w:w="657" w:type="dxa"/>
            <w:gridSpan w:val="12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4B24" w:rsidRDefault="00D14B24" w:rsidP="00D14B24">
            <w:pPr>
              <w:rPr>
                <w:b/>
              </w:rPr>
            </w:pPr>
          </w:p>
        </w:tc>
        <w:tc>
          <w:tcPr>
            <w:tcW w:w="708" w:type="dxa"/>
            <w:gridSpan w:val="8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4B24" w:rsidRDefault="00D14B24" w:rsidP="00D14B24">
            <w:pPr>
              <w:rPr>
                <w:b/>
              </w:rPr>
            </w:pPr>
          </w:p>
        </w:tc>
        <w:tc>
          <w:tcPr>
            <w:tcW w:w="899" w:type="dxa"/>
            <w:gridSpan w:val="7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4B24" w:rsidRDefault="00D14B24" w:rsidP="00D14B24">
            <w:pPr>
              <w:rPr>
                <w:b/>
              </w:rPr>
            </w:pP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561E9D" w:rsidRDefault="00D14B24" w:rsidP="00447E03">
            <w:pPr>
              <w:pStyle w:val="default0"/>
              <w:spacing w:before="80" w:beforeAutospacing="0" w:after="120" w:afterAutospacing="0"/>
              <w:jc w:val="both"/>
              <w:rPr>
                <w:sz w:val="21"/>
                <w:szCs w:val="21"/>
              </w:rPr>
            </w:pPr>
            <w:bookmarkStart w:id="81" w:name="_Hlk490581377"/>
            <w:r w:rsidRPr="00561E9D">
              <w:rPr>
                <w:rStyle w:val="Siln"/>
                <w:sz w:val="21"/>
                <w:szCs w:val="21"/>
              </w:rPr>
              <w:t>SUMCZYNSKI,</w:t>
            </w:r>
            <w:r w:rsidRPr="00561E9D">
              <w:rPr>
                <w:sz w:val="21"/>
                <w:szCs w:val="21"/>
              </w:rPr>
              <w:t xml:space="preserve"> </w:t>
            </w:r>
            <w:r w:rsidRPr="00561E9D">
              <w:rPr>
                <w:b/>
                <w:sz w:val="21"/>
                <w:szCs w:val="21"/>
              </w:rPr>
              <w:t>D.</w:t>
            </w:r>
            <w:r w:rsidRPr="00561E9D">
              <w:rPr>
                <w:sz w:val="21"/>
                <w:szCs w:val="21"/>
              </w:rPr>
              <w:t xml:space="preserve"> </w:t>
            </w:r>
            <w:r w:rsidRPr="00561E9D">
              <w:rPr>
                <w:b/>
                <w:sz w:val="21"/>
                <w:szCs w:val="21"/>
              </w:rPr>
              <w:t>(60%)</w:t>
            </w:r>
            <w:r w:rsidRPr="00561E9D">
              <w:rPr>
                <w:sz w:val="21"/>
                <w:szCs w:val="21"/>
              </w:rPr>
              <w:t xml:space="preserve">, KOTÁSKOVÁ, E., DRUŽBÍKOVÁ, H., MLČEK, J.: Determination of contents and antioxidant activity of free and bound phenolics compounds and </w:t>
            </w:r>
            <w:r w:rsidRPr="00561E9D">
              <w:rPr>
                <w:rStyle w:val="Zdraznn"/>
                <w:sz w:val="21"/>
                <w:szCs w:val="21"/>
              </w:rPr>
              <w:t>in vitro</w:t>
            </w:r>
            <w:r w:rsidRPr="00561E9D">
              <w:rPr>
                <w:sz w:val="21"/>
                <w:szCs w:val="21"/>
              </w:rPr>
              <w:t xml:space="preserve"> digestibility of commercial black and red rice (</w:t>
            </w:r>
            <w:r w:rsidRPr="00561E9D">
              <w:rPr>
                <w:rStyle w:val="Zdraznn"/>
                <w:sz w:val="21"/>
                <w:szCs w:val="21"/>
              </w:rPr>
              <w:t>Oryza sativa</w:t>
            </w:r>
            <w:r w:rsidRPr="00561E9D">
              <w:rPr>
                <w:sz w:val="21"/>
                <w:szCs w:val="21"/>
              </w:rPr>
              <w:t xml:space="preserve"> L.) varieties. </w:t>
            </w:r>
            <w:r w:rsidRPr="00561E9D">
              <w:rPr>
                <w:rStyle w:val="Zdraznn"/>
                <w:sz w:val="21"/>
                <w:szCs w:val="21"/>
              </w:rPr>
              <w:t xml:space="preserve">Food Chemistry 211, </w:t>
            </w:r>
            <w:r w:rsidRPr="00561E9D">
              <w:rPr>
                <w:sz w:val="21"/>
                <w:szCs w:val="21"/>
              </w:rPr>
              <w:t>339-346,</w:t>
            </w:r>
            <w:r w:rsidRPr="00561E9D">
              <w:rPr>
                <w:i/>
                <w:sz w:val="21"/>
                <w:szCs w:val="21"/>
              </w:rPr>
              <w:t xml:space="preserve"> </w:t>
            </w:r>
            <w:r w:rsidRPr="00561E9D">
              <w:rPr>
                <w:b/>
                <w:sz w:val="21"/>
                <w:szCs w:val="21"/>
              </w:rPr>
              <w:t>2016</w:t>
            </w:r>
            <w:r w:rsidRPr="00561E9D">
              <w:rPr>
                <w:sz w:val="21"/>
                <w:szCs w:val="21"/>
              </w:rPr>
              <w:t xml:space="preserve">. </w:t>
            </w:r>
          </w:p>
          <w:p w:rsidR="00D14B24" w:rsidRPr="00561E9D" w:rsidRDefault="00D14B24" w:rsidP="00561E9D">
            <w:pPr>
              <w:pStyle w:val="default0"/>
              <w:spacing w:before="0" w:beforeAutospacing="0" w:after="120" w:afterAutospacing="0"/>
              <w:jc w:val="both"/>
              <w:rPr>
                <w:sz w:val="21"/>
                <w:szCs w:val="21"/>
              </w:rPr>
            </w:pPr>
            <w:r w:rsidRPr="00561E9D">
              <w:rPr>
                <w:sz w:val="21"/>
                <w:szCs w:val="21"/>
              </w:rPr>
              <w:t xml:space="preserve">KOTÁSKOVÁ, E., </w:t>
            </w:r>
            <w:r w:rsidRPr="00561E9D">
              <w:rPr>
                <w:rStyle w:val="Siln"/>
                <w:sz w:val="21"/>
                <w:szCs w:val="21"/>
              </w:rPr>
              <w:t>SUMCZYNSKI</w:t>
            </w:r>
            <w:r w:rsidRPr="00A1021C">
              <w:rPr>
                <w:b/>
                <w:sz w:val="21"/>
                <w:szCs w:val="21"/>
              </w:rPr>
              <w:t>,</w:t>
            </w:r>
            <w:r w:rsidRPr="00561E9D">
              <w:rPr>
                <w:sz w:val="21"/>
                <w:szCs w:val="21"/>
              </w:rPr>
              <w:t xml:space="preserve"> </w:t>
            </w:r>
            <w:r w:rsidRPr="00561E9D">
              <w:rPr>
                <w:b/>
                <w:sz w:val="21"/>
                <w:szCs w:val="21"/>
              </w:rPr>
              <w:t>D. (75%)</w:t>
            </w:r>
            <w:r w:rsidRPr="00561E9D">
              <w:rPr>
                <w:sz w:val="21"/>
                <w:szCs w:val="21"/>
              </w:rPr>
              <w:t xml:space="preserve">, MLČEK, J., VALÁŠEK, P.: Determination of free and bound phenolics using HPLC-DAD, antioxidant activity and </w:t>
            </w:r>
            <w:r w:rsidRPr="00561E9D">
              <w:rPr>
                <w:rStyle w:val="Zdraznn"/>
                <w:sz w:val="21"/>
                <w:szCs w:val="21"/>
              </w:rPr>
              <w:t>in vitro</w:t>
            </w:r>
            <w:r w:rsidRPr="00561E9D">
              <w:rPr>
                <w:sz w:val="21"/>
                <w:szCs w:val="21"/>
              </w:rPr>
              <w:t xml:space="preserve"> digestibility of </w:t>
            </w:r>
            <w:r w:rsidRPr="00561E9D">
              <w:rPr>
                <w:rStyle w:val="Zdraznn"/>
                <w:sz w:val="21"/>
                <w:szCs w:val="21"/>
              </w:rPr>
              <w:t>Eragrostis tef</w:t>
            </w:r>
            <w:r w:rsidRPr="00561E9D">
              <w:rPr>
                <w:sz w:val="21"/>
                <w:szCs w:val="21"/>
              </w:rPr>
              <w:t xml:space="preserve">. </w:t>
            </w:r>
            <w:r w:rsidRPr="00561E9D">
              <w:rPr>
                <w:rStyle w:val="Zdraznn"/>
                <w:sz w:val="21"/>
                <w:szCs w:val="21"/>
              </w:rPr>
              <w:t xml:space="preserve">Journal of Food Composition and Analysis 46, </w:t>
            </w:r>
            <w:r w:rsidRPr="00561E9D">
              <w:rPr>
                <w:sz w:val="21"/>
                <w:szCs w:val="21"/>
              </w:rPr>
              <w:t xml:space="preserve">15-21, </w:t>
            </w:r>
            <w:r w:rsidRPr="00561E9D">
              <w:rPr>
                <w:b/>
                <w:sz w:val="21"/>
                <w:szCs w:val="21"/>
              </w:rPr>
              <w:t>2016</w:t>
            </w:r>
            <w:r w:rsidRPr="00561E9D">
              <w:rPr>
                <w:sz w:val="21"/>
                <w:szCs w:val="21"/>
              </w:rPr>
              <w:t xml:space="preserve">. </w:t>
            </w:r>
          </w:p>
          <w:p w:rsidR="00D14B24" w:rsidRPr="00561E9D" w:rsidRDefault="00D14B24" w:rsidP="00561E9D">
            <w:pPr>
              <w:pStyle w:val="default0"/>
              <w:spacing w:before="0" w:beforeAutospacing="0" w:after="120" w:afterAutospacing="0"/>
              <w:jc w:val="both"/>
              <w:rPr>
                <w:sz w:val="21"/>
                <w:szCs w:val="21"/>
              </w:rPr>
            </w:pPr>
            <w:r w:rsidRPr="00561E9D">
              <w:rPr>
                <w:color w:val="222222"/>
                <w:sz w:val="21"/>
                <w:szCs w:val="21"/>
                <w:shd w:val="clear" w:color="auto" w:fill="FFFFFF"/>
              </w:rPr>
              <w:t xml:space="preserve">JURÍKOVÁ, T., MLČEK, J., ŠKROVÁNKOVÁ, S., BALLA, S., SOCHOR, J., BARON, M., </w:t>
            </w:r>
            <w:r w:rsidRPr="00561E9D">
              <w:rPr>
                <w:b/>
                <w:color w:val="222222"/>
                <w:sz w:val="21"/>
                <w:szCs w:val="21"/>
                <w:shd w:val="clear" w:color="auto" w:fill="FFFFFF"/>
              </w:rPr>
              <w:t>SUMCZYNSKI, D.</w:t>
            </w:r>
            <w:r w:rsidRPr="00561E9D">
              <w:rPr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 w:rsidRPr="00561E9D">
              <w:rPr>
                <w:b/>
                <w:color w:val="222222"/>
                <w:sz w:val="21"/>
                <w:szCs w:val="21"/>
                <w:shd w:val="clear" w:color="auto" w:fill="FFFFFF"/>
              </w:rPr>
              <w:t>(10%)</w:t>
            </w:r>
            <w:r w:rsidRPr="00561E9D">
              <w:rPr>
                <w:color w:val="222222"/>
                <w:sz w:val="21"/>
                <w:szCs w:val="21"/>
                <w:shd w:val="clear" w:color="auto" w:fill="FFFFFF"/>
              </w:rPr>
              <w:t>: Black crowberry (Empetrum nigrum L.) flavonoids and their health promoting activity.</w:t>
            </w:r>
            <w:r w:rsidRPr="00561E9D">
              <w:rPr>
                <w:rStyle w:val="apple-converted-space"/>
                <w:color w:val="222222"/>
                <w:sz w:val="21"/>
                <w:szCs w:val="21"/>
                <w:shd w:val="clear" w:color="auto" w:fill="FFFFFF"/>
              </w:rPr>
              <w:t> </w:t>
            </w:r>
            <w:r w:rsidRPr="00561E9D">
              <w:rPr>
                <w:i/>
                <w:iCs/>
                <w:color w:val="222222"/>
                <w:sz w:val="21"/>
                <w:szCs w:val="21"/>
                <w:shd w:val="clear" w:color="auto" w:fill="FFFFFF"/>
              </w:rPr>
              <w:t>Molecules</w:t>
            </w:r>
            <w:r w:rsidRPr="00561E9D">
              <w:rPr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 w:rsidRPr="00561E9D">
              <w:rPr>
                <w:iCs/>
                <w:color w:val="222222"/>
                <w:sz w:val="21"/>
                <w:szCs w:val="21"/>
                <w:shd w:val="clear" w:color="auto" w:fill="FFFFFF"/>
              </w:rPr>
              <w:t>21</w:t>
            </w:r>
            <w:r w:rsidRPr="00561E9D">
              <w:rPr>
                <w:color w:val="222222"/>
                <w:sz w:val="21"/>
                <w:szCs w:val="21"/>
                <w:shd w:val="clear" w:color="auto" w:fill="FFFFFF"/>
              </w:rPr>
              <w:t xml:space="preserve">(12), 1685, </w:t>
            </w:r>
            <w:r w:rsidRPr="00561E9D">
              <w:rPr>
                <w:b/>
                <w:color w:val="222222"/>
                <w:sz w:val="21"/>
                <w:szCs w:val="21"/>
                <w:shd w:val="clear" w:color="auto" w:fill="FFFFFF"/>
              </w:rPr>
              <w:t>2016</w:t>
            </w:r>
            <w:r w:rsidRPr="00561E9D">
              <w:rPr>
                <w:color w:val="222222"/>
                <w:sz w:val="21"/>
                <w:szCs w:val="21"/>
                <w:shd w:val="clear" w:color="auto" w:fill="FFFFFF"/>
              </w:rPr>
              <w:t xml:space="preserve">. </w:t>
            </w:r>
          </w:p>
          <w:p w:rsidR="00D14B24" w:rsidRPr="00561E9D" w:rsidRDefault="00D14B24" w:rsidP="00561E9D">
            <w:pPr>
              <w:tabs>
                <w:tab w:val="left" w:pos="567"/>
              </w:tabs>
              <w:spacing w:after="120"/>
              <w:jc w:val="both"/>
              <w:rPr>
                <w:b/>
                <w:sz w:val="21"/>
                <w:szCs w:val="21"/>
              </w:rPr>
            </w:pPr>
            <w:r w:rsidRPr="00561E9D">
              <w:rPr>
                <w:b/>
                <w:sz w:val="21"/>
                <w:szCs w:val="21"/>
              </w:rPr>
              <w:t>SUMCZYNSKI, D. (50%)</w:t>
            </w:r>
            <w:r w:rsidRPr="00561E9D">
              <w:rPr>
                <w:sz w:val="21"/>
                <w:szCs w:val="21"/>
              </w:rPr>
              <w:t xml:space="preserve">, BUBELOVÁ, Z., FIŠERA, M.: Determination of chemical, insoluble dietary fibre, neutral-detergent fibre and </w:t>
            </w:r>
            <w:r w:rsidRPr="00561E9D">
              <w:rPr>
                <w:i/>
                <w:sz w:val="21"/>
                <w:szCs w:val="21"/>
              </w:rPr>
              <w:t>in vitro</w:t>
            </w:r>
            <w:r w:rsidRPr="00561E9D">
              <w:rPr>
                <w:sz w:val="21"/>
                <w:szCs w:val="21"/>
              </w:rPr>
              <w:t xml:space="preserve"> digestibility in rice types commercialized in Czech markets. </w:t>
            </w:r>
            <w:r w:rsidRPr="00561E9D">
              <w:rPr>
                <w:i/>
                <w:sz w:val="21"/>
                <w:szCs w:val="21"/>
              </w:rPr>
              <w:t>Journal of Food Composition and Analysis</w:t>
            </w:r>
            <w:r w:rsidRPr="00561E9D">
              <w:rPr>
                <w:sz w:val="21"/>
                <w:szCs w:val="21"/>
              </w:rPr>
              <w:t xml:space="preserve"> 40, 8-13, </w:t>
            </w:r>
            <w:r w:rsidRPr="00561E9D">
              <w:rPr>
                <w:b/>
                <w:sz w:val="21"/>
                <w:szCs w:val="21"/>
              </w:rPr>
              <w:t>2015</w:t>
            </w:r>
            <w:r w:rsidRPr="00561E9D">
              <w:rPr>
                <w:sz w:val="21"/>
                <w:szCs w:val="21"/>
              </w:rPr>
              <w:t xml:space="preserve">. ISSN 1365-2621. </w:t>
            </w:r>
          </w:p>
          <w:p w:rsidR="00D14B24" w:rsidRDefault="00D14B24" w:rsidP="00447E03">
            <w:pPr>
              <w:tabs>
                <w:tab w:val="left" w:pos="567"/>
              </w:tabs>
              <w:spacing w:after="80"/>
              <w:jc w:val="both"/>
              <w:rPr>
                <w:b/>
                <w:sz w:val="22"/>
                <w:szCs w:val="22"/>
              </w:rPr>
            </w:pPr>
            <w:r w:rsidRPr="00561E9D">
              <w:rPr>
                <w:b/>
                <w:sz w:val="21"/>
                <w:szCs w:val="21"/>
              </w:rPr>
              <w:t>SUMCZYNSKI, D. (50%)</w:t>
            </w:r>
            <w:r w:rsidRPr="00561E9D">
              <w:rPr>
                <w:sz w:val="21"/>
                <w:szCs w:val="21"/>
              </w:rPr>
              <w:t xml:space="preserve">, BUBELOVÁ, Z., SNEYD, J., ERB-WEBER, S., MLČEK, J.: Total phenolics, flavonoids, antioxidant activity, crude fibre and digestibility in non-traditional wheat flakes and muesli. </w:t>
            </w:r>
            <w:r w:rsidRPr="00561E9D">
              <w:rPr>
                <w:i/>
                <w:sz w:val="21"/>
                <w:szCs w:val="21"/>
              </w:rPr>
              <w:t>Food Chemistry</w:t>
            </w:r>
            <w:r w:rsidRPr="00561E9D">
              <w:rPr>
                <w:sz w:val="21"/>
                <w:szCs w:val="21"/>
              </w:rPr>
              <w:t xml:space="preserve"> 174, 319-325, </w:t>
            </w:r>
            <w:r w:rsidRPr="00561E9D">
              <w:rPr>
                <w:b/>
                <w:sz w:val="21"/>
                <w:szCs w:val="21"/>
              </w:rPr>
              <w:t>2015</w:t>
            </w:r>
            <w:r w:rsidRPr="00561E9D">
              <w:rPr>
                <w:sz w:val="21"/>
                <w:szCs w:val="21"/>
              </w:rPr>
              <w:t xml:space="preserve">. ISSN 0308-8146. </w:t>
            </w:r>
            <w:bookmarkEnd w:id="81"/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r>
              <w:rPr>
                <w:b/>
              </w:rPr>
              <w:t>Působení v zahraničí</w:t>
            </w: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328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rPr>
                <w:b/>
              </w:rPr>
            </w:pPr>
            <w:r>
              <w:rPr>
                <w:b/>
              </w:rPr>
              <w:t>---</w:t>
            </w:r>
          </w:p>
          <w:p w:rsidR="00D14B24" w:rsidRDefault="00D14B24" w:rsidP="00D14B24">
            <w:pPr>
              <w:rPr>
                <w:b/>
              </w:rPr>
            </w:pPr>
          </w:p>
          <w:p w:rsidR="00D14B24" w:rsidRDefault="00D14B24" w:rsidP="00D14B24">
            <w:pPr>
              <w:rPr>
                <w:b/>
              </w:rPr>
            </w:pPr>
          </w:p>
          <w:p w:rsidR="0042737C" w:rsidRDefault="0042737C" w:rsidP="00D14B24">
            <w:pPr>
              <w:rPr>
                <w:b/>
              </w:rPr>
            </w:pP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  <w:trHeight w:val="470"/>
        </w:trPr>
        <w:tc>
          <w:tcPr>
            <w:tcW w:w="25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 xml:space="preserve">Podpis </w:t>
            </w:r>
          </w:p>
        </w:tc>
        <w:tc>
          <w:tcPr>
            <w:tcW w:w="4611" w:type="dxa"/>
            <w:gridSpan w:val="3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</w:pPr>
          </w:p>
        </w:tc>
        <w:tc>
          <w:tcPr>
            <w:tcW w:w="79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64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</w:pPr>
          </w:p>
        </w:tc>
      </w:tr>
      <w:tr w:rsidR="00E97123" w:rsidTr="000E5621">
        <w:tc>
          <w:tcPr>
            <w:tcW w:w="10223" w:type="dxa"/>
            <w:gridSpan w:val="7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:rsidR="00E97123" w:rsidRDefault="007B1EB7" w:rsidP="00E97123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 w:rsidR="00E97123">
              <w:br w:type="page"/>
            </w:r>
            <w:r w:rsidR="00E97123">
              <w:rPr>
                <w:b/>
                <w:sz w:val="28"/>
              </w:rPr>
              <w:t>C-II – Související tvůrčí, resp. vědecká a umělecká činnost</w:t>
            </w:r>
          </w:p>
        </w:tc>
      </w:tr>
      <w:tr w:rsidR="00E97123" w:rsidTr="000E5621">
        <w:tc>
          <w:tcPr>
            <w:tcW w:w="10223" w:type="dxa"/>
            <w:gridSpan w:val="79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97123" w:rsidRPr="00E97123" w:rsidRDefault="00E97123" w:rsidP="00E97123">
            <w:pPr>
              <w:jc w:val="both"/>
              <w:rPr>
                <w:b/>
                <w:sz w:val="28"/>
              </w:rPr>
            </w:pPr>
            <w:r w:rsidRPr="007B1EB7">
              <w:rPr>
                <w:b/>
              </w:rPr>
              <w:t>Přehled řešených grantů a projektů u akademicky zaměřeného bakalářského studijního programu a u magisterského a doktorského studijního programu</w:t>
            </w:r>
            <w:r w:rsidRPr="00E97123">
              <w:rPr>
                <w:b/>
                <w:sz w:val="28"/>
              </w:rPr>
              <w:t xml:space="preserve">  </w:t>
            </w:r>
          </w:p>
        </w:tc>
      </w:tr>
      <w:tr w:rsidR="00E97123" w:rsidTr="000E5621">
        <w:trPr>
          <w:cantSplit/>
        </w:trPr>
        <w:tc>
          <w:tcPr>
            <w:tcW w:w="2435" w:type="dxa"/>
            <w:shd w:val="clear" w:color="auto" w:fill="F7CAAC"/>
          </w:tcPr>
          <w:p w:rsidR="00E97123" w:rsidRDefault="00E97123" w:rsidP="00E97123">
            <w:pPr>
              <w:jc w:val="both"/>
              <w:rPr>
                <w:b/>
              </w:rPr>
            </w:pPr>
            <w:r>
              <w:rPr>
                <w:b/>
              </w:rPr>
              <w:t>Řešitel/spoluřešitel</w:t>
            </w:r>
          </w:p>
        </w:tc>
        <w:tc>
          <w:tcPr>
            <w:tcW w:w="5600" w:type="dxa"/>
            <w:gridSpan w:val="54"/>
            <w:shd w:val="clear" w:color="auto" w:fill="F7CAAC"/>
          </w:tcPr>
          <w:p w:rsidR="00E97123" w:rsidRDefault="00E97123" w:rsidP="00E97123">
            <w:pPr>
              <w:jc w:val="both"/>
              <w:rPr>
                <w:b/>
              </w:rPr>
            </w:pPr>
            <w:r>
              <w:rPr>
                <w:b/>
              </w:rPr>
              <w:t>Názvy grantů a projektů získaných pro vědeckou, výzkumnou, uměleckou a další tvůrčí činnost v příslušné oblasti vzdělávání</w:t>
            </w:r>
          </w:p>
        </w:tc>
        <w:tc>
          <w:tcPr>
            <w:tcW w:w="770" w:type="dxa"/>
            <w:gridSpan w:val="13"/>
            <w:shd w:val="clear" w:color="auto" w:fill="F7CAAC"/>
          </w:tcPr>
          <w:p w:rsidR="00E97123" w:rsidRDefault="00E97123" w:rsidP="00E97123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Zdroj</w:t>
            </w:r>
          </w:p>
        </w:tc>
        <w:tc>
          <w:tcPr>
            <w:tcW w:w="1418" w:type="dxa"/>
            <w:gridSpan w:val="11"/>
            <w:shd w:val="clear" w:color="auto" w:fill="F7CAAC"/>
          </w:tcPr>
          <w:p w:rsidR="00E97123" w:rsidRDefault="00E97123" w:rsidP="00E97123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Období</w:t>
            </w:r>
          </w:p>
          <w:p w:rsidR="00E97123" w:rsidRDefault="00E97123" w:rsidP="00E97123">
            <w:pPr>
              <w:jc w:val="center"/>
              <w:rPr>
                <w:b/>
                <w:sz w:val="24"/>
              </w:rPr>
            </w:pPr>
          </w:p>
        </w:tc>
      </w:tr>
      <w:tr w:rsidR="00E97123" w:rsidTr="000E5621">
        <w:tc>
          <w:tcPr>
            <w:tcW w:w="2435" w:type="dxa"/>
          </w:tcPr>
          <w:p w:rsidR="00E97123" w:rsidRPr="00A63C65" w:rsidRDefault="007B1EB7" w:rsidP="00A63C65">
            <w:pPr>
              <w:spacing w:before="60" w:after="60" w:line="252" w:lineRule="auto"/>
              <w:jc w:val="both"/>
            </w:pPr>
            <w:r w:rsidRPr="00A63C65">
              <w:t>p</w:t>
            </w:r>
            <w:r w:rsidR="00E97123" w:rsidRPr="00A63C65">
              <w:t xml:space="preserve">rof. </w:t>
            </w:r>
            <w:r w:rsidR="00F516D2" w:rsidRPr="00A63C65">
              <w:t xml:space="preserve">RNDr. </w:t>
            </w:r>
            <w:r w:rsidR="00E97123" w:rsidRPr="00A63C65">
              <w:t>Kubáň, DrSc.</w:t>
            </w:r>
          </w:p>
        </w:tc>
        <w:tc>
          <w:tcPr>
            <w:tcW w:w="5600" w:type="dxa"/>
            <w:gridSpan w:val="54"/>
          </w:tcPr>
          <w:p w:rsidR="00E97123" w:rsidRPr="00A63C65" w:rsidRDefault="00E97123" w:rsidP="00A63C65">
            <w:pPr>
              <w:tabs>
                <w:tab w:val="left" w:pos="333"/>
              </w:tabs>
              <w:spacing w:before="60" w:after="60" w:line="252" w:lineRule="auto"/>
              <w:jc w:val="both"/>
            </w:pPr>
            <w:r w:rsidRPr="00A63C65">
              <w:t>Produkce biogenních aminů u vybraných kmenů bakterií mléčného kvašení (GAP503/11/1417)</w:t>
            </w:r>
          </w:p>
        </w:tc>
        <w:tc>
          <w:tcPr>
            <w:tcW w:w="770" w:type="dxa"/>
            <w:gridSpan w:val="13"/>
          </w:tcPr>
          <w:p w:rsidR="00E97123" w:rsidRPr="00A63C65" w:rsidRDefault="00E97123" w:rsidP="00A63C65">
            <w:pPr>
              <w:spacing w:before="60" w:after="60" w:line="252" w:lineRule="auto"/>
              <w:jc w:val="center"/>
            </w:pPr>
            <w:r w:rsidRPr="00A63C65">
              <w:t>B</w:t>
            </w:r>
          </w:p>
        </w:tc>
        <w:tc>
          <w:tcPr>
            <w:tcW w:w="1418" w:type="dxa"/>
            <w:gridSpan w:val="11"/>
          </w:tcPr>
          <w:p w:rsidR="00E97123" w:rsidRPr="00A63C65" w:rsidRDefault="00E97123" w:rsidP="00A63C65">
            <w:pPr>
              <w:spacing w:before="60" w:after="60" w:line="252" w:lineRule="auto"/>
              <w:jc w:val="center"/>
              <w:rPr>
                <w:color w:val="0000FF"/>
              </w:rPr>
            </w:pPr>
            <w:r w:rsidRPr="00A63C65">
              <w:t>2011</w:t>
            </w:r>
            <w:r w:rsidR="002758D2" w:rsidRPr="00A63C65">
              <w:t xml:space="preserve"> </w:t>
            </w:r>
            <w:r w:rsidRPr="00A63C65">
              <w:t>-</w:t>
            </w:r>
            <w:r w:rsidR="002758D2" w:rsidRPr="00A63C65">
              <w:t xml:space="preserve"> </w:t>
            </w:r>
            <w:r w:rsidRPr="00A63C65">
              <w:t>2014</w:t>
            </w:r>
          </w:p>
        </w:tc>
      </w:tr>
      <w:tr w:rsidR="00E97123" w:rsidTr="000E5621">
        <w:tc>
          <w:tcPr>
            <w:tcW w:w="2435" w:type="dxa"/>
          </w:tcPr>
          <w:p w:rsidR="00E97123" w:rsidRPr="00A63C65" w:rsidRDefault="007B1EB7" w:rsidP="00A63C65">
            <w:pPr>
              <w:spacing w:before="60" w:after="60" w:line="252" w:lineRule="auto"/>
              <w:jc w:val="both"/>
            </w:pPr>
            <w:r w:rsidRPr="00A63C65">
              <w:t>d</w:t>
            </w:r>
            <w:r w:rsidR="00E97123" w:rsidRPr="00A63C65">
              <w:t xml:space="preserve">oc. </w:t>
            </w:r>
            <w:r w:rsidR="00F516D2" w:rsidRPr="00A63C65">
              <w:t xml:space="preserve">Ing. </w:t>
            </w:r>
            <w:r w:rsidR="00E97123" w:rsidRPr="00A63C65">
              <w:t>Buňka, Ph.D.</w:t>
            </w:r>
          </w:p>
        </w:tc>
        <w:tc>
          <w:tcPr>
            <w:tcW w:w="5600" w:type="dxa"/>
            <w:gridSpan w:val="54"/>
          </w:tcPr>
          <w:p w:rsidR="00E97123" w:rsidRPr="00A63C65" w:rsidRDefault="00E97123" w:rsidP="00A63C65">
            <w:pPr>
              <w:spacing w:before="60" w:after="60" w:line="252" w:lineRule="auto"/>
              <w:jc w:val="both"/>
            </w:pPr>
            <w:r w:rsidRPr="00A63C65">
              <w:t>Systémy jištění kvality a bezpečnosti mlékárenských výrobků vhodnými metodami aplikovatelnými v praxi (QJ1210300)</w:t>
            </w:r>
          </w:p>
        </w:tc>
        <w:tc>
          <w:tcPr>
            <w:tcW w:w="770" w:type="dxa"/>
            <w:gridSpan w:val="13"/>
          </w:tcPr>
          <w:p w:rsidR="00E97123" w:rsidRPr="00A63C65" w:rsidRDefault="00E97123" w:rsidP="00A63C65">
            <w:pPr>
              <w:spacing w:before="60" w:after="60" w:line="252" w:lineRule="auto"/>
              <w:jc w:val="center"/>
            </w:pPr>
            <w:r w:rsidRPr="00A63C65">
              <w:t>C</w:t>
            </w:r>
          </w:p>
        </w:tc>
        <w:tc>
          <w:tcPr>
            <w:tcW w:w="1418" w:type="dxa"/>
            <w:gridSpan w:val="11"/>
          </w:tcPr>
          <w:p w:rsidR="00E97123" w:rsidRPr="00A63C65" w:rsidRDefault="00E97123" w:rsidP="00A63C65">
            <w:pPr>
              <w:spacing w:before="60" w:after="60" w:line="252" w:lineRule="auto"/>
              <w:jc w:val="center"/>
            </w:pPr>
            <w:r w:rsidRPr="00A63C65">
              <w:t>2012</w:t>
            </w:r>
            <w:r w:rsidR="002758D2" w:rsidRPr="00A63C65">
              <w:t xml:space="preserve"> </w:t>
            </w:r>
            <w:r w:rsidRPr="00A63C65">
              <w:t>-</w:t>
            </w:r>
            <w:r w:rsidR="002758D2" w:rsidRPr="00A63C65">
              <w:t xml:space="preserve"> </w:t>
            </w:r>
            <w:r w:rsidRPr="00A63C65">
              <w:t>2016</w:t>
            </w:r>
          </w:p>
        </w:tc>
      </w:tr>
      <w:tr w:rsidR="00E97123" w:rsidTr="000E5621">
        <w:tc>
          <w:tcPr>
            <w:tcW w:w="2435" w:type="dxa"/>
          </w:tcPr>
          <w:p w:rsidR="00E97123" w:rsidRPr="00A63C65" w:rsidRDefault="007B1EB7" w:rsidP="00A63C65">
            <w:pPr>
              <w:spacing w:before="60" w:after="60" w:line="252" w:lineRule="auto"/>
              <w:jc w:val="both"/>
            </w:pPr>
            <w:r w:rsidRPr="00A63C65">
              <w:t>d</w:t>
            </w:r>
            <w:r w:rsidR="00E97123" w:rsidRPr="00A63C65">
              <w:t xml:space="preserve">oc. </w:t>
            </w:r>
            <w:r w:rsidR="00F516D2" w:rsidRPr="00A63C65">
              <w:t xml:space="preserve">Ing. </w:t>
            </w:r>
            <w:r w:rsidR="00E97123" w:rsidRPr="00A63C65">
              <w:t>Buňka, Ph.D.</w:t>
            </w:r>
          </w:p>
        </w:tc>
        <w:tc>
          <w:tcPr>
            <w:tcW w:w="5600" w:type="dxa"/>
            <w:gridSpan w:val="54"/>
          </w:tcPr>
          <w:p w:rsidR="00E97123" w:rsidRPr="00A63C65" w:rsidRDefault="00E97123" w:rsidP="00A63C65">
            <w:pPr>
              <w:spacing w:before="60" w:after="60" w:line="252" w:lineRule="auto"/>
              <w:jc w:val="both"/>
            </w:pPr>
            <w:r w:rsidRPr="00A63C65">
              <w:t>Nové přístupy a metody analýzy pro zajištění kvality, bezpečnosti a zdravotní nezávadnosti sýrů, optimalizace jejich výroby a zefektivnění procesů hygieny a sanitace při současném snížení zátěže životního prostředí odpadními vodami (OK1710156)</w:t>
            </w:r>
          </w:p>
        </w:tc>
        <w:tc>
          <w:tcPr>
            <w:tcW w:w="770" w:type="dxa"/>
            <w:gridSpan w:val="13"/>
          </w:tcPr>
          <w:p w:rsidR="00E97123" w:rsidRPr="00A63C65" w:rsidRDefault="00E97123" w:rsidP="00A63C65">
            <w:pPr>
              <w:spacing w:before="60" w:after="60" w:line="252" w:lineRule="auto"/>
              <w:jc w:val="center"/>
            </w:pPr>
            <w:r w:rsidRPr="00A63C65">
              <w:t>C</w:t>
            </w:r>
          </w:p>
        </w:tc>
        <w:tc>
          <w:tcPr>
            <w:tcW w:w="1418" w:type="dxa"/>
            <w:gridSpan w:val="11"/>
          </w:tcPr>
          <w:p w:rsidR="00E97123" w:rsidRPr="00A63C65" w:rsidRDefault="00E97123" w:rsidP="00A63C65">
            <w:pPr>
              <w:spacing w:before="60" w:after="60" w:line="252" w:lineRule="auto"/>
              <w:jc w:val="center"/>
            </w:pPr>
            <w:r w:rsidRPr="00A63C65">
              <w:t>2017</w:t>
            </w:r>
            <w:r w:rsidR="002758D2" w:rsidRPr="00A63C65">
              <w:t xml:space="preserve"> </w:t>
            </w:r>
            <w:r w:rsidRPr="00A63C65">
              <w:t>-</w:t>
            </w:r>
            <w:r w:rsidR="002758D2" w:rsidRPr="00A63C65">
              <w:t xml:space="preserve"> </w:t>
            </w:r>
            <w:r w:rsidRPr="00A63C65">
              <w:t>2021</w:t>
            </w:r>
          </w:p>
        </w:tc>
      </w:tr>
      <w:tr w:rsidR="00E97123" w:rsidTr="000E5621">
        <w:tc>
          <w:tcPr>
            <w:tcW w:w="2435" w:type="dxa"/>
          </w:tcPr>
          <w:p w:rsidR="00E97123" w:rsidRDefault="00E97123" w:rsidP="00E97123">
            <w:pPr>
              <w:jc w:val="both"/>
              <w:rPr>
                <w:sz w:val="24"/>
              </w:rPr>
            </w:pPr>
          </w:p>
        </w:tc>
        <w:tc>
          <w:tcPr>
            <w:tcW w:w="5600" w:type="dxa"/>
            <w:gridSpan w:val="54"/>
          </w:tcPr>
          <w:p w:rsidR="00E97123" w:rsidRDefault="00E97123" w:rsidP="00E97123">
            <w:pPr>
              <w:jc w:val="center"/>
              <w:rPr>
                <w:sz w:val="24"/>
              </w:rPr>
            </w:pPr>
          </w:p>
        </w:tc>
        <w:tc>
          <w:tcPr>
            <w:tcW w:w="770" w:type="dxa"/>
            <w:gridSpan w:val="13"/>
          </w:tcPr>
          <w:p w:rsidR="00E97123" w:rsidRDefault="00E97123" w:rsidP="00E97123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11"/>
          </w:tcPr>
          <w:p w:rsidR="00E97123" w:rsidRDefault="00E97123" w:rsidP="00E97123">
            <w:pPr>
              <w:jc w:val="center"/>
              <w:rPr>
                <w:sz w:val="24"/>
              </w:rPr>
            </w:pPr>
          </w:p>
        </w:tc>
      </w:tr>
      <w:tr w:rsidR="00E97123" w:rsidTr="000E5621">
        <w:tc>
          <w:tcPr>
            <w:tcW w:w="2435" w:type="dxa"/>
          </w:tcPr>
          <w:p w:rsidR="00E97123" w:rsidRDefault="00E97123" w:rsidP="00E97123">
            <w:pPr>
              <w:jc w:val="both"/>
              <w:rPr>
                <w:sz w:val="24"/>
              </w:rPr>
            </w:pPr>
          </w:p>
        </w:tc>
        <w:tc>
          <w:tcPr>
            <w:tcW w:w="5600" w:type="dxa"/>
            <w:gridSpan w:val="54"/>
          </w:tcPr>
          <w:p w:rsidR="00E97123" w:rsidRDefault="00E97123" w:rsidP="00E97123">
            <w:pPr>
              <w:jc w:val="center"/>
              <w:rPr>
                <w:sz w:val="24"/>
              </w:rPr>
            </w:pPr>
          </w:p>
        </w:tc>
        <w:tc>
          <w:tcPr>
            <w:tcW w:w="770" w:type="dxa"/>
            <w:gridSpan w:val="13"/>
          </w:tcPr>
          <w:p w:rsidR="00E97123" w:rsidRDefault="00E97123" w:rsidP="00E97123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11"/>
          </w:tcPr>
          <w:p w:rsidR="00E97123" w:rsidRDefault="00E97123" w:rsidP="00E97123">
            <w:pPr>
              <w:jc w:val="center"/>
              <w:rPr>
                <w:sz w:val="24"/>
              </w:rPr>
            </w:pPr>
          </w:p>
        </w:tc>
      </w:tr>
      <w:tr w:rsidR="00E97123" w:rsidTr="000E5621">
        <w:trPr>
          <w:trHeight w:val="318"/>
        </w:trPr>
        <w:tc>
          <w:tcPr>
            <w:tcW w:w="10223" w:type="dxa"/>
            <w:gridSpan w:val="79"/>
            <w:shd w:val="clear" w:color="auto" w:fill="F7CAAC"/>
          </w:tcPr>
          <w:p w:rsidR="00E97123" w:rsidRDefault="00E97123" w:rsidP="00E97123">
            <w:pPr>
              <w:rPr>
                <w:b/>
              </w:rPr>
            </w:pPr>
            <w:r>
              <w:rPr>
                <w:b/>
              </w:rPr>
              <w:t>Přehled řešených projektů a dalších aktivit v rámci spolupráce s praxí u profesně zaměřeného bakalářského a magisterského studijního programu</w:t>
            </w:r>
          </w:p>
        </w:tc>
      </w:tr>
      <w:tr w:rsidR="00E97123" w:rsidTr="000E5621">
        <w:trPr>
          <w:cantSplit/>
          <w:trHeight w:val="283"/>
        </w:trPr>
        <w:tc>
          <w:tcPr>
            <w:tcW w:w="2435" w:type="dxa"/>
            <w:shd w:val="clear" w:color="auto" w:fill="F7CAAC"/>
          </w:tcPr>
          <w:p w:rsidR="00E97123" w:rsidRDefault="00E97123" w:rsidP="00E97123">
            <w:pPr>
              <w:jc w:val="both"/>
              <w:rPr>
                <w:b/>
              </w:rPr>
            </w:pPr>
            <w:r>
              <w:rPr>
                <w:b/>
              </w:rPr>
              <w:t>Pracoviště praxe</w:t>
            </w:r>
          </w:p>
        </w:tc>
        <w:tc>
          <w:tcPr>
            <w:tcW w:w="5600" w:type="dxa"/>
            <w:gridSpan w:val="54"/>
            <w:shd w:val="clear" w:color="auto" w:fill="F7CAAC"/>
          </w:tcPr>
          <w:p w:rsidR="00E97123" w:rsidRDefault="00E97123" w:rsidP="00E97123">
            <w:pPr>
              <w:jc w:val="both"/>
              <w:rPr>
                <w:b/>
              </w:rPr>
            </w:pPr>
            <w:r>
              <w:rPr>
                <w:b/>
              </w:rPr>
              <w:t xml:space="preserve">Název či popis projektu uskutečňovaného ve spolupráci s praxí </w:t>
            </w:r>
          </w:p>
        </w:tc>
        <w:tc>
          <w:tcPr>
            <w:tcW w:w="2188" w:type="dxa"/>
            <w:gridSpan w:val="24"/>
            <w:shd w:val="clear" w:color="auto" w:fill="F7CAAC"/>
          </w:tcPr>
          <w:p w:rsidR="00E97123" w:rsidRDefault="00E97123" w:rsidP="00E97123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Období</w:t>
            </w:r>
          </w:p>
        </w:tc>
      </w:tr>
      <w:tr w:rsidR="00E97123" w:rsidTr="000E5621">
        <w:tc>
          <w:tcPr>
            <w:tcW w:w="2435" w:type="dxa"/>
          </w:tcPr>
          <w:p w:rsidR="00E97123" w:rsidRDefault="00E97123" w:rsidP="00E97123">
            <w:pPr>
              <w:jc w:val="both"/>
              <w:rPr>
                <w:sz w:val="24"/>
              </w:rPr>
            </w:pPr>
          </w:p>
        </w:tc>
        <w:tc>
          <w:tcPr>
            <w:tcW w:w="5600" w:type="dxa"/>
            <w:gridSpan w:val="54"/>
          </w:tcPr>
          <w:p w:rsidR="00E97123" w:rsidRDefault="00E97123" w:rsidP="00E97123">
            <w:pPr>
              <w:jc w:val="center"/>
              <w:rPr>
                <w:sz w:val="24"/>
              </w:rPr>
            </w:pPr>
          </w:p>
        </w:tc>
        <w:tc>
          <w:tcPr>
            <w:tcW w:w="2188" w:type="dxa"/>
            <w:gridSpan w:val="24"/>
          </w:tcPr>
          <w:p w:rsidR="00E97123" w:rsidRDefault="00E97123" w:rsidP="00E97123">
            <w:pPr>
              <w:jc w:val="center"/>
              <w:rPr>
                <w:sz w:val="24"/>
              </w:rPr>
            </w:pPr>
          </w:p>
        </w:tc>
      </w:tr>
      <w:tr w:rsidR="00E97123" w:rsidTr="000E5621">
        <w:tc>
          <w:tcPr>
            <w:tcW w:w="2435" w:type="dxa"/>
          </w:tcPr>
          <w:p w:rsidR="00E97123" w:rsidRDefault="00E97123" w:rsidP="00E97123">
            <w:pPr>
              <w:jc w:val="both"/>
              <w:rPr>
                <w:sz w:val="24"/>
              </w:rPr>
            </w:pPr>
          </w:p>
        </w:tc>
        <w:tc>
          <w:tcPr>
            <w:tcW w:w="5600" w:type="dxa"/>
            <w:gridSpan w:val="54"/>
          </w:tcPr>
          <w:p w:rsidR="00E97123" w:rsidRDefault="00E97123" w:rsidP="00E97123">
            <w:pPr>
              <w:jc w:val="center"/>
              <w:rPr>
                <w:sz w:val="24"/>
              </w:rPr>
            </w:pPr>
          </w:p>
        </w:tc>
        <w:tc>
          <w:tcPr>
            <w:tcW w:w="2188" w:type="dxa"/>
            <w:gridSpan w:val="24"/>
          </w:tcPr>
          <w:p w:rsidR="00E97123" w:rsidRDefault="00E97123" w:rsidP="00E97123">
            <w:pPr>
              <w:jc w:val="center"/>
              <w:rPr>
                <w:sz w:val="24"/>
              </w:rPr>
            </w:pPr>
          </w:p>
        </w:tc>
      </w:tr>
      <w:tr w:rsidR="00E97123" w:rsidTr="000E5621">
        <w:tc>
          <w:tcPr>
            <w:tcW w:w="2435" w:type="dxa"/>
          </w:tcPr>
          <w:p w:rsidR="00E97123" w:rsidRDefault="00E97123" w:rsidP="00E97123">
            <w:pPr>
              <w:jc w:val="both"/>
              <w:rPr>
                <w:sz w:val="24"/>
              </w:rPr>
            </w:pPr>
          </w:p>
        </w:tc>
        <w:tc>
          <w:tcPr>
            <w:tcW w:w="5600" w:type="dxa"/>
            <w:gridSpan w:val="54"/>
          </w:tcPr>
          <w:p w:rsidR="00E97123" w:rsidRDefault="00E97123" w:rsidP="00E97123">
            <w:pPr>
              <w:jc w:val="center"/>
              <w:rPr>
                <w:sz w:val="24"/>
              </w:rPr>
            </w:pPr>
          </w:p>
        </w:tc>
        <w:tc>
          <w:tcPr>
            <w:tcW w:w="2188" w:type="dxa"/>
            <w:gridSpan w:val="24"/>
          </w:tcPr>
          <w:p w:rsidR="00E97123" w:rsidRDefault="00E97123" w:rsidP="00E97123">
            <w:pPr>
              <w:jc w:val="center"/>
              <w:rPr>
                <w:sz w:val="24"/>
              </w:rPr>
            </w:pPr>
          </w:p>
        </w:tc>
      </w:tr>
      <w:tr w:rsidR="00E97123" w:rsidTr="000E5621">
        <w:tc>
          <w:tcPr>
            <w:tcW w:w="2435" w:type="dxa"/>
          </w:tcPr>
          <w:p w:rsidR="00E97123" w:rsidRDefault="00E97123" w:rsidP="00E97123">
            <w:pPr>
              <w:jc w:val="both"/>
              <w:rPr>
                <w:sz w:val="24"/>
              </w:rPr>
            </w:pPr>
          </w:p>
        </w:tc>
        <w:tc>
          <w:tcPr>
            <w:tcW w:w="5600" w:type="dxa"/>
            <w:gridSpan w:val="54"/>
          </w:tcPr>
          <w:p w:rsidR="00E97123" w:rsidRDefault="00E97123" w:rsidP="00E97123">
            <w:pPr>
              <w:jc w:val="center"/>
              <w:rPr>
                <w:sz w:val="24"/>
              </w:rPr>
            </w:pPr>
          </w:p>
        </w:tc>
        <w:tc>
          <w:tcPr>
            <w:tcW w:w="2188" w:type="dxa"/>
            <w:gridSpan w:val="24"/>
          </w:tcPr>
          <w:p w:rsidR="00E97123" w:rsidRDefault="00E97123" w:rsidP="00E97123">
            <w:pPr>
              <w:jc w:val="center"/>
              <w:rPr>
                <w:sz w:val="24"/>
              </w:rPr>
            </w:pPr>
          </w:p>
        </w:tc>
      </w:tr>
      <w:tr w:rsidR="00E97123" w:rsidTr="000E5621">
        <w:tc>
          <w:tcPr>
            <w:tcW w:w="2435" w:type="dxa"/>
          </w:tcPr>
          <w:p w:rsidR="00E97123" w:rsidRDefault="00E97123" w:rsidP="00E97123">
            <w:pPr>
              <w:jc w:val="both"/>
              <w:rPr>
                <w:sz w:val="24"/>
              </w:rPr>
            </w:pPr>
          </w:p>
        </w:tc>
        <w:tc>
          <w:tcPr>
            <w:tcW w:w="5600" w:type="dxa"/>
            <w:gridSpan w:val="54"/>
          </w:tcPr>
          <w:p w:rsidR="00E97123" w:rsidRDefault="00E97123" w:rsidP="00E97123">
            <w:pPr>
              <w:jc w:val="center"/>
              <w:rPr>
                <w:sz w:val="24"/>
              </w:rPr>
            </w:pPr>
          </w:p>
        </w:tc>
        <w:tc>
          <w:tcPr>
            <w:tcW w:w="2188" w:type="dxa"/>
            <w:gridSpan w:val="24"/>
          </w:tcPr>
          <w:p w:rsidR="00E97123" w:rsidRDefault="00E97123" w:rsidP="00E97123">
            <w:pPr>
              <w:jc w:val="center"/>
              <w:rPr>
                <w:sz w:val="24"/>
              </w:rPr>
            </w:pPr>
          </w:p>
        </w:tc>
      </w:tr>
      <w:tr w:rsidR="00E97123" w:rsidTr="000E5621">
        <w:tc>
          <w:tcPr>
            <w:tcW w:w="2435" w:type="dxa"/>
          </w:tcPr>
          <w:p w:rsidR="00E97123" w:rsidRDefault="00E97123" w:rsidP="00E97123">
            <w:pPr>
              <w:jc w:val="both"/>
              <w:rPr>
                <w:sz w:val="24"/>
              </w:rPr>
            </w:pPr>
          </w:p>
        </w:tc>
        <w:tc>
          <w:tcPr>
            <w:tcW w:w="5600" w:type="dxa"/>
            <w:gridSpan w:val="54"/>
          </w:tcPr>
          <w:p w:rsidR="00E97123" w:rsidRDefault="00E97123" w:rsidP="00E97123">
            <w:pPr>
              <w:jc w:val="center"/>
              <w:rPr>
                <w:sz w:val="24"/>
              </w:rPr>
            </w:pPr>
          </w:p>
        </w:tc>
        <w:tc>
          <w:tcPr>
            <w:tcW w:w="2188" w:type="dxa"/>
            <w:gridSpan w:val="24"/>
          </w:tcPr>
          <w:p w:rsidR="00E97123" w:rsidRDefault="00E97123" w:rsidP="00E97123">
            <w:pPr>
              <w:jc w:val="center"/>
              <w:rPr>
                <w:sz w:val="24"/>
              </w:rPr>
            </w:pPr>
          </w:p>
        </w:tc>
      </w:tr>
      <w:tr w:rsidR="00E97123" w:rsidTr="000E5621">
        <w:tc>
          <w:tcPr>
            <w:tcW w:w="2435" w:type="dxa"/>
          </w:tcPr>
          <w:p w:rsidR="00E97123" w:rsidRDefault="00E97123" w:rsidP="00E97123">
            <w:pPr>
              <w:jc w:val="both"/>
              <w:rPr>
                <w:sz w:val="24"/>
              </w:rPr>
            </w:pPr>
          </w:p>
        </w:tc>
        <w:tc>
          <w:tcPr>
            <w:tcW w:w="5600" w:type="dxa"/>
            <w:gridSpan w:val="54"/>
          </w:tcPr>
          <w:p w:rsidR="00E97123" w:rsidRDefault="00E97123" w:rsidP="00E97123">
            <w:pPr>
              <w:jc w:val="center"/>
              <w:rPr>
                <w:sz w:val="24"/>
              </w:rPr>
            </w:pPr>
          </w:p>
        </w:tc>
        <w:tc>
          <w:tcPr>
            <w:tcW w:w="2188" w:type="dxa"/>
            <w:gridSpan w:val="24"/>
          </w:tcPr>
          <w:p w:rsidR="00E97123" w:rsidRDefault="00E97123" w:rsidP="00E97123">
            <w:pPr>
              <w:jc w:val="center"/>
              <w:rPr>
                <w:sz w:val="24"/>
              </w:rPr>
            </w:pPr>
          </w:p>
        </w:tc>
      </w:tr>
      <w:tr w:rsidR="00E97123" w:rsidTr="000E5621">
        <w:tc>
          <w:tcPr>
            <w:tcW w:w="10223" w:type="dxa"/>
            <w:gridSpan w:val="79"/>
            <w:shd w:val="clear" w:color="auto" w:fill="F7CAAC"/>
          </w:tcPr>
          <w:p w:rsidR="00E97123" w:rsidRDefault="00E97123" w:rsidP="00E97123">
            <w:pPr>
              <w:rPr>
                <w:sz w:val="24"/>
              </w:rPr>
            </w:pPr>
            <w:r>
              <w:rPr>
                <w:b/>
              </w:rPr>
              <w:t>Odborné aktivity vztahující se k tvůrčí, resp. vědecké a umělecké činnosti vysoké školy, která souvisí se studijním programem</w:t>
            </w:r>
          </w:p>
        </w:tc>
      </w:tr>
      <w:tr w:rsidR="00E97123" w:rsidTr="000E5621">
        <w:trPr>
          <w:trHeight w:val="2422"/>
        </w:trPr>
        <w:tc>
          <w:tcPr>
            <w:tcW w:w="10223" w:type="dxa"/>
            <w:gridSpan w:val="79"/>
            <w:shd w:val="clear" w:color="auto" w:fill="FFFFFF"/>
          </w:tcPr>
          <w:p w:rsidR="00E97123" w:rsidRPr="00A63C65" w:rsidRDefault="00E97123" w:rsidP="007B1EB7">
            <w:pPr>
              <w:spacing w:before="60" w:after="60" w:line="252" w:lineRule="auto"/>
              <w:jc w:val="both"/>
            </w:pPr>
            <w:r w:rsidRPr="00A63C65">
              <w:t>Garant studijního programu a garanti jednotlivých studijních předmětů se pravidelně zúčastňují významných národních i mezinárodních konferencí, kde prezentují aktuální výstupy jejich odborné vědecké činnosti. Do těchto činností jsou pravidelně zapojováni studenti. Odborné aktivity se zaměřují především do vlivů technologických a biotechnologických faktorů na jakost a zdravotní nezávadnost potravin a produktů biotechnologií. Dále se odborné aktivity realizují v oblasti chemické a mikrobiologické analýzy potravin a produktů biotechnologií.</w:t>
            </w:r>
          </w:p>
          <w:p w:rsidR="00E97123" w:rsidRPr="00EF4529" w:rsidRDefault="00E97123" w:rsidP="002758D2">
            <w:pPr>
              <w:spacing w:before="60" w:after="60" w:line="252" w:lineRule="auto"/>
              <w:jc w:val="both"/>
            </w:pPr>
            <w:r w:rsidRPr="00A63C65">
              <w:t>Zmínit lze dál</w:t>
            </w:r>
            <w:r w:rsidR="002758D2" w:rsidRPr="00A63C65">
              <w:t>e</w:t>
            </w:r>
            <w:r w:rsidRPr="00A63C65">
              <w:t xml:space="preserve"> účast akademických pracovníků vyučujících ve studijním programu Technologie potravin na dalších činnostech, například projekty a aktivity centra pro podpo</w:t>
            </w:r>
            <w:r w:rsidR="007B1EB7" w:rsidRPr="00A63C65">
              <w:t xml:space="preserve">ru přírodovědných a technických </w:t>
            </w:r>
            <w:r w:rsidRPr="00A63C65">
              <w:t>věd</w:t>
            </w:r>
            <w:r w:rsidR="007B1EB7" w:rsidRPr="00A63C65">
              <w:t xml:space="preserve"> </w:t>
            </w:r>
            <w:r w:rsidRPr="00A63C65">
              <w:t>(CZ.1.07/2.3.00/45.0015; období  2014</w:t>
            </w:r>
            <w:r w:rsidR="002758D2" w:rsidRPr="00A63C65">
              <w:t xml:space="preserve"> </w:t>
            </w:r>
            <w:r w:rsidRPr="00A63C65">
              <w:t>-</w:t>
            </w:r>
            <w:r w:rsidR="002758D2" w:rsidRPr="00A63C65">
              <w:t xml:space="preserve"> </w:t>
            </w:r>
            <w:r w:rsidRPr="00A63C65">
              <w:t>2015), partnerství pro podporu popularizace VaV a další vzdělání v oblasti popularizace transferu technologií v oblasti zemědělství, potravinářství a bioenergetik (CZ.1.07/2.3.00/35.0013; období 2012</w:t>
            </w:r>
            <w:r w:rsidR="002758D2" w:rsidRPr="00A63C65">
              <w:t xml:space="preserve"> </w:t>
            </w:r>
            <w:r w:rsidRPr="00A63C65">
              <w:t>-</w:t>
            </w:r>
            <w:r w:rsidR="002758D2" w:rsidRPr="00A63C65">
              <w:t xml:space="preserve"> </w:t>
            </w:r>
            <w:r w:rsidRPr="00A63C65">
              <w:t>2014), Entomofágie (workshop; UTB ve Zlíně a Mendelova univerzita v Brně), školení norem systému managementu jakosti (ISO 9001:2015), požadavků systému Analýzy nebezpečí a kritických kontrolních bodů (HACCP), požadavků inspekčního standardu bezpečnosti potravin IFS aj.</w:t>
            </w:r>
          </w:p>
        </w:tc>
      </w:tr>
      <w:tr w:rsidR="00E97123" w:rsidTr="000E5621">
        <w:trPr>
          <w:trHeight w:val="306"/>
        </w:trPr>
        <w:tc>
          <w:tcPr>
            <w:tcW w:w="10223" w:type="dxa"/>
            <w:gridSpan w:val="79"/>
            <w:shd w:val="clear" w:color="auto" w:fill="F7CAAC"/>
            <w:vAlign w:val="center"/>
          </w:tcPr>
          <w:p w:rsidR="00E97123" w:rsidRDefault="00E97123" w:rsidP="00E97123">
            <w:pPr>
              <w:rPr>
                <w:b/>
              </w:rPr>
            </w:pPr>
            <w:r>
              <w:rPr>
                <w:b/>
              </w:rPr>
              <w:t>Informace o spolupráci s praxí vztahující se ke studijnímu programu</w:t>
            </w:r>
          </w:p>
        </w:tc>
      </w:tr>
      <w:tr w:rsidR="00E97123" w:rsidTr="000E5621">
        <w:trPr>
          <w:trHeight w:val="1700"/>
        </w:trPr>
        <w:tc>
          <w:tcPr>
            <w:tcW w:w="10223" w:type="dxa"/>
            <w:gridSpan w:val="79"/>
            <w:shd w:val="clear" w:color="auto" w:fill="FFFFFF"/>
          </w:tcPr>
          <w:p w:rsidR="00E97123" w:rsidRPr="00A63C65" w:rsidRDefault="00E97123" w:rsidP="007B1EB7">
            <w:pPr>
              <w:spacing w:before="60" w:after="60" w:line="252" w:lineRule="auto"/>
              <w:jc w:val="both"/>
            </w:pPr>
            <w:r w:rsidRPr="00A63C65">
              <w:t>Akademičtí pracovníci podílející se na výuce studijního programu se zapojují do aktivní spolupráce s praxí. Pro ilustraci lze jmenovat například projekty:</w:t>
            </w:r>
          </w:p>
          <w:p w:rsidR="00E97123" w:rsidRPr="00A63C65" w:rsidRDefault="00E97123" w:rsidP="007B1EB7">
            <w:pPr>
              <w:spacing w:before="60" w:after="60" w:line="252" w:lineRule="auto"/>
              <w:jc w:val="both"/>
            </w:pPr>
            <w:r w:rsidRPr="00A63C65">
              <w:t>- Spolupráce a inovace ve výrobě mléčných výrobků LACRUM Velké Meziříčí, s.r.o. Program rozvoje venkova (Státní zemědělský intervenční fond)</w:t>
            </w:r>
            <w:r w:rsidR="007B1EB7" w:rsidRPr="00A63C65">
              <w:t xml:space="preserve">, období </w:t>
            </w:r>
            <w:r w:rsidRPr="00A63C65">
              <w:t xml:space="preserve">2013 </w:t>
            </w:r>
            <w:r w:rsidR="002758D2" w:rsidRPr="00A63C65">
              <w:t>-</w:t>
            </w:r>
            <w:r w:rsidRPr="00A63C65">
              <w:t xml:space="preserve"> 2014,</w:t>
            </w:r>
          </w:p>
          <w:p w:rsidR="00E97123" w:rsidRPr="00A63C65" w:rsidRDefault="00E97123" w:rsidP="007B1EB7">
            <w:pPr>
              <w:spacing w:before="60" w:after="60" w:line="252" w:lineRule="auto"/>
              <w:jc w:val="both"/>
            </w:pPr>
            <w:r w:rsidRPr="00A63C65">
              <w:t xml:space="preserve">- Spolupráce a inovace ve výrobě biovína Travel Wine spol. s r.o. Program rozvoje venkova (Státní zemědělský intervenční fond), období 2013 </w:t>
            </w:r>
            <w:r w:rsidR="002758D2" w:rsidRPr="00A63C65">
              <w:t>-</w:t>
            </w:r>
            <w:r w:rsidRPr="00A63C65">
              <w:t xml:space="preserve"> 2014,</w:t>
            </w:r>
          </w:p>
          <w:p w:rsidR="00E97123" w:rsidRDefault="00E97123" w:rsidP="002758D2">
            <w:pPr>
              <w:spacing w:before="60" w:after="60" w:line="252" w:lineRule="auto"/>
              <w:jc w:val="both"/>
            </w:pPr>
            <w:r w:rsidRPr="00A63C65">
              <w:t>- Spolupráce na vývoji mléčných výrobků LACRUM Velké Meziříčí, s.r.o. Program rozvoje venkova (Státní zemědělský intervenční fond)</w:t>
            </w:r>
            <w:r w:rsidR="007B1EB7" w:rsidRPr="00A63C65">
              <w:t xml:space="preserve">, období </w:t>
            </w:r>
            <w:r w:rsidRPr="00A63C65">
              <w:t xml:space="preserve">2017 </w:t>
            </w:r>
            <w:r w:rsidR="002758D2" w:rsidRPr="00A63C65">
              <w:t>-</w:t>
            </w:r>
            <w:r w:rsidRPr="00A63C65">
              <w:t xml:space="preserve"> 2019.</w:t>
            </w:r>
          </w:p>
          <w:p w:rsidR="00A63C65" w:rsidRDefault="00A63C65" w:rsidP="002758D2">
            <w:pPr>
              <w:spacing w:before="60" w:after="60" w:line="252" w:lineRule="auto"/>
              <w:jc w:val="both"/>
            </w:pPr>
          </w:p>
          <w:p w:rsidR="00A63C65" w:rsidRPr="00FA141B" w:rsidRDefault="00A63C65" w:rsidP="002758D2">
            <w:pPr>
              <w:spacing w:before="60" w:after="60" w:line="252" w:lineRule="auto"/>
              <w:jc w:val="both"/>
            </w:pPr>
          </w:p>
        </w:tc>
      </w:tr>
    </w:tbl>
    <w:p w:rsidR="00E97123" w:rsidRDefault="00E97123">
      <w:r>
        <w:br w:type="page"/>
      </w: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23"/>
      </w:tblGrid>
      <w:tr w:rsidR="009F1303" w:rsidTr="00E97123">
        <w:tc>
          <w:tcPr>
            <w:tcW w:w="9923" w:type="dxa"/>
            <w:tcBorders>
              <w:bottom w:val="double" w:sz="4" w:space="0" w:color="auto"/>
            </w:tcBorders>
            <w:shd w:val="clear" w:color="auto" w:fill="BDD6EE"/>
          </w:tcPr>
          <w:p w:rsidR="009F1303" w:rsidRDefault="009F1303" w:rsidP="0025669F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C-III – Informační zabezpečení studijního programu</w:t>
            </w:r>
          </w:p>
        </w:tc>
      </w:tr>
      <w:tr w:rsidR="009F1303" w:rsidTr="00E97123">
        <w:trPr>
          <w:trHeight w:val="283"/>
        </w:trPr>
        <w:tc>
          <w:tcPr>
            <w:tcW w:w="9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vAlign w:val="center"/>
          </w:tcPr>
          <w:p w:rsidR="009F1303" w:rsidRDefault="009F1303" w:rsidP="0025669F">
            <w:r>
              <w:rPr>
                <w:b/>
              </w:rPr>
              <w:t xml:space="preserve">Název a stručný popis studijního informačního systému </w:t>
            </w:r>
          </w:p>
        </w:tc>
      </w:tr>
      <w:tr w:rsidR="009F1303" w:rsidTr="00E97123">
        <w:trPr>
          <w:trHeight w:val="2268"/>
        </w:trPr>
        <w:tc>
          <w:tcPr>
            <w:tcW w:w="9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1303" w:rsidRDefault="009F1303" w:rsidP="0025669F">
            <w:pPr>
              <w:spacing w:before="60" w:after="60" w:line="252" w:lineRule="auto"/>
              <w:jc w:val="both"/>
            </w:pPr>
            <w:r>
              <w:t>IS/STAG. Informační systém studijní agendy IS/STAG slouží především k evidenci a správě: studijních programů, jejich oborů, plánů a předmětů studentů, jejich registrací na předměty (rozvrhů) a zkoušek, známek, studovaných oborů místností a jejich rozvrhů. Uživatelské rozhraní IS/STAG je tvořeno klientskými aplikacemi dvojího druhu: webovým portálem a nativním klientem. Webový portál je přístupný webovým prohlížečem (</w:t>
            </w:r>
            <w:hyperlink r:id="rId20" w:history="1">
              <w:r w:rsidRPr="00F1112A">
                <w:rPr>
                  <w:rStyle w:val="Hypertextovodkaz"/>
                </w:rPr>
                <w:t>https://stag.utb.cz/portal/</w:t>
              </w:r>
            </w:hyperlink>
            <w:r>
              <w:t>), aplikace jsou v něm organizovány do souvisejících celků na záložkách a podstránkách. Portál je intuitivní a pokrývá řadu funkcí IS/STAG, které se týkají výuky. Navíc integruje na jednom místě kromě aplikací IS/STAG i další důležité informační zdroje ZČU, například Courseware. Proti nativnímu klientovi má méně funkcí a je určen k provádění rutinních úkonů - prohlížení rozvrhů, vypisování termínů, zadávání známek atp. Po přihlášení se do portálu je umožněn uživateli přístup do těch aplikací, které pro něj mají smysl a význam. V některých případech je třeba ještě upřesnit roli (pokud jich má k dispozici více), pod jakou chce uživatel momentálně aplikace použít - např. rolí vyučujícího, tajemníka katedry, studijní referentky. Nativní klient je aplikace určená spíše pro uživatele z řad zaměstnanců spravujících data a provozní procesy studijní agendy ZČU (tedy i pro učitele). Nativní klient IS/STAG využívá technologii Oracle Forms. Jeho instalace není triviální a vyžaduje pravidelnou aktualizaci. Proto se s ním setkáte zejména na stanicích OrionXP udržovaných CIVem. Obsahuje řadu specializovaných formulářů a tiskových sestav, pro část úkonů je jeho použití nevyhnutelné.</w:t>
            </w:r>
          </w:p>
        </w:tc>
      </w:tr>
      <w:tr w:rsidR="009F1303" w:rsidTr="00E97123">
        <w:trPr>
          <w:trHeight w:val="283"/>
        </w:trPr>
        <w:tc>
          <w:tcPr>
            <w:tcW w:w="9923" w:type="dxa"/>
            <w:shd w:val="clear" w:color="auto" w:fill="F7CAAC"/>
            <w:vAlign w:val="center"/>
          </w:tcPr>
          <w:p w:rsidR="009F1303" w:rsidRDefault="009F1303" w:rsidP="0025669F">
            <w:pPr>
              <w:rPr>
                <w:b/>
              </w:rPr>
            </w:pPr>
            <w:r>
              <w:rPr>
                <w:b/>
              </w:rPr>
              <w:t>Přístup ke studijní literatuře</w:t>
            </w:r>
          </w:p>
        </w:tc>
      </w:tr>
      <w:tr w:rsidR="009F1303" w:rsidTr="00E97123">
        <w:trPr>
          <w:trHeight w:val="2268"/>
        </w:trPr>
        <w:tc>
          <w:tcPr>
            <w:tcW w:w="9923" w:type="dxa"/>
          </w:tcPr>
          <w:p w:rsidR="009F1303" w:rsidRDefault="009F1303" w:rsidP="0025669F">
            <w:pPr>
              <w:spacing w:before="60" w:after="60" w:line="252" w:lineRule="auto"/>
              <w:jc w:val="both"/>
            </w:pPr>
            <w:r>
              <w:t xml:space="preserve">Informační zdroje a informační služby pro všechny studijní programy realizované na UTB ve Zlíně zabezpečuje centrálně Knihovna UTB (dále jen „knihovna“). Ta sídlí v moderních prostorách Univerzitního centra a je navštěvována studenty a pedagogy ze všech fakult, ale i čtenáři z řad odborné veřejnosti, neboť se jedná o největší univerzální odbornou knihovnu ve Zlínském kraji. Kromě centrálního pracoviště ve Zlíně, provozuje Knihovna UTB ještě i areálovou studovnu v Uherském Hradišti. </w:t>
            </w:r>
          </w:p>
          <w:p w:rsidR="009F1303" w:rsidRDefault="009F1303" w:rsidP="0025669F">
            <w:pPr>
              <w:spacing w:before="60" w:after="60" w:line="252" w:lineRule="auto"/>
              <w:jc w:val="both"/>
              <w:rPr>
                <w:b/>
              </w:rPr>
            </w:pPr>
            <w:r>
              <w:t xml:space="preserve">K dispozici je zhruba 500 studijních míst, 230 počítačů a dostatečné množství přípojných míst pro notebooky. Knihovna je vybavena virtuální technologií WMware s klientskými stanicemi Zero Client DZ22-2. Uživatelé mohou používat při své práci 3 multifunkční tiskárny pro kopírování, tisk a skenování. K dispozici je také speciální knižní skener. Knihovna disponuje také dostatečným počtem individuálních studoven pro práci v menších týmech, ale i relaxačními prostory. Knihovna poskytuje kromě standardních výpůjčních služeb (údaje o knihovním fondu viz níže) řadu dalších odborných služeb. Jedná se například o rešeršní službu či meziknihovní výpůjční službu, kdy je možné získat pro uživatele dokumenty z jiných českých, ale i zahraničních knihoven. Další služby se zabývají oblastí informačního vzdělávání, a to jak základními kurzy pro studenty, tak odbornějšími školeními pro akademické pracovníky týkající se například podpory vědeckovýzkumné činnosti, vyhledáváním v databázích nebo publikační a citační etikou. V knihovním fondu je více než 130 000 knih, přičemž roční přírůstek každoročně přesahuje 5 000 knižních jednotek. Stále více knih je dostupných v elektronické podobě. Důležitá je zejména vysoká aktuálnost knihovního fondu, který je neustále doplňován. Knihovna odebírá více než 200 periodik v tištěné podobě. Mimo tištěné časopisy knihovna zpřístupňuje cca 50 000 elektronických periodik. Vysoce transparentní je proces nákupu nových knih, které jsou doporučovány pedagogy buď přímo ve spolupráci s pracovníky knihovny, nebo prostým vyplněním požadované studijní literatury do karet předmětů v studijním systému STAG. Studenti mohou knihovně podávat návrhy na nákup literatury, která jim ve fondu chybí, skrze online formulář v katalogu knihovny. Knihovna dále zajišťuje i přístup k bakalářským, diplomovým a disertačním pracím absolventů univerzity, a to v rámci digitální knihovny na adrese </w:t>
            </w:r>
            <w:hyperlink r:id="rId21" w:history="1">
              <w:r>
                <w:rPr>
                  <w:rStyle w:val="Hypertextovodkaz"/>
                </w:rPr>
                <w:t>http://digilib.k.utb.cz</w:t>
              </w:r>
            </w:hyperlink>
            <w:r>
              <w:t xml:space="preserve">. Práce jsou zde zpravidla dostupné volně v plném textu. Kromě toho provozuje knihovna také repozitář publikační činnosti akademických pracovníků univerzity na adrese </w:t>
            </w:r>
            <w:hyperlink r:id="rId22" w:history="1">
              <w:r>
                <w:rPr>
                  <w:rStyle w:val="Hypertextovodkaz"/>
                </w:rPr>
                <w:t>http://publikace.k.utb.cz</w:t>
              </w:r>
            </w:hyperlink>
            <w:r>
              <w:t>.</w:t>
            </w:r>
          </w:p>
        </w:tc>
      </w:tr>
      <w:tr w:rsidR="009F1303" w:rsidTr="00E97123">
        <w:trPr>
          <w:trHeight w:val="283"/>
        </w:trPr>
        <w:tc>
          <w:tcPr>
            <w:tcW w:w="9923" w:type="dxa"/>
            <w:shd w:val="clear" w:color="auto" w:fill="F7CAAC"/>
            <w:vAlign w:val="center"/>
          </w:tcPr>
          <w:p w:rsidR="009F1303" w:rsidRDefault="009F1303" w:rsidP="0025669F">
            <w:r>
              <w:rPr>
                <w:b/>
              </w:rPr>
              <w:t>Přehled zpřístupněných databází</w:t>
            </w:r>
          </w:p>
        </w:tc>
      </w:tr>
      <w:tr w:rsidR="009F1303" w:rsidTr="00E97123">
        <w:trPr>
          <w:trHeight w:val="2268"/>
        </w:trPr>
        <w:tc>
          <w:tcPr>
            <w:tcW w:w="9923" w:type="dxa"/>
          </w:tcPr>
          <w:p w:rsidR="009F1303" w:rsidRPr="00AE1C59" w:rsidRDefault="009F1303" w:rsidP="0025669F">
            <w:pPr>
              <w:spacing w:before="60" w:after="60" w:line="21" w:lineRule="atLeast"/>
              <w:jc w:val="both"/>
            </w:pPr>
            <w:r w:rsidRPr="00AE1C59">
              <w:rPr>
                <w:iCs/>
              </w:rPr>
              <w:t xml:space="preserve">Knihovna UTB si dlouhodobě zakládá na široké nabídce elektronických informačních zdrojů pro účely výuky, ale i podpory vědeckovýzkumného procesu. Zdroje jsou nabízeny prostřednictvím špičkových technologií, které podporují komfortní práci a vysoké využití nabízených databází. </w:t>
            </w:r>
            <w:r w:rsidRPr="00AE1C59">
              <w:t xml:space="preserve">Veškeré informační zdroje jsou dostupné skrze moderní centrální portál Xerxes </w:t>
            </w:r>
            <w:hyperlink r:id="rId23" w:history="1">
              <w:r w:rsidRPr="00AE1C59">
                <w:rPr>
                  <w:rStyle w:val="Hypertextovodkaz"/>
                </w:rPr>
                <w:t>http://portal.k.utb.cz</w:t>
              </w:r>
            </w:hyperlink>
            <w:r w:rsidRPr="00AE1C59">
              <w:t xml:space="preserve">, který je postaven na bázi známého discovery systému Summon. Jednotlivé databáze tedy není potřeba prohledávat separátně. K dispozici je také technologie SFX, která značně ulehčuje uživatelům práci zejména při dohledávání plných textů dokumentů. Veškeré elektronické zdroje jsou přístupné 24 hodin denně a to i z počítačů mimo univerzitní síť UTB formou tzv. vzdáleného přístupu. </w:t>
            </w:r>
          </w:p>
          <w:p w:rsidR="009F1303" w:rsidRPr="00AE1C59" w:rsidRDefault="009F1303" w:rsidP="0025669F">
            <w:pPr>
              <w:spacing w:before="60" w:after="60" w:line="21" w:lineRule="atLeast"/>
            </w:pPr>
            <w:r w:rsidRPr="00AE1C59">
              <w:t>Konkrétní dostupné databáze:</w:t>
            </w:r>
          </w:p>
          <w:p w:rsidR="009F1303" w:rsidRPr="00AE1C59" w:rsidRDefault="009F1303" w:rsidP="009F1303">
            <w:pPr>
              <w:pStyle w:val="Odstavecseseznamem"/>
              <w:numPr>
                <w:ilvl w:val="0"/>
                <w:numId w:val="43"/>
              </w:numPr>
              <w:spacing w:line="21" w:lineRule="atLeast"/>
              <w:ind w:left="714" w:hanging="357"/>
              <w:jc w:val="both"/>
              <w:rPr>
                <w:iCs/>
              </w:rPr>
            </w:pPr>
            <w:r w:rsidRPr="00AE1C59">
              <w:rPr>
                <w:iCs/>
              </w:rPr>
              <w:t>Citační databáze Web of Science a Scopus</w:t>
            </w:r>
          </w:p>
          <w:p w:rsidR="009F1303" w:rsidRPr="00AE1C59" w:rsidRDefault="009F1303" w:rsidP="009F1303">
            <w:pPr>
              <w:pStyle w:val="Odstavecseseznamem"/>
              <w:numPr>
                <w:ilvl w:val="0"/>
                <w:numId w:val="43"/>
              </w:numPr>
              <w:spacing w:line="21" w:lineRule="atLeast"/>
              <w:ind w:left="714" w:hanging="357"/>
              <w:jc w:val="both"/>
              <w:rPr>
                <w:iCs/>
              </w:rPr>
            </w:pPr>
            <w:r w:rsidRPr="00AE1C59">
              <w:rPr>
                <w:iCs/>
              </w:rPr>
              <w:t>Multioborové kolekce elektronických časopisů Elsevier ScienceDirect, Wiley Online Library, SpringerLink</w:t>
            </w:r>
            <w:r>
              <w:rPr>
                <w:iCs/>
              </w:rPr>
              <w:t xml:space="preserve"> a další</w:t>
            </w:r>
          </w:p>
          <w:p w:rsidR="009F1303" w:rsidRPr="00AE1C59" w:rsidRDefault="009F1303" w:rsidP="009F1303">
            <w:pPr>
              <w:pStyle w:val="Odstavecseseznamem"/>
              <w:numPr>
                <w:ilvl w:val="0"/>
                <w:numId w:val="43"/>
              </w:numPr>
              <w:spacing w:line="21" w:lineRule="atLeast"/>
              <w:ind w:left="714" w:hanging="357"/>
              <w:jc w:val="both"/>
              <w:rPr>
                <w:iCs/>
              </w:rPr>
            </w:pPr>
            <w:r w:rsidRPr="00AE1C59">
              <w:rPr>
                <w:iCs/>
              </w:rPr>
              <w:t>Multioborové plnotextové databáze Ebsco a ProQuest</w:t>
            </w:r>
          </w:p>
          <w:p w:rsidR="009F1303" w:rsidRDefault="009F1303" w:rsidP="009F1303">
            <w:pPr>
              <w:pStyle w:val="Odstavecseseznamem"/>
              <w:numPr>
                <w:ilvl w:val="0"/>
                <w:numId w:val="43"/>
              </w:numPr>
              <w:spacing w:line="21" w:lineRule="atLeast"/>
              <w:ind w:left="714" w:hanging="357"/>
              <w:jc w:val="both"/>
            </w:pPr>
            <w:r w:rsidRPr="00AE1C59">
              <w:rPr>
                <w:iCs/>
              </w:rPr>
              <w:t xml:space="preserve">Seznam všech databází: </w:t>
            </w:r>
            <w:hyperlink r:id="rId24" w:history="1">
              <w:r w:rsidRPr="00AE1C59">
                <w:rPr>
                  <w:rStyle w:val="Hypertextovodkaz"/>
                </w:rPr>
                <w:t>http://portal.k.utb.cz/databases/alphabetical/</w:t>
              </w:r>
            </w:hyperlink>
          </w:p>
        </w:tc>
      </w:tr>
      <w:tr w:rsidR="009F1303" w:rsidTr="00E97123">
        <w:trPr>
          <w:trHeight w:val="284"/>
        </w:trPr>
        <w:tc>
          <w:tcPr>
            <w:tcW w:w="9923" w:type="dxa"/>
            <w:shd w:val="clear" w:color="auto" w:fill="F7CAAC"/>
            <w:vAlign w:val="center"/>
          </w:tcPr>
          <w:p w:rsidR="009F1303" w:rsidRDefault="009F1303" w:rsidP="0025669F">
            <w:pPr>
              <w:rPr>
                <w:b/>
              </w:rPr>
            </w:pPr>
            <w:r>
              <w:rPr>
                <w:b/>
              </w:rPr>
              <w:lastRenderedPageBreak/>
              <w:t>Název a stručný popis používaného antiplagiátorského systému</w:t>
            </w:r>
          </w:p>
        </w:tc>
      </w:tr>
      <w:tr w:rsidR="009F1303" w:rsidTr="00E97123">
        <w:trPr>
          <w:trHeight w:val="2268"/>
        </w:trPr>
        <w:tc>
          <w:tcPr>
            <w:tcW w:w="9923" w:type="dxa"/>
            <w:shd w:val="clear" w:color="auto" w:fill="FFFFFF"/>
          </w:tcPr>
          <w:p w:rsidR="009F1303" w:rsidRDefault="009F1303" w:rsidP="0025669F">
            <w:pPr>
              <w:spacing w:before="60" w:after="60" w:line="252" w:lineRule="auto"/>
              <w:jc w:val="both"/>
            </w:pPr>
            <w:r>
              <w:t xml:space="preserve">V rámci předcházení a zamezování plagiátorství UTB ve Zlíně efektivně využívá po několik let antiplagiátorský systém </w:t>
            </w:r>
            <w:r w:rsidRPr="00462131">
              <w:rPr>
                <w:i/>
              </w:rPr>
              <w:t>Theses.cz</w:t>
            </w:r>
            <w:r>
              <w:t xml:space="preserve"> (vyvíjen a provozován Masarykovou univerzitou v Brně), který je považován za jeden z nejúčinnějších systémů pro odhalování plagiátů mezi závěrečnými pracemi dostupných v ČR. Tento systém slouží UTB ve Zlíně, stejně jako dalším univerzitám (nejen v ČR), jako národní registr závěrečných prací (informací o pracích - název, autor, ...) a jako úložiště prací pro vyhledávání plagiátů. Systém umožňuje vkládat práce a vyhledávat mezi nimi plagiáty. Veřejnosti jsou zpřístupňovány záznamy o práci, příp. plné texty (dle rozhodnutí školy), a vyhledávání mezi nimi. Systém nabízí další služby, funkce a aplikace a je dále rozvíjen dle potřeby uživatelů. IS/STAG, užívaný UTB jako centrální informační systém o studiu a úložiště absolventských prací, je přímo napojen na tento systém pro odhalování plagiátů, uložené práce se do něj automaticky zasílají a po vyhodnocení se vrací jako výsledek zpět do IS/STAG.</w:t>
            </w: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</w:tc>
      </w:tr>
    </w:tbl>
    <w:p w:rsidR="009F1303" w:rsidRDefault="009F1303">
      <w:r>
        <w:br w:type="page"/>
      </w: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343"/>
        <w:gridCol w:w="127"/>
        <w:gridCol w:w="74"/>
        <w:gridCol w:w="676"/>
        <w:gridCol w:w="598"/>
        <w:gridCol w:w="52"/>
        <w:gridCol w:w="2269"/>
        <w:gridCol w:w="78"/>
        <w:gridCol w:w="2706"/>
      </w:tblGrid>
      <w:tr w:rsidR="0088522F" w:rsidTr="0088522F"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:rsidR="0088522F" w:rsidRDefault="0088522F" w:rsidP="00D535C5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 xml:space="preserve">C-IV – </w:t>
            </w:r>
            <w:r w:rsidRPr="0088522F">
              <w:rPr>
                <w:b/>
                <w:sz w:val="28"/>
              </w:rPr>
              <w:t>Materiální zabezpečení studijního programu</w:t>
            </w:r>
          </w:p>
        </w:tc>
      </w:tr>
      <w:tr w:rsidR="0088522F" w:rsidTr="0088522F">
        <w:tc>
          <w:tcPr>
            <w:tcW w:w="3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88522F" w:rsidRDefault="0088522F" w:rsidP="00D535C5">
            <w:pPr>
              <w:jc w:val="both"/>
              <w:rPr>
                <w:b/>
              </w:rPr>
            </w:pPr>
            <w:r>
              <w:rPr>
                <w:b/>
              </w:rPr>
              <w:t>Místo uskutečňování studijního programu</w:t>
            </w:r>
          </w:p>
        </w:tc>
        <w:tc>
          <w:tcPr>
            <w:tcW w:w="658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8522F" w:rsidRDefault="0088522F" w:rsidP="00D535C5">
            <w:r>
              <w:t>Univerzita Tomáše Bati ve Zlíně</w:t>
            </w:r>
          </w:p>
          <w:p w:rsidR="0088522F" w:rsidRDefault="0088522F" w:rsidP="00D535C5">
            <w:r>
              <w:t>Fakulta technologická</w:t>
            </w:r>
          </w:p>
          <w:p w:rsidR="0088522F" w:rsidRDefault="0088522F" w:rsidP="00D535C5">
            <w:r>
              <w:t>Vavrečkova 275</w:t>
            </w:r>
          </w:p>
          <w:p w:rsidR="0088522F" w:rsidRDefault="0088522F" w:rsidP="00D535C5">
            <w:r>
              <w:t>760 01 Zlín</w:t>
            </w:r>
          </w:p>
        </w:tc>
      </w:tr>
      <w:tr w:rsidR="0088522F" w:rsidTr="0088522F">
        <w:tc>
          <w:tcPr>
            <w:tcW w:w="9923" w:type="dxa"/>
            <w:gridSpan w:val="9"/>
            <w:shd w:val="clear" w:color="auto" w:fill="F7CAAC"/>
          </w:tcPr>
          <w:p w:rsidR="0088522F" w:rsidRDefault="0088522F" w:rsidP="00D535C5">
            <w:pPr>
              <w:jc w:val="both"/>
              <w:rPr>
                <w:b/>
              </w:rPr>
            </w:pPr>
            <w:r>
              <w:rPr>
                <w:b/>
              </w:rPr>
              <w:t>Kapacita výukových místností pro teoretickou výuku</w:t>
            </w:r>
          </w:p>
        </w:tc>
      </w:tr>
      <w:tr w:rsidR="0088522F" w:rsidTr="0088522F">
        <w:trPr>
          <w:trHeight w:val="1877"/>
        </w:trPr>
        <w:tc>
          <w:tcPr>
            <w:tcW w:w="9923" w:type="dxa"/>
            <w:gridSpan w:val="9"/>
          </w:tcPr>
          <w:p w:rsidR="0088522F" w:rsidRDefault="0088522F" w:rsidP="00D535C5">
            <w:pPr>
              <w:spacing w:before="60" w:after="60" w:line="252" w:lineRule="auto"/>
              <w:jc w:val="both"/>
            </w:pPr>
            <w:r w:rsidRPr="00341813">
              <w:t>Univerzita Tomáše Bati ve Zlíně</w:t>
            </w:r>
            <w:r>
              <w:t xml:space="preserve"> disponuje 28 velkými posluchárnami o celkové kapacitě 3103 míst. Z toho Fakulta technologická využívá 7 poslucháren s kapacitou 765 míst. Všechny posluchárny jsou vybaveny moderní audiovizuální prezentační technikou a tabulemi pro popis stíratelnými fixy. Největší posluchárna umístěná na budově U1 má kapacitu 180 studentů, další 3 posluchárny mají kapacitu kolem 130 studentů, z toho dvě se nachází v moderní budově Laboratorního centra Fakulty technologické (LCFT). Na LCFT se taktéž nachází středně velká posluchárna s kapacitou 94 a dvě menší posluchárny s kapacitou 48 míst. Fakulta technologická má k dispozici 14 seminárních místností s celkovou kapacitou 374 míst, 6 PC učeben s celkovou kapacitou 90 míst a 63 laboratoří s celkovou kapacitou 720 míst.</w:t>
            </w:r>
          </w:p>
        </w:tc>
      </w:tr>
      <w:tr w:rsidR="0088522F" w:rsidTr="0088522F">
        <w:trPr>
          <w:trHeight w:val="202"/>
        </w:trPr>
        <w:tc>
          <w:tcPr>
            <w:tcW w:w="3544" w:type="dxa"/>
            <w:gridSpan w:val="3"/>
            <w:shd w:val="clear" w:color="auto" w:fill="F7CAAC"/>
          </w:tcPr>
          <w:p w:rsidR="0088522F" w:rsidRDefault="0088522F" w:rsidP="00D535C5">
            <w:pPr>
              <w:rPr>
                <w:b/>
              </w:rPr>
            </w:pPr>
            <w:r w:rsidRPr="004D3AA2">
              <w:rPr>
                <w:b/>
              </w:rPr>
              <w:t>Z toho kapacita</w:t>
            </w:r>
            <w:r>
              <w:rPr>
                <w:b/>
              </w:rPr>
              <w:t xml:space="preserve"> v prostorách v nájmu</w:t>
            </w:r>
          </w:p>
        </w:tc>
        <w:tc>
          <w:tcPr>
            <w:tcW w:w="1274" w:type="dxa"/>
            <w:gridSpan w:val="2"/>
          </w:tcPr>
          <w:p w:rsidR="0088522F" w:rsidRDefault="0088522F" w:rsidP="00D535C5">
            <w:r>
              <w:t>0</w:t>
            </w:r>
          </w:p>
        </w:tc>
        <w:tc>
          <w:tcPr>
            <w:tcW w:w="2321" w:type="dxa"/>
            <w:gridSpan w:val="2"/>
            <w:shd w:val="clear" w:color="auto" w:fill="F7CAAC"/>
          </w:tcPr>
          <w:p w:rsidR="0088522F" w:rsidRDefault="0088522F" w:rsidP="00D535C5">
            <w:pPr>
              <w:rPr>
                <w:b/>
                <w:shd w:val="clear" w:color="auto" w:fill="F7CAAC"/>
              </w:rPr>
            </w:pPr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784" w:type="dxa"/>
            <w:gridSpan w:val="2"/>
          </w:tcPr>
          <w:p w:rsidR="0088522F" w:rsidRDefault="0088522F" w:rsidP="00D535C5"/>
        </w:tc>
      </w:tr>
      <w:tr w:rsidR="0088522F" w:rsidTr="0088522F">
        <w:trPr>
          <w:trHeight w:val="139"/>
        </w:trPr>
        <w:tc>
          <w:tcPr>
            <w:tcW w:w="9923" w:type="dxa"/>
            <w:gridSpan w:val="9"/>
            <w:shd w:val="clear" w:color="auto" w:fill="F7CAAC"/>
          </w:tcPr>
          <w:p w:rsidR="0088522F" w:rsidRDefault="0088522F" w:rsidP="00D535C5">
            <w:r>
              <w:rPr>
                <w:b/>
              </w:rPr>
              <w:t>Kapacita a popis odborné učebny</w:t>
            </w:r>
          </w:p>
        </w:tc>
      </w:tr>
      <w:tr w:rsidR="0088522F" w:rsidTr="0088522F">
        <w:trPr>
          <w:trHeight w:val="1296"/>
        </w:trPr>
        <w:tc>
          <w:tcPr>
            <w:tcW w:w="9923" w:type="dxa"/>
            <w:gridSpan w:val="9"/>
          </w:tcPr>
          <w:p w:rsidR="0088522F" w:rsidRDefault="0088522F" w:rsidP="00D535C5">
            <w:pPr>
              <w:spacing w:before="60" w:after="60" w:line="252" w:lineRule="auto"/>
              <w:jc w:val="both"/>
            </w:pPr>
            <w:r w:rsidRPr="00473EAD">
              <w:t xml:space="preserve">Laboratoře pro </w:t>
            </w:r>
            <w:r>
              <w:t>výuku potravinářských technologií</w:t>
            </w:r>
            <w:r w:rsidRPr="00473EAD">
              <w:t xml:space="preserve"> </w:t>
            </w:r>
            <w:r>
              <w:t>-</w:t>
            </w:r>
            <w:r w:rsidRPr="00473EAD">
              <w:t xml:space="preserve"> </w:t>
            </w:r>
            <w:r>
              <w:t>celkově komplex 7 laboratoří s vybavením umožňujícím výrobu většiny mlékárenských, masných, pekárenských a cukrovinkářských výrobků. Jedna z laboratoří je určena pro výrobu alkoholických a nealkoholických nápojů. Každá ze 7 laboratoří je určena pro 12 studentů. Z unikátních zařízení je možné jmenovat v</w:t>
            </w:r>
            <w:r w:rsidRPr="00473EAD">
              <w:t>ysokotepelné (UHT) průtokové ošetření tekutých potravin</w:t>
            </w:r>
            <w:r>
              <w:t xml:space="preserve">, které bude v roce 2018 zakoupeno z projektových prostředků a </w:t>
            </w:r>
            <w:r w:rsidRPr="00473EAD">
              <w:t>kter</w:t>
            </w:r>
            <w:r>
              <w:t>é</w:t>
            </w:r>
            <w:r w:rsidRPr="00473EAD">
              <w:t xml:space="preserve"> studentům umožňuje simulovat reálné technologické procesy v</w:t>
            </w:r>
            <w:r>
              <w:t xml:space="preserve"> tomto případě </w:t>
            </w:r>
            <w:r w:rsidRPr="00473EAD">
              <w:t>v mlékárenské</w:t>
            </w:r>
            <w:r>
              <w:t xml:space="preserve"> praxi. Na daném zařízení může docházet k UHT tepelnému ošetření mléka, zahuštěných produktů anebo smetany.</w:t>
            </w:r>
          </w:p>
        </w:tc>
      </w:tr>
      <w:tr w:rsidR="0088522F" w:rsidTr="0088522F">
        <w:trPr>
          <w:trHeight w:val="166"/>
        </w:trPr>
        <w:tc>
          <w:tcPr>
            <w:tcW w:w="3544" w:type="dxa"/>
            <w:gridSpan w:val="3"/>
            <w:shd w:val="clear" w:color="auto" w:fill="F7CAAC"/>
          </w:tcPr>
          <w:p w:rsidR="0088522F" w:rsidRDefault="0088522F" w:rsidP="00D535C5">
            <w:r w:rsidRPr="004D3AA2">
              <w:rPr>
                <w:b/>
              </w:rPr>
              <w:t>Z toho kapacita</w:t>
            </w:r>
            <w:r>
              <w:rPr>
                <w:b/>
              </w:rPr>
              <w:t xml:space="preserve"> v prostorách v nájmu</w:t>
            </w:r>
          </w:p>
        </w:tc>
        <w:tc>
          <w:tcPr>
            <w:tcW w:w="1274" w:type="dxa"/>
            <w:gridSpan w:val="2"/>
          </w:tcPr>
          <w:p w:rsidR="0088522F" w:rsidRDefault="0088522F" w:rsidP="00D535C5">
            <w:r>
              <w:t>0</w:t>
            </w:r>
          </w:p>
        </w:tc>
        <w:tc>
          <w:tcPr>
            <w:tcW w:w="2321" w:type="dxa"/>
            <w:gridSpan w:val="2"/>
            <w:shd w:val="clear" w:color="auto" w:fill="F7CAAC"/>
          </w:tcPr>
          <w:p w:rsidR="0088522F" w:rsidRDefault="0088522F" w:rsidP="00D535C5"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784" w:type="dxa"/>
            <w:gridSpan w:val="2"/>
          </w:tcPr>
          <w:p w:rsidR="0088522F" w:rsidRDefault="0088522F" w:rsidP="00D535C5"/>
        </w:tc>
      </w:tr>
      <w:tr w:rsidR="0088522F" w:rsidTr="0088522F">
        <w:trPr>
          <w:trHeight w:val="135"/>
        </w:trPr>
        <w:tc>
          <w:tcPr>
            <w:tcW w:w="9923" w:type="dxa"/>
            <w:gridSpan w:val="9"/>
            <w:shd w:val="clear" w:color="auto" w:fill="F7CAAC"/>
          </w:tcPr>
          <w:p w:rsidR="0088522F" w:rsidRDefault="0088522F" w:rsidP="00D535C5">
            <w:r>
              <w:rPr>
                <w:b/>
              </w:rPr>
              <w:t>Kapacita a popis odborné učebny</w:t>
            </w:r>
          </w:p>
        </w:tc>
      </w:tr>
      <w:tr w:rsidR="0088522F" w:rsidTr="0088522F">
        <w:trPr>
          <w:trHeight w:val="731"/>
        </w:trPr>
        <w:tc>
          <w:tcPr>
            <w:tcW w:w="9923" w:type="dxa"/>
            <w:gridSpan w:val="9"/>
          </w:tcPr>
          <w:p w:rsidR="0088522F" w:rsidRDefault="0088522F" w:rsidP="00D535C5">
            <w:pPr>
              <w:spacing w:before="60" w:after="60" w:line="252" w:lineRule="auto"/>
              <w:jc w:val="both"/>
              <w:rPr>
                <w:b/>
              </w:rPr>
            </w:pPr>
            <w:r>
              <w:t xml:space="preserve">Laboratoře pro </w:t>
            </w:r>
            <w:r w:rsidRPr="00401161">
              <w:t>Senzorické hodnocení potravin</w:t>
            </w:r>
            <w:r w:rsidRPr="00171489">
              <w:t xml:space="preserve"> </w:t>
            </w:r>
            <w:r>
              <w:t>- celková kapacita 12 míst, odpovídající laboratorní vybavení pro praktika ze </w:t>
            </w:r>
            <w:r w:rsidRPr="00401161">
              <w:t>senzorick</w:t>
            </w:r>
            <w:r>
              <w:t>é</w:t>
            </w:r>
            <w:r w:rsidRPr="00401161">
              <w:t xml:space="preserve"> analýzy</w:t>
            </w:r>
            <w:r>
              <w:t>. Tato laboratoř splňuje</w:t>
            </w:r>
            <w:r w:rsidRPr="00401161">
              <w:t xml:space="preserve"> požadavky české technické normy ČSN EN ISO 8589 (Obecné pokyny pro uspořádání senzorického pracoviště)</w:t>
            </w:r>
            <w:r>
              <w:t>.</w:t>
            </w:r>
          </w:p>
        </w:tc>
      </w:tr>
      <w:tr w:rsidR="0088522F" w:rsidTr="0088522F">
        <w:trPr>
          <w:trHeight w:val="135"/>
        </w:trPr>
        <w:tc>
          <w:tcPr>
            <w:tcW w:w="3470" w:type="dxa"/>
            <w:gridSpan w:val="2"/>
            <w:shd w:val="clear" w:color="auto" w:fill="F7CAAC"/>
          </w:tcPr>
          <w:p w:rsidR="0088522F" w:rsidRDefault="0088522F" w:rsidP="00D535C5">
            <w:pPr>
              <w:rPr>
                <w:b/>
              </w:rPr>
            </w:pPr>
            <w:r w:rsidRPr="004D3AA2">
              <w:rPr>
                <w:b/>
              </w:rPr>
              <w:t>Z toho kapacita</w:t>
            </w:r>
            <w:r>
              <w:rPr>
                <w:b/>
              </w:rPr>
              <w:t xml:space="preserve"> v prostorách v nájmu</w:t>
            </w:r>
          </w:p>
        </w:tc>
        <w:tc>
          <w:tcPr>
            <w:tcW w:w="1400" w:type="dxa"/>
            <w:gridSpan w:val="4"/>
          </w:tcPr>
          <w:p w:rsidR="0088522F" w:rsidRPr="00767202" w:rsidRDefault="0088522F" w:rsidP="00D535C5">
            <w:r w:rsidRPr="00767202">
              <w:t>0</w:t>
            </w:r>
          </w:p>
        </w:tc>
        <w:tc>
          <w:tcPr>
            <w:tcW w:w="2347" w:type="dxa"/>
            <w:gridSpan w:val="2"/>
            <w:shd w:val="clear" w:color="auto" w:fill="F7CAAC"/>
          </w:tcPr>
          <w:p w:rsidR="0088522F" w:rsidRDefault="0088522F" w:rsidP="00D535C5">
            <w:pPr>
              <w:rPr>
                <w:b/>
              </w:rPr>
            </w:pPr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706" w:type="dxa"/>
          </w:tcPr>
          <w:p w:rsidR="0088522F" w:rsidRDefault="0088522F" w:rsidP="00D535C5">
            <w:pPr>
              <w:rPr>
                <w:b/>
              </w:rPr>
            </w:pPr>
          </w:p>
        </w:tc>
      </w:tr>
      <w:tr w:rsidR="0088522F" w:rsidTr="0088522F">
        <w:trPr>
          <w:trHeight w:val="135"/>
        </w:trPr>
        <w:tc>
          <w:tcPr>
            <w:tcW w:w="9923" w:type="dxa"/>
            <w:gridSpan w:val="9"/>
            <w:shd w:val="clear" w:color="auto" w:fill="F7CAAC"/>
          </w:tcPr>
          <w:p w:rsidR="0088522F" w:rsidRDefault="0088522F" w:rsidP="00D535C5">
            <w:pPr>
              <w:rPr>
                <w:b/>
              </w:rPr>
            </w:pPr>
            <w:r>
              <w:rPr>
                <w:b/>
              </w:rPr>
              <w:t xml:space="preserve">Vyjádření orgánu </w:t>
            </w:r>
            <w:r>
              <w:rPr>
                <w:b/>
                <w:shd w:val="clear" w:color="auto" w:fill="F7CAAC"/>
              </w:rPr>
              <w:t>hygienické služby ze dne</w:t>
            </w:r>
          </w:p>
        </w:tc>
      </w:tr>
      <w:tr w:rsidR="0088522F" w:rsidTr="0088522F">
        <w:trPr>
          <w:trHeight w:val="680"/>
        </w:trPr>
        <w:tc>
          <w:tcPr>
            <w:tcW w:w="9923" w:type="dxa"/>
            <w:gridSpan w:val="9"/>
          </w:tcPr>
          <w:p w:rsidR="0088522F" w:rsidRDefault="0088522F" w:rsidP="00D535C5">
            <w:r>
              <w:t>---</w:t>
            </w:r>
          </w:p>
        </w:tc>
      </w:tr>
      <w:tr w:rsidR="0088522F" w:rsidTr="0088522F">
        <w:trPr>
          <w:trHeight w:val="205"/>
        </w:trPr>
        <w:tc>
          <w:tcPr>
            <w:tcW w:w="9923" w:type="dxa"/>
            <w:gridSpan w:val="9"/>
            <w:shd w:val="clear" w:color="auto" w:fill="F7CAAC"/>
          </w:tcPr>
          <w:p w:rsidR="0088522F" w:rsidRDefault="0088522F" w:rsidP="00D535C5">
            <w:pPr>
              <w:rPr>
                <w:b/>
              </w:rPr>
            </w:pPr>
            <w:r>
              <w:rPr>
                <w:b/>
              </w:rPr>
              <w:t>Opatření a podmínky k zajištění rovného přístupu</w:t>
            </w:r>
          </w:p>
        </w:tc>
      </w:tr>
      <w:tr w:rsidR="0088522F" w:rsidTr="0088522F">
        <w:trPr>
          <w:trHeight w:val="2411"/>
        </w:trPr>
        <w:tc>
          <w:tcPr>
            <w:tcW w:w="9923" w:type="dxa"/>
            <w:gridSpan w:val="9"/>
          </w:tcPr>
          <w:p w:rsidR="0088522F" w:rsidRDefault="0088522F" w:rsidP="00D535C5">
            <w:pPr>
              <w:spacing w:before="60" w:after="60" w:line="252" w:lineRule="auto"/>
              <w:jc w:val="both"/>
            </w:pPr>
            <w:r>
              <w:t xml:space="preserve">Na Fakultě technologické je vybudováno sociální a technické zázemí dostupné pro studenty i zaměstnance vysoké školy. </w:t>
            </w:r>
            <w:r w:rsidRPr="00402A65">
              <w:t xml:space="preserve">Stravování </w:t>
            </w:r>
            <w:r>
              <w:t xml:space="preserve">je </w:t>
            </w:r>
            <w:r w:rsidRPr="00402A65">
              <w:t>zajiš</w:t>
            </w:r>
            <w:r>
              <w:t>těno</w:t>
            </w:r>
            <w:r w:rsidRPr="00402A65">
              <w:t xml:space="preserve"> ve dvou menzách, restauraci a bufetu. </w:t>
            </w:r>
            <w:r>
              <w:t xml:space="preserve">Na </w:t>
            </w:r>
            <w:r w:rsidRPr="00B646DE">
              <w:t>FT jsou vybudovány ku</w:t>
            </w:r>
            <w:r>
              <w:t xml:space="preserve">chyňky, které jsou dostupné i studentům. Laboratorní centrum Fakulty technologické je moderně vybaveno a je zajištěn bezbariérový přístup pro handicapované studenty a zaměstnance. V budovách FT jsou umístěny klidové zóny pro studenty, kde mohou trávit čas mezi výukou, jsou k dispozici PC včetně tiskárny pro tisk dokumentů. </w:t>
            </w:r>
            <w:r w:rsidRPr="00B646DE">
              <w:t>Na UTB je taktéž vybudováno zázemí pro studenty a zaměstnance pro</w:t>
            </w:r>
            <w:r>
              <w:t xml:space="preserve"> odpočinek,</w:t>
            </w:r>
            <w:r w:rsidRPr="00B646DE">
              <w:t xml:space="preserve"> trávení volného času a jiné mimostudijní aktivity.</w:t>
            </w:r>
          </w:p>
          <w:p w:rsidR="0088522F" w:rsidRDefault="0088522F" w:rsidP="00D535C5"/>
          <w:p w:rsidR="0088522F" w:rsidRDefault="0088522F" w:rsidP="00D535C5"/>
          <w:p w:rsidR="0088522F" w:rsidRDefault="0088522F" w:rsidP="00D535C5"/>
          <w:p w:rsidR="0088522F" w:rsidRDefault="0088522F" w:rsidP="00D535C5"/>
          <w:p w:rsidR="0088522F" w:rsidRDefault="0088522F" w:rsidP="00D535C5"/>
          <w:p w:rsidR="0088522F" w:rsidRDefault="0088522F" w:rsidP="00D535C5"/>
          <w:p w:rsidR="0088522F" w:rsidRDefault="0088522F" w:rsidP="00D535C5"/>
          <w:p w:rsidR="0088522F" w:rsidRDefault="0088522F" w:rsidP="00D535C5"/>
          <w:p w:rsidR="0088522F" w:rsidRDefault="0088522F" w:rsidP="00D535C5"/>
          <w:p w:rsidR="0088522F" w:rsidRDefault="0088522F" w:rsidP="00D535C5"/>
          <w:p w:rsidR="0088522F" w:rsidRDefault="0088522F" w:rsidP="00D535C5"/>
          <w:p w:rsidR="0088522F" w:rsidRDefault="0088522F" w:rsidP="00D535C5"/>
          <w:p w:rsidR="0088522F" w:rsidRDefault="0088522F" w:rsidP="00D535C5"/>
          <w:p w:rsidR="0088522F" w:rsidRDefault="0088522F" w:rsidP="00D535C5"/>
          <w:p w:rsidR="0088522F" w:rsidRDefault="0088522F" w:rsidP="00D535C5"/>
          <w:p w:rsidR="0088522F" w:rsidRDefault="0088522F" w:rsidP="00D535C5"/>
          <w:p w:rsidR="0088522F" w:rsidRDefault="0088522F" w:rsidP="00D535C5"/>
          <w:p w:rsidR="0088522F" w:rsidRDefault="0088522F" w:rsidP="00D535C5"/>
        </w:tc>
      </w:tr>
      <w:tr w:rsidR="009F1303" w:rsidTr="0088522F">
        <w:tc>
          <w:tcPr>
            <w:tcW w:w="9923" w:type="dxa"/>
            <w:gridSpan w:val="9"/>
            <w:tcBorders>
              <w:bottom w:val="double" w:sz="4" w:space="0" w:color="auto"/>
            </w:tcBorders>
            <w:shd w:val="clear" w:color="auto" w:fill="BDD6EE"/>
          </w:tcPr>
          <w:p w:rsidR="009F1303" w:rsidRDefault="009F1303" w:rsidP="0025669F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C-V – Finanční zabezpečení studijního programu</w:t>
            </w:r>
          </w:p>
        </w:tc>
      </w:tr>
      <w:tr w:rsidR="009F1303" w:rsidTr="0088522F">
        <w:tc>
          <w:tcPr>
            <w:tcW w:w="4220" w:type="dxa"/>
            <w:gridSpan w:val="4"/>
            <w:tcBorders>
              <w:top w:val="single" w:sz="12" w:space="0" w:color="auto"/>
            </w:tcBorders>
            <w:shd w:val="clear" w:color="auto" w:fill="F7CAAC"/>
          </w:tcPr>
          <w:p w:rsidR="009F1303" w:rsidRDefault="009F1303" w:rsidP="0025669F">
            <w:pPr>
              <w:jc w:val="both"/>
              <w:rPr>
                <w:b/>
              </w:rPr>
            </w:pPr>
            <w:r w:rsidRPr="004D3AA2">
              <w:rPr>
                <w:b/>
              </w:rPr>
              <w:t>Vzdělávací činnost vysoké školy</w:t>
            </w:r>
            <w:r>
              <w:rPr>
                <w:b/>
              </w:rPr>
              <w:t xml:space="preserve"> financovaná ze státního rozpočtu</w:t>
            </w:r>
          </w:p>
        </w:tc>
        <w:tc>
          <w:tcPr>
            <w:tcW w:w="5703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:rsidR="009F1303" w:rsidRDefault="009F1303" w:rsidP="0025669F">
            <w:pPr>
              <w:jc w:val="both"/>
              <w:rPr>
                <w:bCs/>
              </w:rPr>
            </w:pPr>
            <w:r>
              <w:rPr>
                <w:bCs/>
              </w:rPr>
              <w:t>ano</w:t>
            </w:r>
          </w:p>
        </w:tc>
      </w:tr>
      <w:tr w:rsidR="009F1303" w:rsidTr="0088522F">
        <w:tc>
          <w:tcPr>
            <w:tcW w:w="9923" w:type="dxa"/>
            <w:gridSpan w:val="9"/>
            <w:shd w:val="clear" w:color="auto" w:fill="F7CAAC"/>
          </w:tcPr>
          <w:p w:rsidR="009F1303" w:rsidRDefault="009F1303" w:rsidP="0025669F">
            <w:pPr>
              <w:jc w:val="both"/>
              <w:rPr>
                <w:b/>
              </w:rPr>
            </w:pPr>
            <w:r>
              <w:rPr>
                <w:b/>
              </w:rPr>
              <w:t>Zhodnocení předpokládaných nákladů a zdrojů na uskutečňování studijního programu</w:t>
            </w:r>
          </w:p>
        </w:tc>
      </w:tr>
      <w:tr w:rsidR="009F1303" w:rsidTr="0088522F">
        <w:trPr>
          <w:trHeight w:val="5398"/>
        </w:trPr>
        <w:tc>
          <w:tcPr>
            <w:tcW w:w="9923" w:type="dxa"/>
            <w:gridSpan w:val="9"/>
          </w:tcPr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ind w:left="-246"/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</w:tc>
      </w:tr>
    </w:tbl>
    <w:p w:rsidR="00BC6386" w:rsidRDefault="00BC6386" w:rsidP="00D14B24"/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23"/>
      </w:tblGrid>
      <w:tr w:rsidR="00BC6386" w:rsidTr="00BC6386">
        <w:tc>
          <w:tcPr>
            <w:tcW w:w="9923" w:type="dxa"/>
            <w:tcBorders>
              <w:bottom w:val="double" w:sz="4" w:space="0" w:color="auto"/>
            </w:tcBorders>
            <w:shd w:val="clear" w:color="auto" w:fill="BDD6EE"/>
          </w:tcPr>
          <w:p w:rsidR="00BC6386" w:rsidRDefault="00BC6386" w:rsidP="00D57D0E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 xml:space="preserve">D-I – </w:t>
            </w:r>
            <w:r>
              <w:rPr>
                <w:b/>
                <w:sz w:val="26"/>
                <w:szCs w:val="26"/>
              </w:rPr>
              <w:t>Záměr rozvoje a další údaje ke studijnímu programu</w:t>
            </w:r>
          </w:p>
        </w:tc>
      </w:tr>
      <w:tr w:rsidR="00BC6386" w:rsidTr="00BC6386">
        <w:trPr>
          <w:trHeight w:val="185"/>
        </w:trPr>
        <w:tc>
          <w:tcPr>
            <w:tcW w:w="9923" w:type="dxa"/>
            <w:shd w:val="clear" w:color="auto" w:fill="F7CAAC"/>
          </w:tcPr>
          <w:p w:rsidR="00BC6386" w:rsidRDefault="00BC6386" w:rsidP="00D57D0E">
            <w:pPr>
              <w:rPr>
                <w:b/>
              </w:rPr>
            </w:pPr>
            <w:r>
              <w:rPr>
                <w:b/>
              </w:rPr>
              <w:t>Záměr rozvoje studijního programu a jeho odůvodnění</w:t>
            </w:r>
          </w:p>
        </w:tc>
      </w:tr>
      <w:tr w:rsidR="00BC6386" w:rsidTr="00BC6386">
        <w:trPr>
          <w:trHeight w:val="2835"/>
        </w:trPr>
        <w:tc>
          <w:tcPr>
            <w:tcW w:w="9923" w:type="dxa"/>
            <w:shd w:val="clear" w:color="auto" w:fill="FFFFFF"/>
          </w:tcPr>
          <w:p w:rsidR="00BC6386" w:rsidRDefault="00BC6386" w:rsidP="00BC6386">
            <w:pPr>
              <w:spacing w:before="60" w:after="60" w:line="252" w:lineRule="auto"/>
              <w:jc w:val="both"/>
            </w:pPr>
            <w:r>
              <w:t xml:space="preserve">Rozvoj studijního programu bude koncipován v zavádění nových poznatků získaných v recentních mezinárodních zdrojích do výuky a identifikaci jejich potenciálu pro praktické úlohy. V této souvislosti bude kladen důraz na tvůrčí činnost garantů jednotlivých studijních programů a na zavádění výsledků do výukového procesu. Součástí bude také rozvoj informačních technologií - například rozšiřování a prohlubování poznatků ze simulací jednotlivých technologických procesů a studium různých faktorů, které tyto procesy mohou ovlivnit. Rozvoj studijního programu bude směřován také do zavedení moderních potravinářských a biochemických technologií do praktické výuky. Dále se bude rozvoj realizovat v implementaci nových chemických, mikrobiologických, molekulárně-biologických a fyzikálních metod do analýzy potravin a produktů biotechnologií. </w:t>
            </w:r>
          </w:p>
          <w:p w:rsidR="00BC6386" w:rsidRDefault="00BC6386" w:rsidP="00BC6386">
            <w:pPr>
              <w:spacing w:before="60" w:after="60" w:line="252" w:lineRule="auto"/>
              <w:jc w:val="both"/>
            </w:pPr>
            <w:r>
              <w:t>Dalším aspektem rozvoje bude orientace na moderní výukové metody podporující stávající přednášky, semináře a laboratorní cvičení. Bude se jednat především o tvorbu výukových filmů a fotografického materiálů ilustrujícího a dokreslujícího vysvětlované procesy, případně vady potravin a produktů biotechnologií. V neposlední řadě budou tvořeny výukové materiály.</w:t>
            </w:r>
          </w:p>
        </w:tc>
      </w:tr>
      <w:tr w:rsidR="00BC6386" w:rsidTr="00BC6386">
        <w:trPr>
          <w:trHeight w:val="188"/>
        </w:trPr>
        <w:tc>
          <w:tcPr>
            <w:tcW w:w="9923" w:type="dxa"/>
            <w:shd w:val="clear" w:color="auto" w:fill="F7CAAC"/>
          </w:tcPr>
          <w:p w:rsidR="00BC6386" w:rsidRDefault="00BC6386" w:rsidP="00D57D0E">
            <w:pPr>
              <w:rPr>
                <w:b/>
              </w:rPr>
            </w:pPr>
            <w:r>
              <w:rPr>
                <w:b/>
              </w:rPr>
              <w:t xml:space="preserve">Počet přijímaných uchazečů ke studiu </w:t>
            </w:r>
            <w:r w:rsidRPr="00622F16">
              <w:rPr>
                <w:b/>
              </w:rPr>
              <w:t>ve studijním programu</w:t>
            </w:r>
          </w:p>
        </w:tc>
      </w:tr>
      <w:tr w:rsidR="00BC6386" w:rsidTr="00BC6386">
        <w:trPr>
          <w:trHeight w:val="1174"/>
        </w:trPr>
        <w:tc>
          <w:tcPr>
            <w:tcW w:w="9923" w:type="dxa"/>
            <w:shd w:val="clear" w:color="auto" w:fill="FFFFFF"/>
          </w:tcPr>
          <w:p w:rsidR="001B5180" w:rsidRDefault="001B5180" w:rsidP="00BC6386">
            <w:pPr>
              <w:spacing w:before="60" w:after="60" w:line="252" w:lineRule="auto"/>
              <w:jc w:val="both"/>
            </w:pPr>
            <w:r>
              <w:t>Do prezenční formy studia se předpokládá přijetí 10 studentů.</w:t>
            </w:r>
          </w:p>
          <w:p w:rsidR="001B5180" w:rsidRDefault="001B5180" w:rsidP="00BC6386">
            <w:pPr>
              <w:spacing w:before="60" w:after="60" w:line="252" w:lineRule="auto"/>
              <w:jc w:val="both"/>
            </w:pPr>
            <w:r>
              <w:t>V současné době není ve studijním programu Chemie a technologie potravin, studijním oboru Technologie potravin studium v anglickém jazyce akreditováno.</w:t>
            </w:r>
          </w:p>
        </w:tc>
      </w:tr>
      <w:tr w:rsidR="00BC6386" w:rsidTr="00BC6386">
        <w:trPr>
          <w:trHeight w:val="200"/>
        </w:trPr>
        <w:tc>
          <w:tcPr>
            <w:tcW w:w="9923" w:type="dxa"/>
            <w:shd w:val="clear" w:color="auto" w:fill="F7CAAC"/>
          </w:tcPr>
          <w:p w:rsidR="00BC6386" w:rsidRDefault="00BC6386" w:rsidP="00D57D0E">
            <w:pPr>
              <w:rPr>
                <w:b/>
              </w:rPr>
            </w:pPr>
            <w:r>
              <w:rPr>
                <w:b/>
              </w:rPr>
              <w:t>Předpokládaná uplatnitelnost absolventů na trhu práce</w:t>
            </w:r>
          </w:p>
        </w:tc>
      </w:tr>
      <w:tr w:rsidR="00BC6386" w:rsidTr="00BC6386">
        <w:trPr>
          <w:trHeight w:val="2835"/>
        </w:trPr>
        <w:tc>
          <w:tcPr>
            <w:tcW w:w="9923" w:type="dxa"/>
            <w:shd w:val="clear" w:color="auto" w:fill="FFFFFF"/>
          </w:tcPr>
          <w:p w:rsidR="00BC6386" w:rsidRDefault="00BC6386" w:rsidP="00BC6386">
            <w:pPr>
              <w:spacing w:before="60" w:after="60" w:line="252" w:lineRule="auto"/>
              <w:jc w:val="both"/>
            </w:pPr>
            <w:r>
              <w:t>Předpokládaným uplatněním studentů bude například:</w:t>
            </w:r>
          </w:p>
          <w:p w:rsidR="00BC6386" w:rsidRDefault="00BC6386" w:rsidP="00BC6386">
            <w:pPr>
              <w:spacing w:before="60" w:after="60" w:line="252" w:lineRule="auto"/>
              <w:jc w:val="both"/>
            </w:pPr>
            <w:r>
              <w:t>- manažer výroby v potravinářském průmyslu,</w:t>
            </w:r>
          </w:p>
          <w:p w:rsidR="00BC6386" w:rsidRDefault="00BC6386" w:rsidP="00BC6386">
            <w:pPr>
              <w:spacing w:before="60" w:after="60" w:line="252" w:lineRule="auto"/>
              <w:jc w:val="both"/>
            </w:pPr>
            <w:r>
              <w:t>- manažer velkoplošných obchodních řetězců,</w:t>
            </w:r>
          </w:p>
          <w:p w:rsidR="00BC6386" w:rsidRDefault="008D1C4F" w:rsidP="00BC6386">
            <w:pPr>
              <w:spacing w:before="60" w:after="60" w:line="252" w:lineRule="auto"/>
              <w:jc w:val="both"/>
            </w:pPr>
            <w:r>
              <w:t xml:space="preserve">- </w:t>
            </w:r>
            <w:r w:rsidR="00BC6386">
              <w:t>vedoucí podnikových a akreditovaných laboratoří zaměřených na chemickou, mikrobiologickou a molekulárně-biologickou analýzu potravin,</w:t>
            </w:r>
          </w:p>
          <w:p w:rsidR="00BC6386" w:rsidRDefault="00BC6386" w:rsidP="00BC6386">
            <w:pPr>
              <w:spacing w:before="60" w:after="60" w:line="252" w:lineRule="auto"/>
              <w:jc w:val="both"/>
            </w:pPr>
            <w:r>
              <w:t>- samostatný inspektor a odborný pracovník v orgánech státní správy zaměřených na dozor v oblasti výroby potravin a jejich uvádění na trh,</w:t>
            </w:r>
          </w:p>
          <w:p w:rsidR="00BC6386" w:rsidRDefault="00BC6386" w:rsidP="00BC6386">
            <w:pPr>
              <w:spacing w:before="60" w:after="60" w:line="252" w:lineRule="auto"/>
              <w:jc w:val="both"/>
            </w:pPr>
            <w:r>
              <w:t>- akademický pracovník chemických a potravinářských fakult vysokých škol,</w:t>
            </w:r>
          </w:p>
          <w:p w:rsidR="00BC6386" w:rsidRDefault="00BC6386" w:rsidP="00BC6386">
            <w:pPr>
              <w:spacing w:before="60" w:after="60" w:line="252" w:lineRule="auto"/>
              <w:jc w:val="both"/>
            </w:pPr>
            <w:r>
              <w:t>- vědecko-výzkumný pracovník ve výzkumných ústavech a obdobných institucích.</w:t>
            </w:r>
          </w:p>
          <w:p w:rsidR="00BC6386" w:rsidRDefault="00BC6386" w:rsidP="00BC6386">
            <w:pPr>
              <w:spacing w:before="60" w:after="60" w:line="252" w:lineRule="auto"/>
              <w:jc w:val="both"/>
            </w:pPr>
          </w:p>
          <w:p w:rsidR="00BC6386" w:rsidRDefault="00BC6386" w:rsidP="00BC6386">
            <w:pPr>
              <w:spacing w:before="60" w:after="60" w:line="252" w:lineRule="auto"/>
              <w:jc w:val="both"/>
            </w:pPr>
          </w:p>
          <w:p w:rsidR="00BC6386" w:rsidRDefault="00BC6386" w:rsidP="00BC6386">
            <w:pPr>
              <w:spacing w:before="60" w:after="60" w:line="252" w:lineRule="auto"/>
              <w:jc w:val="both"/>
            </w:pPr>
          </w:p>
          <w:p w:rsidR="00BC6386" w:rsidRDefault="00BC6386" w:rsidP="00BC6386">
            <w:pPr>
              <w:spacing w:before="60" w:after="60" w:line="252" w:lineRule="auto"/>
              <w:jc w:val="both"/>
            </w:pPr>
          </w:p>
          <w:p w:rsidR="00BC6386" w:rsidRDefault="00BC6386" w:rsidP="00BC6386">
            <w:pPr>
              <w:spacing w:before="60" w:after="60" w:line="252" w:lineRule="auto"/>
              <w:jc w:val="both"/>
            </w:pPr>
          </w:p>
          <w:p w:rsidR="00BC6386" w:rsidRDefault="00BC6386" w:rsidP="00BC6386">
            <w:pPr>
              <w:spacing w:before="60" w:after="60" w:line="252" w:lineRule="auto"/>
              <w:jc w:val="both"/>
            </w:pPr>
          </w:p>
          <w:p w:rsidR="00BC6386" w:rsidRDefault="00BC6386" w:rsidP="00BC6386">
            <w:pPr>
              <w:spacing w:before="60" w:after="60" w:line="252" w:lineRule="auto"/>
              <w:jc w:val="both"/>
            </w:pPr>
          </w:p>
          <w:p w:rsidR="00BC6386" w:rsidRDefault="00BC6386" w:rsidP="00BC6386">
            <w:pPr>
              <w:spacing w:before="60" w:after="60" w:line="252" w:lineRule="auto"/>
              <w:jc w:val="both"/>
            </w:pPr>
          </w:p>
          <w:p w:rsidR="00BC6386" w:rsidRDefault="00BC6386" w:rsidP="00BC6386">
            <w:pPr>
              <w:spacing w:before="60" w:after="60" w:line="252" w:lineRule="auto"/>
              <w:jc w:val="both"/>
            </w:pPr>
          </w:p>
          <w:p w:rsidR="00BC6386" w:rsidRDefault="00BC6386" w:rsidP="00BC6386">
            <w:pPr>
              <w:spacing w:before="60" w:after="60" w:line="252" w:lineRule="auto"/>
              <w:jc w:val="both"/>
            </w:pPr>
          </w:p>
          <w:p w:rsidR="00BC6386" w:rsidRDefault="00BC6386" w:rsidP="00BC6386">
            <w:pPr>
              <w:spacing w:before="60" w:after="60" w:line="252" w:lineRule="auto"/>
              <w:jc w:val="both"/>
            </w:pPr>
          </w:p>
          <w:p w:rsidR="00BC6386" w:rsidRDefault="00BC6386" w:rsidP="00BC6386">
            <w:pPr>
              <w:spacing w:before="60" w:after="60" w:line="252" w:lineRule="auto"/>
              <w:jc w:val="both"/>
            </w:pPr>
          </w:p>
          <w:p w:rsidR="00BC6386" w:rsidRDefault="00BC6386" w:rsidP="00BC6386">
            <w:pPr>
              <w:spacing w:before="60" w:after="60" w:line="252" w:lineRule="auto"/>
              <w:jc w:val="both"/>
            </w:pPr>
          </w:p>
          <w:p w:rsidR="00BC6386" w:rsidRDefault="00BC6386" w:rsidP="00BC6386">
            <w:pPr>
              <w:spacing w:before="60" w:after="60" w:line="252" w:lineRule="auto"/>
              <w:jc w:val="both"/>
            </w:pPr>
          </w:p>
          <w:p w:rsidR="00BC6386" w:rsidRDefault="00BC6386" w:rsidP="00BC6386">
            <w:pPr>
              <w:spacing w:before="60" w:after="60" w:line="252" w:lineRule="auto"/>
              <w:jc w:val="both"/>
            </w:pPr>
          </w:p>
          <w:p w:rsidR="00BC6386" w:rsidRDefault="00BC6386" w:rsidP="00BC6386">
            <w:pPr>
              <w:spacing w:before="60" w:after="60" w:line="252" w:lineRule="auto"/>
              <w:jc w:val="both"/>
            </w:pPr>
          </w:p>
          <w:p w:rsidR="00BC6386" w:rsidRDefault="00BC6386" w:rsidP="00BC6386">
            <w:pPr>
              <w:spacing w:before="60" w:after="60" w:line="252" w:lineRule="auto"/>
              <w:jc w:val="both"/>
            </w:pPr>
          </w:p>
          <w:p w:rsidR="00BC6386" w:rsidRDefault="00BC6386" w:rsidP="00BC6386">
            <w:pPr>
              <w:spacing w:before="60" w:after="60" w:line="252" w:lineRule="auto"/>
              <w:jc w:val="both"/>
            </w:pPr>
          </w:p>
          <w:p w:rsidR="00BC6386" w:rsidRDefault="00BC6386" w:rsidP="00BC6386">
            <w:pPr>
              <w:spacing w:before="60" w:after="60" w:line="252" w:lineRule="auto"/>
              <w:jc w:val="both"/>
            </w:pPr>
          </w:p>
        </w:tc>
      </w:tr>
    </w:tbl>
    <w:p w:rsidR="00D14B24" w:rsidRPr="00204E0B" w:rsidRDefault="00D14B24" w:rsidP="00D14B24"/>
    <w:sectPr w:rsidR="00D14B24" w:rsidRPr="00204E0B" w:rsidSect="00D14B24">
      <w:headerReference w:type="default" r:id="rId25"/>
      <w:footerReference w:type="even" r:id="rId26"/>
      <w:footerReference w:type="default" r:id="rId27"/>
      <w:headerReference w:type="first" r:id="rId28"/>
      <w:pgSz w:w="11906" w:h="16838"/>
      <w:pgMar w:top="1417" w:right="1417" w:bottom="1417" w:left="1417" w:header="5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828" w:rsidRDefault="00892828">
      <w:r>
        <w:separator/>
      </w:r>
    </w:p>
  </w:endnote>
  <w:endnote w:type="continuationSeparator" w:id="0">
    <w:p w:rsidR="00892828" w:rsidRDefault="00892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QqbdckSTIX-Bold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0D51" w:rsidRDefault="00C30D51" w:rsidP="0017591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30D51" w:rsidRDefault="00C30D5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0D51" w:rsidRDefault="00C30D51" w:rsidP="00175912">
    <w:pPr>
      <w:pStyle w:val="Zpat"/>
      <w:framePr w:wrap="around" w:vAnchor="text" w:hAnchor="margin" w:xAlign="center" w:y="1"/>
      <w:rPr>
        <w:rStyle w:val="slostrnky"/>
      </w:rPr>
    </w:pPr>
  </w:p>
  <w:p w:rsidR="00C30D51" w:rsidRDefault="00C30D5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828" w:rsidRDefault="00892828">
      <w:r>
        <w:separator/>
      </w:r>
    </w:p>
  </w:footnote>
  <w:footnote w:type="continuationSeparator" w:id="0">
    <w:p w:rsidR="00892828" w:rsidRDefault="008928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0D51" w:rsidRDefault="00C30D51" w:rsidP="00D14B24">
    <w:pPr>
      <w:pStyle w:val="Zhlav"/>
      <w:jc w:val="center"/>
    </w:pPr>
    <w:r w:rsidRPr="00AD4ACC">
      <w:t>Univerzita Tomáše Bati ve Zlíně, Fakulta technologická</w:t>
    </w:r>
  </w:p>
  <w:p w:rsidR="00C30D51" w:rsidRDefault="00C30D51" w:rsidP="00D14B24">
    <w:pPr>
      <w:pStyle w:val="Zhlav"/>
    </w:pPr>
    <w:r>
      <w:tab/>
      <w:t>SP</w:t>
    </w:r>
    <w:r w:rsidRPr="00AD4ACC">
      <w:t>:</w:t>
    </w:r>
    <w:r>
      <w:t xml:space="preserve"> Food Technology</w:t>
    </w:r>
  </w:p>
  <w:p w:rsidR="00C30D51" w:rsidRDefault="00C30D5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0D51" w:rsidRDefault="00C30D51" w:rsidP="00D14B24">
    <w:pPr>
      <w:pStyle w:val="Zhlav"/>
      <w:jc w:val="center"/>
    </w:pPr>
    <w:r w:rsidRPr="00AD4ACC">
      <w:t>Univerzita Tomáše Bati ve Zlíně, Fakulta technologická</w:t>
    </w:r>
  </w:p>
  <w:p w:rsidR="00C30D51" w:rsidRDefault="00C30D51" w:rsidP="00D14B24">
    <w:pPr>
      <w:pStyle w:val="Zhlav"/>
    </w:pPr>
    <w:r>
      <w:tab/>
      <w:t>SP</w:t>
    </w:r>
    <w:r w:rsidRPr="00AD4ACC">
      <w:t>:</w:t>
    </w:r>
    <w:r>
      <w:t xml:space="preserve"> Food Technology</w:t>
    </w:r>
  </w:p>
  <w:p w:rsidR="00C30D51" w:rsidRPr="00D14B24" w:rsidRDefault="00C30D51" w:rsidP="00D14B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85"/>
    <w:multiLevelType w:val="hybridMultilevel"/>
    <w:tmpl w:val="36B41A50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B6A38"/>
    <w:multiLevelType w:val="hybridMultilevel"/>
    <w:tmpl w:val="8BB4F308"/>
    <w:lvl w:ilvl="0" w:tplc="FD7E58EE">
      <w:start w:val="1"/>
      <w:numFmt w:val="decimal"/>
      <w:lvlText w:val="%1."/>
      <w:lvlJc w:val="center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A360F"/>
    <w:multiLevelType w:val="hybridMultilevel"/>
    <w:tmpl w:val="3C865E20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157D3"/>
    <w:multiLevelType w:val="hybridMultilevel"/>
    <w:tmpl w:val="6B12F7AA"/>
    <w:lvl w:ilvl="0" w:tplc="8820B2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B68C8"/>
    <w:multiLevelType w:val="hybridMultilevel"/>
    <w:tmpl w:val="4080F332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14ADB"/>
    <w:multiLevelType w:val="hybridMultilevel"/>
    <w:tmpl w:val="D1D2108E"/>
    <w:lvl w:ilvl="0" w:tplc="35F420E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  <w:u w:color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A11A9"/>
    <w:multiLevelType w:val="hybridMultilevel"/>
    <w:tmpl w:val="8744B9EA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713AF"/>
    <w:multiLevelType w:val="hybridMultilevel"/>
    <w:tmpl w:val="8858186C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303594"/>
    <w:multiLevelType w:val="hybridMultilevel"/>
    <w:tmpl w:val="48902C7E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D375D"/>
    <w:multiLevelType w:val="hybridMultilevel"/>
    <w:tmpl w:val="A40847FA"/>
    <w:lvl w:ilvl="0" w:tplc="9BCC4970">
      <w:start w:val="1"/>
      <w:numFmt w:val="decimal"/>
      <w:lvlText w:val="%1."/>
      <w:lvlJc w:val="right"/>
      <w:pPr>
        <w:ind w:left="360" w:hanging="360"/>
      </w:pPr>
      <w:rPr>
        <w:rFonts w:hint="default"/>
        <w:sz w:val="19"/>
        <w:szCs w:val="19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267557"/>
    <w:multiLevelType w:val="hybridMultilevel"/>
    <w:tmpl w:val="D902C2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74398"/>
    <w:multiLevelType w:val="hybridMultilevel"/>
    <w:tmpl w:val="D4C4F02C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2D7E6D"/>
    <w:multiLevelType w:val="hybridMultilevel"/>
    <w:tmpl w:val="C7EA155A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u w:color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6E6074"/>
    <w:multiLevelType w:val="hybridMultilevel"/>
    <w:tmpl w:val="3AD0A6D8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885593"/>
    <w:multiLevelType w:val="hybridMultilevel"/>
    <w:tmpl w:val="6B201ADA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B5547"/>
    <w:multiLevelType w:val="hybridMultilevel"/>
    <w:tmpl w:val="0BCE1B0C"/>
    <w:lvl w:ilvl="0" w:tplc="F6D4AEC4">
      <w:start w:val="1"/>
      <w:numFmt w:val="decimal"/>
      <w:lvlText w:val="%1."/>
      <w:lvlJc w:val="right"/>
      <w:pPr>
        <w:ind w:left="720" w:hanging="360"/>
      </w:pPr>
      <w:rPr>
        <w:rFonts w:hint="default"/>
        <w:sz w:val="19"/>
        <w:szCs w:val="19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E150A5"/>
    <w:multiLevelType w:val="hybridMultilevel"/>
    <w:tmpl w:val="1532911C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0B7B56"/>
    <w:multiLevelType w:val="hybridMultilevel"/>
    <w:tmpl w:val="C8CE0F36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9D5736"/>
    <w:multiLevelType w:val="hybridMultilevel"/>
    <w:tmpl w:val="EB8E4950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4217E5"/>
    <w:multiLevelType w:val="hybridMultilevel"/>
    <w:tmpl w:val="C6F098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863B58"/>
    <w:multiLevelType w:val="hybridMultilevel"/>
    <w:tmpl w:val="B762D2BE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C35C16"/>
    <w:multiLevelType w:val="hybridMultilevel"/>
    <w:tmpl w:val="E8B296DE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3400AC"/>
    <w:multiLevelType w:val="hybridMultilevel"/>
    <w:tmpl w:val="F0601B88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122659"/>
    <w:multiLevelType w:val="hybridMultilevel"/>
    <w:tmpl w:val="C58E9510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B5730A"/>
    <w:multiLevelType w:val="hybridMultilevel"/>
    <w:tmpl w:val="08A4F7E0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C768F5"/>
    <w:multiLevelType w:val="hybridMultilevel"/>
    <w:tmpl w:val="A20040F2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139FB"/>
    <w:multiLevelType w:val="hybridMultilevel"/>
    <w:tmpl w:val="127A12E0"/>
    <w:lvl w:ilvl="0" w:tplc="7BA254D2">
      <w:start w:val="1"/>
      <w:numFmt w:val="decimal"/>
      <w:lvlText w:val="%1."/>
      <w:lvlJc w:val="right"/>
      <w:pPr>
        <w:ind w:left="720" w:hanging="360"/>
      </w:pPr>
      <w:rPr>
        <w:rFonts w:hint="default"/>
        <w:sz w:val="19"/>
        <w:szCs w:val="19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DF1621"/>
    <w:multiLevelType w:val="hybridMultilevel"/>
    <w:tmpl w:val="2F96EAA0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9351C1"/>
    <w:multiLevelType w:val="hybridMultilevel"/>
    <w:tmpl w:val="434C31C0"/>
    <w:lvl w:ilvl="0" w:tplc="3D4025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FC02E02"/>
    <w:multiLevelType w:val="hybridMultilevel"/>
    <w:tmpl w:val="F894F4B2"/>
    <w:lvl w:ilvl="0" w:tplc="E9DAE766">
      <w:start w:val="1"/>
      <w:numFmt w:val="decimal"/>
      <w:lvlText w:val="%1."/>
      <w:lvlJc w:val="right"/>
      <w:pPr>
        <w:ind w:left="720" w:hanging="360"/>
      </w:pPr>
      <w:rPr>
        <w:rFonts w:hint="default"/>
        <w:sz w:val="19"/>
        <w:szCs w:val="19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AC0007"/>
    <w:multiLevelType w:val="hybridMultilevel"/>
    <w:tmpl w:val="E8988C82"/>
    <w:lvl w:ilvl="0" w:tplc="FECC8E02">
      <w:start w:val="1"/>
      <w:numFmt w:val="decimal"/>
      <w:lvlText w:val="%1."/>
      <w:lvlJc w:val="right"/>
      <w:pPr>
        <w:ind w:left="720" w:hanging="360"/>
      </w:pPr>
      <w:rPr>
        <w:rFonts w:hint="default"/>
        <w:sz w:val="19"/>
        <w:szCs w:val="19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F3334B"/>
    <w:multiLevelType w:val="hybridMultilevel"/>
    <w:tmpl w:val="E062B7A0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7A3FCF"/>
    <w:multiLevelType w:val="hybridMultilevel"/>
    <w:tmpl w:val="EA5EA1D2"/>
    <w:lvl w:ilvl="0" w:tplc="849A6EB6">
      <w:start w:val="1"/>
      <w:numFmt w:val="decimal"/>
      <w:lvlText w:val="%1."/>
      <w:lvlJc w:val="right"/>
      <w:pPr>
        <w:ind w:left="720" w:hanging="360"/>
      </w:pPr>
      <w:rPr>
        <w:rFonts w:hint="default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B86471"/>
    <w:multiLevelType w:val="hybridMultilevel"/>
    <w:tmpl w:val="9196C7FC"/>
    <w:lvl w:ilvl="0" w:tplc="FFFFFFFF">
      <w:start w:val="1"/>
      <w:numFmt w:val="decimal"/>
      <w:pStyle w:val="Publikace"/>
      <w:lvlText w:val="%1."/>
      <w:lvlJc w:val="left"/>
      <w:pPr>
        <w:tabs>
          <w:tab w:val="num" w:pos="454"/>
        </w:tabs>
        <w:ind w:left="454" w:hanging="454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C242AA6"/>
    <w:multiLevelType w:val="hybridMultilevel"/>
    <w:tmpl w:val="9C9ECC7C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734DFD"/>
    <w:multiLevelType w:val="hybridMultilevel"/>
    <w:tmpl w:val="EA043E54"/>
    <w:lvl w:ilvl="0" w:tplc="9684F32E">
      <w:start w:val="1"/>
      <w:numFmt w:val="decimal"/>
      <w:lvlText w:val="%1."/>
      <w:lvlJc w:val="right"/>
      <w:pPr>
        <w:ind w:left="720" w:hanging="360"/>
      </w:pPr>
      <w:rPr>
        <w:rFonts w:hint="default"/>
        <w:sz w:val="19"/>
        <w:szCs w:val="19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AC1B79"/>
    <w:multiLevelType w:val="hybridMultilevel"/>
    <w:tmpl w:val="451A6E00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7760F8"/>
    <w:multiLevelType w:val="hybridMultilevel"/>
    <w:tmpl w:val="94642708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57A3D"/>
    <w:multiLevelType w:val="hybridMultilevel"/>
    <w:tmpl w:val="8AA0864E"/>
    <w:lvl w:ilvl="0" w:tplc="FD7E58EE">
      <w:start w:val="1"/>
      <w:numFmt w:val="decimal"/>
      <w:lvlText w:val="%1."/>
      <w:lvlJc w:val="center"/>
      <w:pPr>
        <w:ind w:left="720" w:hanging="360"/>
      </w:pPr>
      <w:rPr>
        <w:rFonts w:hint="default"/>
        <w:sz w:val="20"/>
        <w:u w:color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1974AA"/>
    <w:multiLevelType w:val="hybridMultilevel"/>
    <w:tmpl w:val="BF9E99BC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264589"/>
    <w:multiLevelType w:val="hybridMultilevel"/>
    <w:tmpl w:val="4D5E7F9A"/>
    <w:lvl w:ilvl="0" w:tplc="B20AC76E">
      <w:start w:val="1"/>
      <w:numFmt w:val="decimal"/>
      <w:lvlText w:val="%1."/>
      <w:lvlJc w:val="right"/>
      <w:pPr>
        <w:ind w:left="720" w:hanging="360"/>
      </w:pPr>
      <w:rPr>
        <w:rFonts w:hint="default"/>
        <w:sz w:val="19"/>
        <w:szCs w:val="19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974DFD"/>
    <w:multiLevelType w:val="hybridMultilevel"/>
    <w:tmpl w:val="4650D2CA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ED5382"/>
    <w:multiLevelType w:val="hybridMultilevel"/>
    <w:tmpl w:val="B17EC2E4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25"/>
  </w:num>
  <w:num w:numId="3">
    <w:abstractNumId w:val="23"/>
  </w:num>
  <w:num w:numId="4">
    <w:abstractNumId w:val="14"/>
  </w:num>
  <w:num w:numId="5">
    <w:abstractNumId w:val="26"/>
  </w:num>
  <w:num w:numId="6">
    <w:abstractNumId w:val="13"/>
  </w:num>
  <w:num w:numId="7">
    <w:abstractNumId w:val="41"/>
  </w:num>
  <w:num w:numId="8">
    <w:abstractNumId w:val="21"/>
  </w:num>
  <w:num w:numId="9">
    <w:abstractNumId w:val="20"/>
  </w:num>
  <w:num w:numId="10">
    <w:abstractNumId w:val="22"/>
  </w:num>
  <w:num w:numId="11">
    <w:abstractNumId w:val="16"/>
  </w:num>
  <w:num w:numId="12">
    <w:abstractNumId w:val="24"/>
  </w:num>
  <w:num w:numId="13">
    <w:abstractNumId w:val="39"/>
  </w:num>
  <w:num w:numId="14">
    <w:abstractNumId w:val="0"/>
  </w:num>
  <w:num w:numId="15">
    <w:abstractNumId w:val="7"/>
  </w:num>
  <w:num w:numId="16">
    <w:abstractNumId w:val="18"/>
  </w:num>
  <w:num w:numId="17">
    <w:abstractNumId w:val="12"/>
  </w:num>
  <w:num w:numId="18">
    <w:abstractNumId w:val="27"/>
  </w:num>
  <w:num w:numId="19">
    <w:abstractNumId w:val="32"/>
  </w:num>
  <w:num w:numId="20">
    <w:abstractNumId w:val="35"/>
  </w:num>
  <w:num w:numId="21">
    <w:abstractNumId w:val="40"/>
  </w:num>
  <w:num w:numId="22">
    <w:abstractNumId w:val="30"/>
  </w:num>
  <w:num w:numId="23">
    <w:abstractNumId w:val="6"/>
  </w:num>
  <w:num w:numId="24">
    <w:abstractNumId w:val="9"/>
  </w:num>
  <w:num w:numId="25">
    <w:abstractNumId w:val="8"/>
  </w:num>
  <w:num w:numId="26">
    <w:abstractNumId w:val="37"/>
  </w:num>
  <w:num w:numId="27">
    <w:abstractNumId w:val="4"/>
  </w:num>
  <w:num w:numId="28">
    <w:abstractNumId w:val="11"/>
  </w:num>
  <w:num w:numId="29">
    <w:abstractNumId w:val="36"/>
  </w:num>
  <w:num w:numId="30">
    <w:abstractNumId w:val="17"/>
  </w:num>
  <w:num w:numId="31">
    <w:abstractNumId w:val="19"/>
  </w:num>
  <w:num w:numId="32">
    <w:abstractNumId w:val="15"/>
  </w:num>
  <w:num w:numId="33">
    <w:abstractNumId w:val="28"/>
  </w:num>
  <w:num w:numId="34">
    <w:abstractNumId w:val="2"/>
  </w:num>
  <w:num w:numId="35">
    <w:abstractNumId w:val="34"/>
  </w:num>
  <w:num w:numId="36">
    <w:abstractNumId w:val="29"/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</w:num>
  <w:num w:numId="39">
    <w:abstractNumId w:val="38"/>
  </w:num>
  <w:num w:numId="40">
    <w:abstractNumId w:val="1"/>
  </w:num>
  <w:num w:numId="41">
    <w:abstractNumId w:val="31"/>
  </w:num>
  <w:num w:numId="42">
    <w:abstractNumId w:val="10"/>
  </w:num>
  <w:num w:numId="43">
    <w:abstractNumId w:val="3"/>
  </w:num>
  <w:numIdMacAtCleanup w:val="3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imona">
    <w15:presenceInfo w15:providerId="None" w15:userId="Simona"/>
  </w15:person>
  <w15:person w15:author="Simona Mrkvičková">
    <w15:presenceInfo w15:providerId="None" w15:userId="Simona Mrkvič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EFA"/>
    <w:rsid w:val="000001DE"/>
    <w:rsid w:val="0000576C"/>
    <w:rsid w:val="00007426"/>
    <w:rsid w:val="00013685"/>
    <w:rsid w:val="000149C8"/>
    <w:rsid w:val="0003279E"/>
    <w:rsid w:val="00032EB3"/>
    <w:rsid w:val="00033E37"/>
    <w:rsid w:val="00051479"/>
    <w:rsid w:val="000537A1"/>
    <w:rsid w:val="000540F3"/>
    <w:rsid w:val="000540F4"/>
    <w:rsid w:val="0006111D"/>
    <w:rsid w:val="00067AC8"/>
    <w:rsid w:val="000779BC"/>
    <w:rsid w:val="0008304F"/>
    <w:rsid w:val="00085932"/>
    <w:rsid w:val="00086A4B"/>
    <w:rsid w:val="00096018"/>
    <w:rsid w:val="000A0AAF"/>
    <w:rsid w:val="000A581E"/>
    <w:rsid w:val="000A60E6"/>
    <w:rsid w:val="000B7FE4"/>
    <w:rsid w:val="000C48AA"/>
    <w:rsid w:val="000C6E2A"/>
    <w:rsid w:val="000E5621"/>
    <w:rsid w:val="001025F4"/>
    <w:rsid w:val="00110159"/>
    <w:rsid w:val="00114991"/>
    <w:rsid w:val="00117A25"/>
    <w:rsid w:val="0012037C"/>
    <w:rsid w:val="00120E6C"/>
    <w:rsid w:val="00121530"/>
    <w:rsid w:val="001247B1"/>
    <w:rsid w:val="00131514"/>
    <w:rsid w:val="00132DAB"/>
    <w:rsid w:val="0014304F"/>
    <w:rsid w:val="00146650"/>
    <w:rsid w:val="001502E3"/>
    <w:rsid w:val="001515EC"/>
    <w:rsid w:val="0015482E"/>
    <w:rsid w:val="00154A9E"/>
    <w:rsid w:val="001554AE"/>
    <w:rsid w:val="00162676"/>
    <w:rsid w:val="00163997"/>
    <w:rsid w:val="00170B28"/>
    <w:rsid w:val="00174EC9"/>
    <w:rsid w:val="00175912"/>
    <w:rsid w:val="00190AF2"/>
    <w:rsid w:val="0019128A"/>
    <w:rsid w:val="00191A02"/>
    <w:rsid w:val="00192B1E"/>
    <w:rsid w:val="00196B2C"/>
    <w:rsid w:val="001A3A11"/>
    <w:rsid w:val="001B5180"/>
    <w:rsid w:val="001B527D"/>
    <w:rsid w:val="001B6118"/>
    <w:rsid w:val="001C2D7A"/>
    <w:rsid w:val="001C3390"/>
    <w:rsid w:val="001C65BF"/>
    <w:rsid w:val="001C6975"/>
    <w:rsid w:val="001D14DA"/>
    <w:rsid w:val="001D5CC9"/>
    <w:rsid w:val="001E1E5D"/>
    <w:rsid w:val="001E698B"/>
    <w:rsid w:val="001E7F99"/>
    <w:rsid w:val="001F2EFC"/>
    <w:rsid w:val="001F45F4"/>
    <w:rsid w:val="00202686"/>
    <w:rsid w:val="00204BFE"/>
    <w:rsid w:val="00230F53"/>
    <w:rsid w:val="00232D66"/>
    <w:rsid w:val="00241643"/>
    <w:rsid w:val="00245DB0"/>
    <w:rsid w:val="00246CD6"/>
    <w:rsid w:val="002501F0"/>
    <w:rsid w:val="0025669F"/>
    <w:rsid w:val="00256AED"/>
    <w:rsid w:val="00260A7B"/>
    <w:rsid w:val="00260BA2"/>
    <w:rsid w:val="00265FEF"/>
    <w:rsid w:val="00271B16"/>
    <w:rsid w:val="002758D2"/>
    <w:rsid w:val="0027644D"/>
    <w:rsid w:val="0028161A"/>
    <w:rsid w:val="00282F7D"/>
    <w:rsid w:val="0029270E"/>
    <w:rsid w:val="00296207"/>
    <w:rsid w:val="0029786C"/>
    <w:rsid w:val="002A0F70"/>
    <w:rsid w:val="002A1158"/>
    <w:rsid w:val="002A19A3"/>
    <w:rsid w:val="002A1A62"/>
    <w:rsid w:val="002A7F4E"/>
    <w:rsid w:val="002C6734"/>
    <w:rsid w:val="002E604A"/>
    <w:rsid w:val="002F41E6"/>
    <w:rsid w:val="002F49CC"/>
    <w:rsid w:val="002F73FC"/>
    <w:rsid w:val="00302D06"/>
    <w:rsid w:val="00311E40"/>
    <w:rsid w:val="00312D69"/>
    <w:rsid w:val="00317A4E"/>
    <w:rsid w:val="00320400"/>
    <w:rsid w:val="0032078B"/>
    <w:rsid w:val="00326646"/>
    <w:rsid w:val="00347608"/>
    <w:rsid w:val="0035532C"/>
    <w:rsid w:val="00355FBB"/>
    <w:rsid w:val="0036203F"/>
    <w:rsid w:val="00370EDF"/>
    <w:rsid w:val="00372CD5"/>
    <w:rsid w:val="00381B2D"/>
    <w:rsid w:val="00386E1B"/>
    <w:rsid w:val="00392C10"/>
    <w:rsid w:val="00394B59"/>
    <w:rsid w:val="003A391F"/>
    <w:rsid w:val="003A490E"/>
    <w:rsid w:val="003C69CC"/>
    <w:rsid w:val="003C6A6F"/>
    <w:rsid w:val="003D5D13"/>
    <w:rsid w:val="003F07A3"/>
    <w:rsid w:val="003F51EE"/>
    <w:rsid w:val="0040518A"/>
    <w:rsid w:val="00405B3C"/>
    <w:rsid w:val="004066E7"/>
    <w:rsid w:val="00406792"/>
    <w:rsid w:val="00410D96"/>
    <w:rsid w:val="00412A07"/>
    <w:rsid w:val="0041376B"/>
    <w:rsid w:val="00414B1A"/>
    <w:rsid w:val="004226C7"/>
    <w:rsid w:val="0042737C"/>
    <w:rsid w:val="00434714"/>
    <w:rsid w:val="00440EC8"/>
    <w:rsid w:val="004410C2"/>
    <w:rsid w:val="004443AF"/>
    <w:rsid w:val="00446BD0"/>
    <w:rsid w:val="00447E03"/>
    <w:rsid w:val="0046108B"/>
    <w:rsid w:val="0046264A"/>
    <w:rsid w:val="00462F34"/>
    <w:rsid w:val="00471CC2"/>
    <w:rsid w:val="0047389F"/>
    <w:rsid w:val="00485BA4"/>
    <w:rsid w:val="004A2CEE"/>
    <w:rsid w:val="004A406E"/>
    <w:rsid w:val="004A6E65"/>
    <w:rsid w:val="004B1777"/>
    <w:rsid w:val="004B7F72"/>
    <w:rsid w:val="004C26F3"/>
    <w:rsid w:val="004C7762"/>
    <w:rsid w:val="004C7CAE"/>
    <w:rsid w:val="004D3BEB"/>
    <w:rsid w:val="004D5EC7"/>
    <w:rsid w:val="004E43FB"/>
    <w:rsid w:val="005039F0"/>
    <w:rsid w:val="00510528"/>
    <w:rsid w:val="00514769"/>
    <w:rsid w:val="00523741"/>
    <w:rsid w:val="0052503E"/>
    <w:rsid w:val="00530685"/>
    <w:rsid w:val="00531827"/>
    <w:rsid w:val="00542D9D"/>
    <w:rsid w:val="00544D1A"/>
    <w:rsid w:val="00552960"/>
    <w:rsid w:val="005570AB"/>
    <w:rsid w:val="00560EF0"/>
    <w:rsid w:val="00561337"/>
    <w:rsid w:val="00561E9D"/>
    <w:rsid w:val="0057178E"/>
    <w:rsid w:val="00576F8B"/>
    <w:rsid w:val="005775EA"/>
    <w:rsid w:val="00590FF3"/>
    <w:rsid w:val="00592561"/>
    <w:rsid w:val="005B2466"/>
    <w:rsid w:val="005B2DFA"/>
    <w:rsid w:val="005B3BD8"/>
    <w:rsid w:val="005B4B2A"/>
    <w:rsid w:val="005C13C4"/>
    <w:rsid w:val="005C3AF4"/>
    <w:rsid w:val="005C5BE2"/>
    <w:rsid w:val="005D0CE6"/>
    <w:rsid w:val="005D0E50"/>
    <w:rsid w:val="005E242A"/>
    <w:rsid w:val="005E4874"/>
    <w:rsid w:val="005F2B6D"/>
    <w:rsid w:val="005F3F2F"/>
    <w:rsid w:val="005F401C"/>
    <w:rsid w:val="005F728E"/>
    <w:rsid w:val="0060365E"/>
    <w:rsid w:val="00605B25"/>
    <w:rsid w:val="006146C0"/>
    <w:rsid w:val="006151FE"/>
    <w:rsid w:val="00621A28"/>
    <w:rsid w:val="00631A87"/>
    <w:rsid w:val="00635167"/>
    <w:rsid w:val="00642905"/>
    <w:rsid w:val="00650041"/>
    <w:rsid w:val="00651722"/>
    <w:rsid w:val="00657677"/>
    <w:rsid w:val="00660769"/>
    <w:rsid w:val="00661D12"/>
    <w:rsid w:val="00672BEF"/>
    <w:rsid w:val="006731C5"/>
    <w:rsid w:val="00680396"/>
    <w:rsid w:val="00681C6F"/>
    <w:rsid w:val="00683831"/>
    <w:rsid w:val="0068506C"/>
    <w:rsid w:val="00694BA8"/>
    <w:rsid w:val="006950CC"/>
    <w:rsid w:val="006A4740"/>
    <w:rsid w:val="006A66C2"/>
    <w:rsid w:val="006A7012"/>
    <w:rsid w:val="006A7C65"/>
    <w:rsid w:val="006B0B8A"/>
    <w:rsid w:val="006B1200"/>
    <w:rsid w:val="006B2A44"/>
    <w:rsid w:val="006C13D5"/>
    <w:rsid w:val="006C7BA2"/>
    <w:rsid w:val="006D7DBF"/>
    <w:rsid w:val="006E1F4B"/>
    <w:rsid w:val="006E25E5"/>
    <w:rsid w:val="006E29E2"/>
    <w:rsid w:val="006E30B6"/>
    <w:rsid w:val="006E3EBE"/>
    <w:rsid w:val="00704014"/>
    <w:rsid w:val="00705E95"/>
    <w:rsid w:val="007228B1"/>
    <w:rsid w:val="0073250F"/>
    <w:rsid w:val="00733AF5"/>
    <w:rsid w:val="00733C59"/>
    <w:rsid w:val="00733ECF"/>
    <w:rsid w:val="007370D7"/>
    <w:rsid w:val="00737ACE"/>
    <w:rsid w:val="00740B59"/>
    <w:rsid w:val="00743D6B"/>
    <w:rsid w:val="007543DA"/>
    <w:rsid w:val="007615B3"/>
    <w:rsid w:val="0076293C"/>
    <w:rsid w:val="007638F8"/>
    <w:rsid w:val="00774C7B"/>
    <w:rsid w:val="00783F0B"/>
    <w:rsid w:val="00785039"/>
    <w:rsid w:val="007927FA"/>
    <w:rsid w:val="00793ABF"/>
    <w:rsid w:val="007A0D23"/>
    <w:rsid w:val="007A4EDC"/>
    <w:rsid w:val="007A6513"/>
    <w:rsid w:val="007B1E3A"/>
    <w:rsid w:val="007B1EB7"/>
    <w:rsid w:val="007B4141"/>
    <w:rsid w:val="007C3320"/>
    <w:rsid w:val="007C3A8F"/>
    <w:rsid w:val="007D0435"/>
    <w:rsid w:val="007D2508"/>
    <w:rsid w:val="007D4472"/>
    <w:rsid w:val="007D6F63"/>
    <w:rsid w:val="007D7DD6"/>
    <w:rsid w:val="007E022A"/>
    <w:rsid w:val="007E3E01"/>
    <w:rsid w:val="00804262"/>
    <w:rsid w:val="00812996"/>
    <w:rsid w:val="0081551A"/>
    <w:rsid w:val="00816070"/>
    <w:rsid w:val="00823D3F"/>
    <w:rsid w:val="00823DF9"/>
    <w:rsid w:val="00826E43"/>
    <w:rsid w:val="008337E7"/>
    <w:rsid w:val="00847C99"/>
    <w:rsid w:val="008566BB"/>
    <w:rsid w:val="00864734"/>
    <w:rsid w:val="00866B00"/>
    <w:rsid w:val="008707F4"/>
    <w:rsid w:val="00880B59"/>
    <w:rsid w:val="00883912"/>
    <w:rsid w:val="00883A14"/>
    <w:rsid w:val="0088522F"/>
    <w:rsid w:val="00887B96"/>
    <w:rsid w:val="00887F07"/>
    <w:rsid w:val="00892828"/>
    <w:rsid w:val="008A0E67"/>
    <w:rsid w:val="008A260F"/>
    <w:rsid w:val="008A5757"/>
    <w:rsid w:val="008A6361"/>
    <w:rsid w:val="008B2FB2"/>
    <w:rsid w:val="008B4A7C"/>
    <w:rsid w:val="008B5FBB"/>
    <w:rsid w:val="008B73BB"/>
    <w:rsid w:val="008B7673"/>
    <w:rsid w:val="008B7B05"/>
    <w:rsid w:val="008C2889"/>
    <w:rsid w:val="008C2AE9"/>
    <w:rsid w:val="008C52AB"/>
    <w:rsid w:val="008C748A"/>
    <w:rsid w:val="008D1C4F"/>
    <w:rsid w:val="008D2F97"/>
    <w:rsid w:val="008D50A5"/>
    <w:rsid w:val="008E2318"/>
    <w:rsid w:val="008E3A15"/>
    <w:rsid w:val="008E4F8E"/>
    <w:rsid w:val="008F1F46"/>
    <w:rsid w:val="008F206C"/>
    <w:rsid w:val="008F31D0"/>
    <w:rsid w:val="009000A5"/>
    <w:rsid w:val="009057EE"/>
    <w:rsid w:val="00913E6B"/>
    <w:rsid w:val="00916478"/>
    <w:rsid w:val="00925E49"/>
    <w:rsid w:val="009260F2"/>
    <w:rsid w:val="00927A62"/>
    <w:rsid w:val="00935829"/>
    <w:rsid w:val="00937A87"/>
    <w:rsid w:val="0094631C"/>
    <w:rsid w:val="00950AC7"/>
    <w:rsid w:val="00950CBC"/>
    <w:rsid w:val="00951321"/>
    <w:rsid w:val="009515FC"/>
    <w:rsid w:val="009524FC"/>
    <w:rsid w:val="00952A56"/>
    <w:rsid w:val="00954CB9"/>
    <w:rsid w:val="009644EC"/>
    <w:rsid w:val="00965533"/>
    <w:rsid w:val="00973EF5"/>
    <w:rsid w:val="0098069D"/>
    <w:rsid w:val="00982B86"/>
    <w:rsid w:val="00982EE2"/>
    <w:rsid w:val="0098629A"/>
    <w:rsid w:val="00992556"/>
    <w:rsid w:val="009A3100"/>
    <w:rsid w:val="009B4CDE"/>
    <w:rsid w:val="009B58B3"/>
    <w:rsid w:val="009B7667"/>
    <w:rsid w:val="009D04B0"/>
    <w:rsid w:val="009D20F5"/>
    <w:rsid w:val="009D7124"/>
    <w:rsid w:val="009E0C72"/>
    <w:rsid w:val="009E28E5"/>
    <w:rsid w:val="009E40DB"/>
    <w:rsid w:val="009F077C"/>
    <w:rsid w:val="009F1303"/>
    <w:rsid w:val="009F1353"/>
    <w:rsid w:val="009F1D74"/>
    <w:rsid w:val="009F4155"/>
    <w:rsid w:val="00A0158A"/>
    <w:rsid w:val="00A02E77"/>
    <w:rsid w:val="00A1021C"/>
    <w:rsid w:val="00A14760"/>
    <w:rsid w:val="00A1623F"/>
    <w:rsid w:val="00A21886"/>
    <w:rsid w:val="00A24A8C"/>
    <w:rsid w:val="00A33561"/>
    <w:rsid w:val="00A35906"/>
    <w:rsid w:val="00A36740"/>
    <w:rsid w:val="00A4647E"/>
    <w:rsid w:val="00A56783"/>
    <w:rsid w:val="00A57690"/>
    <w:rsid w:val="00A627C5"/>
    <w:rsid w:val="00A63C65"/>
    <w:rsid w:val="00A80D4B"/>
    <w:rsid w:val="00A87D77"/>
    <w:rsid w:val="00A952B2"/>
    <w:rsid w:val="00AA405C"/>
    <w:rsid w:val="00AA776D"/>
    <w:rsid w:val="00AB19B5"/>
    <w:rsid w:val="00AB5C4D"/>
    <w:rsid w:val="00AB60D6"/>
    <w:rsid w:val="00AB7AFA"/>
    <w:rsid w:val="00AC00EB"/>
    <w:rsid w:val="00AC1890"/>
    <w:rsid w:val="00AD12D2"/>
    <w:rsid w:val="00AD4F13"/>
    <w:rsid w:val="00AD5307"/>
    <w:rsid w:val="00AE008D"/>
    <w:rsid w:val="00AE205E"/>
    <w:rsid w:val="00AE7558"/>
    <w:rsid w:val="00AF2DB6"/>
    <w:rsid w:val="00AF4CC9"/>
    <w:rsid w:val="00AF4ED0"/>
    <w:rsid w:val="00AF54DA"/>
    <w:rsid w:val="00B02213"/>
    <w:rsid w:val="00B123A6"/>
    <w:rsid w:val="00B17361"/>
    <w:rsid w:val="00B2046E"/>
    <w:rsid w:val="00B215C9"/>
    <w:rsid w:val="00B22090"/>
    <w:rsid w:val="00B346D1"/>
    <w:rsid w:val="00B4114C"/>
    <w:rsid w:val="00B421D5"/>
    <w:rsid w:val="00B45707"/>
    <w:rsid w:val="00B46EA0"/>
    <w:rsid w:val="00B616B3"/>
    <w:rsid w:val="00B63D00"/>
    <w:rsid w:val="00B67548"/>
    <w:rsid w:val="00B704AD"/>
    <w:rsid w:val="00B7220E"/>
    <w:rsid w:val="00B73DC0"/>
    <w:rsid w:val="00B80981"/>
    <w:rsid w:val="00B8309D"/>
    <w:rsid w:val="00B92F37"/>
    <w:rsid w:val="00BA5078"/>
    <w:rsid w:val="00BB0908"/>
    <w:rsid w:val="00BB1E0D"/>
    <w:rsid w:val="00BC1E09"/>
    <w:rsid w:val="00BC2035"/>
    <w:rsid w:val="00BC600E"/>
    <w:rsid w:val="00BC6386"/>
    <w:rsid w:val="00BC7969"/>
    <w:rsid w:val="00BC7B0B"/>
    <w:rsid w:val="00BD59A9"/>
    <w:rsid w:val="00BF7380"/>
    <w:rsid w:val="00C02BB6"/>
    <w:rsid w:val="00C13939"/>
    <w:rsid w:val="00C15944"/>
    <w:rsid w:val="00C17A31"/>
    <w:rsid w:val="00C226F9"/>
    <w:rsid w:val="00C24BDD"/>
    <w:rsid w:val="00C25BA0"/>
    <w:rsid w:val="00C26A02"/>
    <w:rsid w:val="00C30D51"/>
    <w:rsid w:val="00C3369B"/>
    <w:rsid w:val="00C368B8"/>
    <w:rsid w:val="00C403B3"/>
    <w:rsid w:val="00C43514"/>
    <w:rsid w:val="00C45D0F"/>
    <w:rsid w:val="00C55B90"/>
    <w:rsid w:val="00C610E8"/>
    <w:rsid w:val="00C64667"/>
    <w:rsid w:val="00C674D2"/>
    <w:rsid w:val="00C70EFA"/>
    <w:rsid w:val="00C7514B"/>
    <w:rsid w:val="00C84F3E"/>
    <w:rsid w:val="00C84F55"/>
    <w:rsid w:val="00C9056B"/>
    <w:rsid w:val="00C93031"/>
    <w:rsid w:val="00C943AD"/>
    <w:rsid w:val="00C959EC"/>
    <w:rsid w:val="00CA1079"/>
    <w:rsid w:val="00CB100E"/>
    <w:rsid w:val="00CB2E3B"/>
    <w:rsid w:val="00CB724B"/>
    <w:rsid w:val="00CB7F89"/>
    <w:rsid w:val="00CD15FF"/>
    <w:rsid w:val="00CD1C34"/>
    <w:rsid w:val="00CD5159"/>
    <w:rsid w:val="00CD5221"/>
    <w:rsid w:val="00CE5ED0"/>
    <w:rsid w:val="00D00138"/>
    <w:rsid w:val="00D01EE2"/>
    <w:rsid w:val="00D01F4D"/>
    <w:rsid w:val="00D06A8B"/>
    <w:rsid w:val="00D107B0"/>
    <w:rsid w:val="00D12953"/>
    <w:rsid w:val="00D14B24"/>
    <w:rsid w:val="00D25E3F"/>
    <w:rsid w:val="00D3349F"/>
    <w:rsid w:val="00D35067"/>
    <w:rsid w:val="00D3532F"/>
    <w:rsid w:val="00D37A5D"/>
    <w:rsid w:val="00D47773"/>
    <w:rsid w:val="00D535C5"/>
    <w:rsid w:val="00D57D0E"/>
    <w:rsid w:val="00D61DF4"/>
    <w:rsid w:val="00D665C6"/>
    <w:rsid w:val="00D6748B"/>
    <w:rsid w:val="00D70EB1"/>
    <w:rsid w:val="00D71230"/>
    <w:rsid w:val="00D74FB8"/>
    <w:rsid w:val="00D75863"/>
    <w:rsid w:val="00D7601F"/>
    <w:rsid w:val="00D7772B"/>
    <w:rsid w:val="00D80BF3"/>
    <w:rsid w:val="00D812E4"/>
    <w:rsid w:val="00D93E0D"/>
    <w:rsid w:val="00DA1864"/>
    <w:rsid w:val="00DA2F5C"/>
    <w:rsid w:val="00DA5F4A"/>
    <w:rsid w:val="00DC021C"/>
    <w:rsid w:val="00DC1A11"/>
    <w:rsid w:val="00DC1B6D"/>
    <w:rsid w:val="00DC21D0"/>
    <w:rsid w:val="00DD3AAC"/>
    <w:rsid w:val="00DD53AB"/>
    <w:rsid w:val="00DE5970"/>
    <w:rsid w:val="00DF1847"/>
    <w:rsid w:val="00DF785A"/>
    <w:rsid w:val="00E00F54"/>
    <w:rsid w:val="00E1633C"/>
    <w:rsid w:val="00E20FBE"/>
    <w:rsid w:val="00E21275"/>
    <w:rsid w:val="00E300C6"/>
    <w:rsid w:val="00E31BDB"/>
    <w:rsid w:val="00E37109"/>
    <w:rsid w:val="00E414CE"/>
    <w:rsid w:val="00E417E7"/>
    <w:rsid w:val="00E45B83"/>
    <w:rsid w:val="00E54D32"/>
    <w:rsid w:val="00E54E5D"/>
    <w:rsid w:val="00E768E4"/>
    <w:rsid w:val="00E92095"/>
    <w:rsid w:val="00E943ED"/>
    <w:rsid w:val="00E97123"/>
    <w:rsid w:val="00EA193E"/>
    <w:rsid w:val="00EA1A3E"/>
    <w:rsid w:val="00EB148F"/>
    <w:rsid w:val="00EB64BF"/>
    <w:rsid w:val="00EB7B20"/>
    <w:rsid w:val="00EC0EC7"/>
    <w:rsid w:val="00EC0F83"/>
    <w:rsid w:val="00EC55FC"/>
    <w:rsid w:val="00EC65EB"/>
    <w:rsid w:val="00ED322D"/>
    <w:rsid w:val="00ED7816"/>
    <w:rsid w:val="00EE0B36"/>
    <w:rsid w:val="00EE5ED8"/>
    <w:rsid w:val="00F01369"/>
    <w:rsid w:val="00F0474D"/>
    <w:rsid w:val="00F106CB"/>
    <w:rsid w:val="00F1070F"/>
    <w:rsid w:val="00F10E9A"/>
    <w:rsid w:val="00F21535"/>
    <w:rsid w:val="00F356C7"/>
    <w:rsid w:val="00F37BEC"/>
    <w:rsid w:val="00F42422"/>
    <w:rsid w:val="00F46B26"/>
    <w:rsid w:val="00F50A7C"/>
    <w:rsid w:val="00F516D2"/>
    <w:rsid w:val="00F53CF8"/>
    <w:rsid w:val="00F64397"/>
    <w:rsid w:val="00F64EE2"/>
    <w:rsid w:val="00F77028"/>
    <w:rsid w:val="00F81AEA"/>
    <w:rsid w:val="00F85CF5"/>
    <w:rsid w:val="00F87509"/>
    <w:rsid w:val="00F948D9"/>
    <w:rsid w:val="00F97490"/>
    <w:rsid w:val="00FA00AE"/>
    <w:rsid w:val="00FA039E"/>
    <w:rsid w:val="00FA63C9"/>
    <w:rsid w:val="00FC3D4A"/>
    <w:rsid w:val="00FC6AEB"/>
    <w:rsid w:val="00FD1AC1"/>
    <w:rsid w:val="00FE2836"/>
    <w:rsid w:val="00FE28BB"/>
    <w:rsid w:val="00FE2E7C"/>
    <w:rsid w:val="00FF39A3"/>
    <w:rsid w:val="00FF39AE"/>
    <w:rsid w:val="00F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3A91C1"/>
  <w15:docId w15:val="{86146439-7FAF-4512-A638-B49ECD06E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F401C"/>
    <w:rPr>
      <w:rFonts w:ascii="Times New Roman" w:eastAsia="Times New Roman" w:hAnsi="Times New Roman" w:cs="Times New Roman"/>
      <w:sz w:val="20"/>
      <w:szCs w:val="20"/>
    </w:rPr>
  </w:style>
  <w:style w:type="paragraph" w:styleId="Nadpis1">
    <w:name w:val="heading 1"/>
    <w:basedOn w:val="Normln"/>
    <w:link w:val="Nadpis1Char"/>
    <w:uiPriority w:val="9"/>
    <w:qFormat/>
    <w:locked/>
    <w:rsid w:val="005775E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dpis4">
    <w:name w:val="heading 4"/>
    <w:basedOn w:val="Normln"/>
    <w:next w:val="Normln"/>
    <w:link w:val="Nadpis4Char"/>
    <w:semiHidden/>
    <w:unhideWhenUsed/>
    <w:qFormat/>
    <w:locked/>
    <w:rsid w:val="00B022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775E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Nadpis4Char">
    <w:name w:val="Nadpis 4 Char"/>
    <w:basedOn w:val="Standardnpsmoodstavce"/>
    <w:link w:val="Nadpis4"/>
    <w:semiHidden/>
    <w:rsid w:val="00B0221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AC1890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E29E2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A952B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A952B2"/>
    <w:rPr>
      <w:rFonts w:eastAsia="Times New Roman" w:cs="Times New Roman"/>
      <w:lang w:val="cs-CZ" w:eastAsia="cs-CZ" w:bidi="ar-SA"/>
    </w:rPr>
  </w:style>
  <w:style w:type="character" w:styleId="slostrnky">
    <w:name w:val="page number"/>
    <w:basedOn w:val="Standardnpsmoodstavce"/>
    <w:uiPriority w:val="99"/>
    <w:rsid w:val="00A952B2"/>
    <w:rPr>
      <w:rFonts w:cs="Times New Roman"/>
    </w:rPr>
  </w:style>
  <w:style w:type="paragraph" w:styleId="Zhlav">
    <w:name w:val="header"/>
    <w:basedOn w:val="Normln"/>
    <w:link w:val="ZhlavChar"/>
    <w:uiPriority w:val="99"/>
    <w:rsid w:val="00A952B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6E29E2"/>
    <w:rPr>
      <w:rFonts w:ascii="Times New Roman" w:hAnsi="Times New Roman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46264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32078B"/>
    <w:rPr>
      <w:color w:val="0000FF"/>
      <w:u w:val="single"/>
    </w:rPr>
  </w:style>
  <w:style w:type="paragraph" w:customStyle="1" w:styleId="Default">
    <w:name w:val="Default"/>
    <w:rsid w:val="005775E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5775E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775EA"/>
  </w:style>
  <w:style w:type="character" w:customStyle="1" w:styleId="TextkomenteChar">
    <w:name w:val="Text komentáře Char"/>
    <w:basedOn w:val="Standardnpsmoodstavce"/>
    <w:link w:val="Textkomente"/>
    <w:rsid w:val="005775EA"/>
    <w:rPr>
      <w:rFonts w:ascii="Times New Roman" w:eastAsia="Times New Roman" w:hAnsi="Times New Roman" w:cs="Times New Roman"/>
      <w:sz w:val="20"/>
      <w:szCs w:val="20"/>
    </w:rPr>
  </w:style>
  <w:style w:type="character" w:styleId="Siln">
    <w:name w:val="Strong"/>
    <w:basedOn w:val="Standardnpsmoodstavce"/>
    <w:uiPriority w:val="22"/>
    <w:qFormat/>
    <w:locked/>
    <w:rsid w:val="005775EA"/>
    <w:rPr>
      <w:b/>
      <w:bCs/>
    </w:rPr>
  </w:style>
  <w:style w:type="paragraph" w:customStyle="1" w:styleId="Literatura">
    <w:name w:val="Literatura"/>
    <w:basedOn w:val="Normln"/>
    <w:rsid w:val="005775EA"/>
    <w:pPr>
      <w:tabs>
        <w:tab w:val="right" w:pos="709"/>
        <w:tab w:val="left" w:pos="851"/>
      </w:tabs>
      <w:spacing w:before="60" w:after="60" w:line="360" w:lineRule="auto"/>
      <w:ind w:left="851" w:hanging="851"/>
      <w:jc w:val="both"/>
    </w:pPr>
    <w:rPr>
      <w:sz w:val="24"/>
      <w:szCs w:val="24"/>
    </w:rPr>
  </w:style>
  <w:style w:type="character" w:customStyle="1" w:styleId="sx-text-light">
    <w:name w:val="sx-text-light"/>
    <w:basedOn w:val="Standardnpsmoodstavce"/>
    <w:rsid w:val="005775EA"/>
  </w:style>
  <w:style w:type="character" w:customStyle="1" w:styleId="a-size-large">
    <w:name w:val="a-size-large"/>
    <w:basedOn w:val="Standardnpsmoodstavce"/>
    <w:rsid w:val="005775EA"/>
  </w:style>
  <w:style w:type="character" w:customStyle="1" w:styleId="j-hiddenauthornames">
    <w:name w:val="j-hiddenauthornames"/>
    <w:basedOn w:val="Standardnpsmoodstavce"/>
    <w:rsid w:val="005775E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925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9256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xa-size-large">
    <w:name w:val="x_a-size-large"/>
    <w:basedOn w:val="Standardnpsmoodstavce"/>
    <w:rsid w:val="007D4472"/>
  </w:style>
  <w:style w:type="paragraph" w:customStyle="1" w:styleId="xmsonormal">
    <w:name w:val="x_msonormal"/>
    <w:basedOn w:val="Normln"/>
    <w:rsid w:val="00E92095"/>
    <w:pPr>
      <w:spacing w:before="100" w:beforeAutospacing="1" w:after="100" w:afterAutospacing="1"/>
    </w:pPr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AF2DB6"/>
    <w:pPr>
      <w:spacing w:before="100" w:beforeAutospacing="1" w:after="100" w:afterAutospacing="1"/>
    </w:pPr>
    <w:rPr>
      <w:sz w:val="24"/>
      <w:szCs w:val="24"/>
    </w:rPr>
  </w:style>
  <w:style w:type="character" w:customStyle="1" w:styleId="xa-size-base">
    <w:name w:val="x_a-size-base"/>
    <w:basedOn w:val="Standardnpsmoodstavce"/>
    <w:rsid w:val="004C26F3"/>
  </w:style>
  <w:style w:type="paragraph" w:customStyle="1" w:styleId="Publikace">
    <w:name w:val="Publikace"/>
    <w:basedOn w:val="Normln"/>
    <w:rsid w:val="00AB19B5"/>
    <w:pPr>
      <w:numPr>
        <w:numId w:val="37"/>
      </w:numPr>
      <w:suppressAutoHyphens/>
      <w:spacing w:before="120"/>
      <w:jc w:val="both"/>
    </w:pPr>
    <w:rPr>
      <w:rFonts w:ascii="Tahoma" w:hAnsi="Tahoma"/>
      <w:bCs/>
      <w:noProof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14B24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Zkladntext">
    <w:name w:val="Body Text"/>
    <w:basedOn w:val="Normln"/>
    <w:link w:val="ZkladntextChar"/>
    <w:uiPriority w:val="1"/>
    <w:unhideWhenUsed/>
    <w:qFormat/>
    <w:rsid w:val="00D14B24"/>
    <w:pPr>
      <w:widowControl w:val="0"/>
      <w:ind w:left="118"/>
      <w:jc w:val="both"/>
    </w:pPr>
    <w:rPr>
      <w:sz w:val="24"/>
      <w:szCs w:val="24"/>
      <w:lang w:val="en-US" w:eastAsia="en-US"/>
    </w:rPr>
  </w:style>
  <w:style w:type="character" w:customStyle="1" w:styleId="FormtovanvHTMLChar">
    <w:name w:val="Formátovaný v HTML Char"/>
    <w:basedOn w:val="Standardnpsmoodstavce"/>
    <w:link w:val="FormtovanvHTML"/>
    <w:rsid w:val="00D14B24"/>
    <w:rPr>
      <w:rFonts w:ascii="Courier New" w:eastAsia="Times New Roman" w:hAnsi="Courier New" w:cs="Courier New"/>
      <w:sz w:val="20"/>
      <w:szCs w:val="20"/>
    </w:rPr>
  </w:style>
  <w:style w:type="paragraph" w:styleId="FormtovanvHTML">
    <w:name w:val="HTML Preformatted"/>
    <w:basedOn w:val="Normln"/>
    <w:link w:val="FormtovanvHTMLChar"/>
    <w:rsid w:val="00D14B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14B24"/>
    <w:rPr>
      <w:rFonts w:eastAsiaTheme="minorHAnsi" w:cstheme="minorBidi"/>
      <w:szCs w:val="21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14B24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pptext">
    <w:name w:val="pp text"/>
    <w:basedOn w:val="Normln"/>
    <w:link w:val="pptextChar"/>
    <w:qFormat/>
    <w:rsid w:val="00D14B24"/>
    <w:pPr>
      <w:spacing w:before="120" w:after="120" w:line="320" w:lineRule="atLeast"/>
      <w:ind w:firstLine="284"/>
      <w:jc w:val="both"/>
    </w:pPr>
    <w:rPr>
      <w:kern w:val="22"/>
      <w:sz w:val="28"/>
      <w:szCs w:val="28"/>
    </w:rPr>
  </w:style>
  <w:style w:type="character" w:customStyle="1" w:styleId="pptextChar">
    <w:name w:val="pp text Char"/>
    <w:link w:val="pptext"/>
    <w:rsid w:val="00D14B24"/>
    <w:rPr>
      <w:rFonts w:ascii="Times New Roman" w:eastAsia="Times New Roman" w:hAnsi="Times New Roman" w:cs="Times New Roman"/>
      <w:kern w:val="22"/>
      <w:sz w:val="28"/>
      <w:szCs w:val="28"/>
    </w:rPr>
  </w:style>
  <w:style w:type="character" w:styleId="Sledovanodkaz">
    <w:name w:val="FollowedHyperlink"/>
    <w:basedOn w:val="Standardnpsmoodstavce"/>
    <w:uiPriority w:val="99"/>
    <w:semiHidden/>
    <w:unhideWhenUsed/>
    <w:rsid w:val="001E1E5D"/>
    <w:rPr>
      <w:color w:val="800080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1E1E5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D14B24"/>
    <w:pPr>
      <w:widowControl w:val="0"/>
      <w:autoSpaceDE w:val="0"/>
      <w:autoSpaceDN w:val="0"/>
      <w:spacing w:line="210" w:lineRule="exact"/>
      <w:ind w:left="71"/>
    </w:pPr>
    <w:rPr>
      <w:sz w:val="22"/>
      <w:szCs w:val="22"/>
      <w:lang w:bidi="cs-CZ"/>
    </w:rPr>
  </w:style>
  <w:style w:type="character" w:customStyle="1" w:styleId="hithilite">
    <w:name w:val="hithilite"/>
    <w:uiPriority w:val="99"/>
    <w:rsid w:val="00D14B24"/>
  </w:style>
  <w:style w:type="character" w:customStyle="1" w:styleId="databold">
    <w:name w:val="data_bold"/>
    <w:rsid w:val="00D14B24"/>
  </w:style>
  <w:style w:type="paragraph" w:customStyle="1" w:styleId="default0">
    <w:name w:val="default"/>
    <w:basedOn w:val="Normln"/>
    <w:rsid w:val="00D14B24"/>
    <w:pPr>
      <w:spacing w:before="100" w:beforeAutospacing="1" w:after="100" w:afterAutospacing="1"/>
    </w:pPr>
    <w:rPr>
      <w:sz w:val="24"/>
      <w:szCs w:val="24"/>
    </w:rPr>
  </w:style>
  <w:style w:type="character" w:customStyle="1" w:styleId="paddingr15">
    <w:name w:val="paddingr15"/>
    <w:basedOn w:val="Standardnpsmoodstavce"/>
    <w:rsid w:val="00D14B24"/>
  </w:style>
  <w:style w:type="character" w:styleId="Zdraznn">
    <w:name w:val="Emphasis"/>
    <w:uiPriority w:val="20"/>
    <w:qFormat/>
    <w:locked/>
    <w:rsid w:val="00D14B24"/>
    <w:rPr>
      <w:i/>
      <w:iCs/>
    </w:rPr>
  </w:style>
  <w:style w:type="character" w:customStyle="1" w:styleId="apple-converted-space">
    <w:name w:val="apple-converted-space"/>
    <w:rsid w:val="00D14B24"/>
  </w:style>
  <w:style w:type="paragraph" w:styleId="Revize">
    <w:name w:val="Revision"/>
    <w:hidden/>
    <w:uiPriority w:val="99"/>
    <w:semiHidden/>
    <w:rsid w:val="00117A25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884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4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tb.cz/about-the-university/rules-and-regulations" TargetMode="External"/><Relationship Id="rId13" Type="http://schemas.openxmlformats.org/officeDocument/2006/relationships/hyperlink" Target="http://www.fao.org/fao-who-codexalimentarius/en/" TargetMode="External"/><Relationship Id="rId18" Type="http://schemas.openxmlformats.org/officeDocument/2006/relationships/hyperlink" Target="http://hdl.handle.net/10563/26214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digilib.k.utb.cz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eur-lex.europa.eu/" TargetMode="External"/><Relationship Id="rId17" Type="http://schemas.openxmlformats.org/officeDocument/2006/relationships/hyperlink" Target="http://hdl.handle.net/10563/26214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fssc22000.com" TargetMode="External"/><Relationship Id="rId20" Type="http://schemas.openxmlformats.org/officeDocument/2006/relationships/hyperlink" Target="https://stag.utb.cz/portal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sp.cz/sqw/hp.sqw?k=2060" TargetMode="External"/><Relationship Id="rId24" Type="http://schemas.openxmlformats.org/officeDocument/2006/relationships/hyperlink" Target="http://portal.k.utb.cz/databases/alphabetica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da.gov/default.htm" TargetMode="External"/><Relationship Id="rId23" Type="http://schemas.openxmlformats.org/officeDocument/2006/relationships/hyperlink" Target="http://portal.k.utb.cz" TargetMode="External"/><Relationship Id="rId28" Type="http://schemas.openxmlformats.org/officeDocument/2006/relationships/header" Target="header2.xml"/><Relationship Id="rId10" Type="http://schemas.openxmlformats.org/officeDocument/2006/relationships/hyperlink" Target="http://www.intelligen.com" TargetMode="External"/><Relationship Id="rId19" Type="http://schemas.openxmlformats.org/officeDocument/2006/relationships/hyperlink" Target="http://apps.webofknowledge.com/OneClickSearch.do?product=UA&amp;search_mode=OneClickSearch&amp;SID=N2vDAnHewEhmuVBXfpy&amp;field=AU&amp;value=Ingr,%20M&amp;ut=8163674&amp;pos=%7B2%7D&amp;excludeEventConfig=ExcludeIfFromFullRecPage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utb.cz/ft/o-fakulte/prijimaci-rizeni" TargetMode="External"/><Relationship Id="rId14" Type="http://schemas.openxmlformats.org/officeDocument/2006/relationships/hyperlink" Target="https://ec.europa.eu/food/safety/general_food_law_en" TargetMode="External"/><Relationship Id="rId22" Type="http://schemas.openxmlformats.org/officeDocument/2006/relationships/hyperlink" Target="http://publikace.k.utb.cz" TargetMode="External"/><Relationship Id="rId27" Type="http://schemas.openxmlformats.org/officeDocument/2006/relationships/footer" Target="footer2.xml"/><Relationship Id="rId30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F9FFE-C52D-418B-897B-35EEFD40D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68</Pages>
  <Words>26706</Words>
  <Characters>157571</Characters>
  <Application>Microsoft Office Word</Application>
  <DocSecurity>0</DocSecurity>
  <Lines>1313</Lines>
  <Paragraphs>367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183910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Natálie Honková</dc:creator>
  <cp:lastModifiedBy>Simona Mrkvičková</cp:lastModifiedBy>
  <cp:revision>4</cp:revision>
  <cp:lastPrinted>2017-12-14T21:16:00Z</cp:lastPrinted>
  <dcterms:created xsi:type="dcterms:W3CDTF">2018-04-09T17:59:00Z</dcterms:created>
  <dcterms:modified xsi:type="dcterms:W3CDTF">2018-04-13T07:27:00Z</dcterms:modified>
</cp:coreProperties>
</file>